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C2B46" w14:textId="77777777" w:rsidR="00F67B58" w:rsidRPr="00E6797A" w:rsidRDefault="00F67B58" w:rsidP="00F67B58">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14250B67" w14:textId="77777777"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E6797A">
        <w:rPr>
          <w:rFonts w:asciiTheme="minorHAnsi" w:hAnsiTheme="minorHAnsi" w:cstheme="minorHAnsi"/>
          <w:noProof/>
          <w:snapToGrid/>
        </w:rPr>
        <w:drawing>
          <wp:inline distT="0" distB="0" distL="0" distR="0" wp14:anchorId="6985ED62" wp14:editId="51F0C31C">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1D5E249F" w14:textId="77777777" w:rsidR="00305DA2" w:rsidRPr="00305DA2" w:rsidRDefault="00305DA2"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MINISTÉRIO DO DESENVOLVIMENTO, INDÚSTRIA, COMÉRCIO E SERVIÇOS</w:t>
      </w:r>
    </w:p>
    <w:p w14:paraId="3FAFAD98" w14:textId="77777777" w:rsidR="00305DA2" w:rsidRPr="00305DA2" w:rsidRDefault="00305DA2"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SECRETARIA DE COMÉRCIO EXTERIOR</w:t>
      </w:r>
    </w:p>
    <w:p w14:paraId="3D32AD78" w14:textId="77777777" w:rsidR="00305DA2" w:rsidRDefault="00305DA2"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 xml:space="preserve">DEPARTAMENTO DE DEFESA COMERCIAL </w:t>
      </w:r>
    </w:p>
    <w:p w14:paraId="3F40C7EE" w14:textId="0937CFFC" w:rsidR="00F67B58" w:rsidRPr="00E6797A" w:rsidRDefault="002D6E4F"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18"/>
          <w:szCs w:val="18"/>
        </w:rPr>
      </w:pPr>
      <w:r w:rsidRPr="00E6797A">
        <w:rPr>
          <w:rFonts w:asciiTheme="minorHAnsi" w:hAnsiTheme="minorHAnsi" w:cstheme="minorHAnsi"/>
          <w:sz w:val="18"/>
          <w:szCs w:val="18"/>
        </w:rPr>
        <w:t xml:space="preserve">Esplanada dos Ministérios, Bloco J, Sala 408 </w:t>
      </w:r>
    </w:p>
    <w:p w14:paraId="3342CCD4" w14:textId="385845D9"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18"/>
          <w:szCs w:val="18"/>
        </w:rPr>
      </w:pPr>
      <w:r w:rsidRPr="00E6797A">
        <w:rPr>
          <w:rFonts w:asciiTheme="minorHAnsi" w:hAnsiTheme="minorHAnsi" w:cstheme="minorHAnsi"/>
          <w:sz w:val="18"/>
          <w:szCs w:val="18"/>
        </w:rPr>
        <w:t>Brasília</w:t>
      </w:r>
      <w:r w:rsidR="00BB3013">
        <w:rPr>
          <w:rFonts w:asciiTheme="minorHAnsi" w:hAnsiTheme="minorHAnsi" w:cstheme="minorHAnsi"/>
          <w:sz w:val="18"/>
          <w:szCs w:val="18"/>
        </w:rPr>
        <w:t>/</w:t>
      </w:r>
      <w:r w:rsidRPr="00E6797A">
        <w:rPr>
          <w:rFonts w:asciiTheme="minorHAnsi" w:hAnsiTheme="minorHAnsi" w:cstheme="minorHAnsi"/>
          <w:sz w:val="18"/>
          <w:szCs w:val="18"/>
        </w:rPr>
        <w:t>DF, Brasil</w:t>
      </w:r>
    </w:p>
    <w:p w14:paraId="24B8B2EA" w14:textId="4A948CF3" w:rsidR="00F67B58" w:rsidRPr="00E6797A" w:rsidRDefault="002D6E4F"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18"/>
          <w:szCs w:val="18"/>
        </w:rPr>
      </w:pPr>
      <w:r w:rsidRPr="00E6797A">
        <w:rPr>
          <w:rFonts w:asciiTheme="minorHAnsi" w:hAnsiTheme="minorHAnsi" w:cstheme="minorHAnsi"/>
          <w:sz w:val="18"/>
          <w:szCs w:val="18"/>
        </w:rPr>
        <w:t>70053-900</w:t>
      </w:r>
    </w:p>
    <w:p w14:paraId="5CB482F0" w14:textId="5246D73A"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rPr>
      </w:pPr>
      <w:r w:rsidRPr="00E6797A">
        <w:rPr>
          <w:rFonts w:asciiTheme="minorHAnsi" w:hAnsiTheme="minorHAnsi" w:cstheme="minorHAnsi"/>
          <w:sz w:val="18"/>
          <w:szCs w:val="18"/>
        </w:rPr>
        <w:t xml:space="preserve">Telefone: (+55 61) 2027-7770 </w:t>
      </w:r>
    </w:p>
    <w:p w14:paraId="1410196A"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8ABC46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99CB6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71C11AB"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ADEA74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AC38806"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A4625C5"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23DD5F"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AF04114"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DFD859D"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1FBCF19"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444BDB0"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C2DC6FA" w14:textId="77777777"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E6797A">
        <w:rPr>
          <w:rFonts w:asciiTheme="minorHAnsi" w:hAnsiTheme="minorHAnsi" w:cstheme="minorHAnsi"/>
          <w:b/>
          <w:sz w:val="32"/>
          <w:szCs w:val="32"/>
        </w:rPr>
        <w:t>QUESTIONÁRIO DO PRODUTOR/EXPORTADOR</w:t>
      </w:r>
    </w:p>
    <w:p w14:paraId="03374DF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BB610C1"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2ADC623" w14:textId="77777777" w:rsidR="00F67B58" w:rsidRPr="00A62AC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2F96E73C" w14:textId="77777777" w:rsidR="00F67B58" w:rsidRPr="00A62AC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4B31BD51" w14:textId="0397828A" w:rsidR="00F67B58" w:rsidRPr="00A62AC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A62ACA">
        <w:rPr>
          <w:rFonts w:asciiTheme="minorHAnsi" w:hAnsiTheme="minorHAnsi" w:cstheme="minorHAnsi"/>
          <w:sz w:val="24"/>
          <w:szCs w:val="24"/>
        </w:rPr>
        <w:t xml:space="preserve">Investigação da prática de dumping nas exportações para o Brasil </w:t>
      </w:r>
      <w:r w:rsidR="00A62ACA" w:rsidRPr="00A62ACA">
        <w:rPr>
          <w:rFonts w:asciiTheme="minorHAnsi" w:hAnsiTheme="minorHAnsi" w:cstheme="minorHAnsi"/>
          <w:sz w:val="24"/>
          <w:szCs w:val="24"/>
        </w:rPr>
        <w:t xml:space="preserve">de aços </w:t>
      </w:r>
      <w:proofErr w:type="spellStart"/>
      <w:r w:rsidR="00A62ACA" w:rsidRPr="00A62ACA">
        <w:rPr>
          <w:rFonts w:asciiTheme="minorHAnsi" w:hAnsiTheme="minorHAnsi" w:cstheme="minorHAnsi"/>
          <w:sz w:val="24"/>
          <w:szCs w:val="24"/>
        </w:rPr>
        <w:t>pré</w:t>
      </w:r>
      <w:proofErr w:type="spellEnd"/>
      <w:r w:rsidR="00A62ACA" w:rsidRPr="00A62ACA">
        <w:rPr>
          <w:rFonts w:asciiTheme="minorHAnsi" w:hAnsiTheme="minorHAnsi" w:cstheme="minorHAnsi"/>
          <w:sz w:val="24"/>
          <w:szCs w:val="24"/>
        </w:rPr>
        <w:t xml:space="preserve">-pintados, comumente classificadas nos subitens da Nomenclatura Comum do Mercosul – NCM </w:t>
      </w:r>
      <w:bookmarkStart w:id="0" w:name="_Hlk158214148"/>
      <w:r w:rsidR="00A62ACA" w:rsidRPr="00A62ACA">
        <w:rPr>
          <w:rFonts w:asciiTheme="minorHAnsi" w:hAnsiTheme="minorHAnsi" w:cstheme="minorHAnsi"/>
          <w:sz w:val="24"/>
          <w:szCs w:val="24"/>
        </w:rPr>
        <w:t>7210.70.10, 7210.70.20, 7212.40.10, 7212.40.21 e 7212.40.29</w:t>
      </w:r>
      <w:bookmarkEnd w:id="0"/>
      <w:r w:rsidR="00A62ACA" w:rsidRPr="00A62ACA">
        <w:rPr>
          <w:rFonts w:asciiTheme="minorHAnsi" w:hAnsiTheme="minorHAnsi" w:cstheme="minorHAnsi"/>
          <w:sz w:val="24"/>
          <w:szCs w:val="24"/>
        </w:rPr>
        <w:t>, a partir de 01/07/2022, originárias da China, e de dano à indústria doméstica decorrente de tal prática</w:t>
      </w:r>
      <w:r w:rsidRPr="00A62ACA">
        <w:rPr>
          <w:rFonts w:asciiTheme="minorHAnsi" w:hAnsiTheme="minorHAnsi" w:cstheme="minorHAnsi"/>
          <w:sz w:val="24"/>
          <w:szCs w:val="24"/>
        </w:rPr>
        <w:t>.</w:t>
      </w:r>
    </w:p>
    <w:p w14:paraId="4E38A211"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DAE579D"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464226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0880FA7"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9ACB37E"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16EC949"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322CA73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6171369" w14:textId="77777777" w:rsidR="00F67B58" w:rsidRPr="00A62AC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1B932B1D" w14:textId="7BA85CA4" w:rsidR="00E6797A" w:rsidRPr="000A5B82" w:rsidRDefault="00E6797A"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bookmarkStart w:id="1" w:name="_Hlk79143108"/>
      <w:bookmarkStart w:id="2" w:name="_Hlk79508459"/>
      <w:r w:rsidRPr="00A62ACA">
        <w:rPr>
          <w:rFonts w:asciiTheme="minorHAnsi" w:hAnsiTheme="minorHAnsi" w:cstheme="minorHAnsi"/>
          <w:sz w:val="24"/>
          <w:szCs w:val="24"/>
        </w:rPr>
        <w:t>Processos SEI n</w:t>
      </w:r>
      <w:r w:rsidRPr="00A62ACA">
        <w:rPr>
          <w:rFonts w:asciiTheme="minorHAnsi" w:hAnsiTheme="minorHAnsi" w:cstheme="minorHAnsi"/>
          <w:sz w:val="24"/>
          <w:szCs w:val="24"/>
          <w:u w:val="single"/>
          <w:vertAlign w:val="superscript"/>
        </w:rPr>
        <w:t>os</w:t>
      </w:r>
      <w:r w:rsidRPr="00A62ACA">
        <w:rPr>
          <w:rFonts w:asciiTheme="minorHAnsi" w:hAnsiTheme="minorHAnsi" w:cstheme="minorHAnsi"/>
          <w:sz w:val="24"/>
          <w:szCs w:val="24"/>
        </w:rPr>
        <w:t xml:space="preserve"> </w:t>
      </w:r>
      <w:bookmarkEnd w:id="1"/>
      <w:bookmarkEnd w:id="2"/>
      <w:r w:rsidR="00A62ACA" w:rsidRPr="00A62ACA">
        <w:rPr>
          <w:rFonts w:asciiTheme="minorHAnsi" w:hAnsiTheme="minorHAnsi" w:cstheme="minorHAnsi"/>
          <w:iCs/>
          <w:sz w:val="24"/>
          <w:szCs w:val="24"/>
        </w:rPr>
        <w:t>19972</w:t>
      </w:r>
      <w:bookmarkStart w:id="3" w:name="_Hlk158215040"/>
      <w:r w:rsidR="00A62ACA" w:rsidRPr="00A62ACA">
        <w:rPr>
          <w:rFonts w:asciiTheme="minorHAnsi" w:hAnsiTheme="minorHAnsi" w:cstheme="minorHAnsi"/>
          <w:iCs/>
          <w:sz w:val="24"/>
          <w:szCs w:val="24"/>
        </w:rPr>
        <w:t>.102536/2023-02 (restrito) e 19972.102535/2023-50</w:t>
      </w:r>
      <w:r w:rsidR="000A5B82" w:rsidRPr="000A5B82">
        <w:rPr>
          <w:rFonts w:asciiTheme="minorHAnsi" w:hAnsiTheme="minorHAnsi" w:cstheme="minorHAnsi"/>
          <w:sz w:val="24"/>
          <w:szCs w:val="24"/>
        </w:rPr>
        <w:t xml:space="preserve"> (confidencial)</w:t>
      </w:r>
    </w:p>
    <w:p w14:paraId="24193BCB" w14:textId="458B48DB" w:rsidR="00F67B58" w:rsidRPr="000A5B82"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r w:rsidRPr="000A5B82">
        <w:rPr>
          <w:rFonts w:asciiTheme="minorHAnsi" w:hAnsiTheme="minorHAnsi" w:cstheme="minorHAnsi"/>
          <w:sz w:val="24"/>
          <w:szCs w:val="24"/>
        </w:rPr>
        <w:t>Contato: (+55 61) 2027-</w:t>
      </w:r>
      <w:r w:rsidR="000A5B82" w:rsidRPr="000A5B82">
        <w:rPr>
          <w:rFonts w:asciiTheme="minorHAnsi" w:hAnsiTheme="minorHAnsi" w:cstheme="minorHAnsi"/>
          <w:sz w:val="24"/>
          <w:szCs w:val="24"/>
        </w:rPr>
        <w:t xml:space="preserve">7357 ou </w:t>
      </w:r>
      <w:r w:rsidR="008E2368" w:rsidRPr="008E2368">
        <w:rPr>
          <w:rFonts w:asciiTheme="minorHAnsi" w:hAnsiTheme="minorHAnsi" w:cstheme="minorHAnsi"/>
          <w:sz w:val="24"/>
          <w:szCs w:val="24"/>
        </w:rPr>
        <w:t>acoprepintadoad@mdic.gov.br</w:t>
      </w:r>
    </w:p>
    <w:bookmarkEnd w:id="3"/>
    <w:p w14:paraId="77178EF8" w14:textId="77777777"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24"/>
        </w:rPr>
      </w:pPr>
    </w:p>
    <w:p w14:paraId="5DD4B116" w14:textId="77777777" w:rsidR="00F67B58" w:rsidRPr="00E6797A" w:rsidRDefault="00F67B58" w:rsidP="00F67B58">
      <w:pPr>
        <w:pStyle w:val="Ttulo1"/>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439A6F89" w14:textId="77777777" w:rsidR="00F67B58" w:rsidRPr="00E6797A" w:rsidRDefault="00F67B58" w:rsidP="00F67B58">
      <w:pPr>
        <w:pStyle w:val="Sumrio1"/>
        <w:rPr>
          <w:rFonts w:asciiTheme="minorHAnsi" w:hAnsiTheme="minorHAnsi" w:cstheme="minorHAnsi"/>
          <w:sz w:val="24"/>
          <w:szCs w:val="24"/>
        </w:rPr>
      </w:pPr>
    </w:p>
    <w:p w14:paraId="16B5ACBE" w14:textId="77777777" w:rsidR="00F67B58" w:rsidRPr="00E6797A" w:rsidRDefault="00F67B58" w:rsidP="00F67B58">
      <w:pPr>
        <w:rPr>
          <w:rFonts w:asciiTheme="minorHAnsi" w:hAnsiTheme="minorHAnsi" w:cstheme="minorHAnsi"/>
        </w:rPr>
      </w:pPr>
    </w:p>
    <w:p w14:paraId="52B0C3EC" w14:textId="77777777" w:rsidR="00F67B58" w:rsidRPr="00E6797A" w:rsidRDefault="00F67B58" w:rsidP="005228D7">
      <w:pPr>
        <w:pStyle w:val="Ttulo5"/>
        <w:rPr>
          <w:rFonts w:asciiTheme="minorHAnsi" w:hAnsiTheme="minorHAnsi" w:cstheme="minorHAnsi"/>
          <w:b/>
        </w:rPr>
      </w:pPr>
      <w:r w:rsidRPr="00E6797A">
        <w:rPr>
          <w:rFonts w:asciiTheme="minorHAnsi" w:hAnsiTheme="minorHAnsi" w:cstheme="minorHAnsi"/>
          <w:szCs w:val="24"/>
        </w:rPr>
        <w:br w:type="page"/>
      </w:r>
      <w:bookmarkStart w:id="4" w:name="_Toc340425356"/>
      <w:r w:rsidRPr="00E6797A">
        <w:rPr>
          <w:rFonts w:asciiTheme="minorHAnsi" w:hAnsiTheme="minorHAnsi" w:cstheme="minorHAnsi"/>
          <w:b/>
        </w:rPr>
        <w:lastRenderedPageBreak/>
        <w:t>INSTRUÇÕES GERAIS</w:t>
      </w:r>
      <w:bookmarkEnd w:id="4"/>
    </w:p>
    <w:p w14:paraId="625918D6" w14:textId="77777777" w:rsidR="00F67B58" w:rsidRPr="00E6797A" w:rsidRDefault="00F67B58" w:rsidP="00F67B58">
      <w:pPr>
        <w:jc w:val="both"/>
        <w:rPr>
          <w:rFonts w:asciiTheme="minorHAnsi" w:hAnsiTheme="minorHAnsi" w:cstheme="minorHAnsi"/>
          <w:sz w:val="24"/>
        </w:rPr>
      </w:pPr>
    </w:p>
    <w:p w14:paraId="0F1ABD5C" w14:textId="447EFB6F" w:rsidR="00F67B58" w:rsidRPr="00A62ACA" w:rsidRDefault="00F67B58" w:rsidP="00331663">
      <w:pPr>
        <w:numPr>
          <w:ilvl w:val="0"/>
          <w:numId w:val="6"/>
        </w:numPr>
        <w:ind w:left="0" w:firstLine="0"/>
        <w:jc w:val="both"/>
        <w:rPr>
          <w:rFonts w:asciiTheme="minorHAnsi" w:hAnsiTheme="minorHAnsi" w:cstheme="minorHAnsi"/>
          <w:sz w:val="24"/>
          <w:szCs w:val="24"/>
        </w:rPr>
      </w:pPr>
      <w:r w:rsidRPr="000A5B82">
        <w:rPr>
          <w:rFonts w:asciiTheme="minorHAnsi" w:hAnsiTheme="minorHAnsi" w:cstheme="minorHAnsi"/>
          <w:sz w:val="24"/>
          <w:szCs w:val="24"/>
        </w:rPr>
        <w:t>Este questionário tem por objetivo reunir informações ne</w:t>
      </w:r>
      <w:r w:rsidRPr="00A62ACA">
        <w:rPr>
          <w:rFonts w:asciiTheme="minorHAnsi" w:hAnsiTheme="minorHAnsi" w:cstheme="minorHAnsi"/>
          <w:sz w:val="24"/>
          <w:szCs w:val="24"/>
        </w:rPr>
        <w:t xml:space="preserve">cessárias à investigação da prática de dumping nas exportações para o Brasil </w:t>
      </w:r>
      <w:r w:rsidR="00A62ACA" w:rsidRPr="00A62ACA">
        <w:rPr>
          <w:rFonts w:asciiTheme="minorHAnsi" w:hAnsiTheme="minorHAnsi" w:cstheme="minorHAnsi"/>
          <w:sz w:val="24"/>
          <w:szCs w:val="24"/>
        </w:rPr>
        <w:t xml:space="preserve">de aços </w:t>
      </w:r>
      <w:proofErr w:type="spellStart"/>
      <w:r w:rsidR="00A62ACA" w:rsidRPr="00A62ACA">
        <w:rPr>
          <w:rFonts w:asciiTheme="minorHAnsi" w:hAnsiTheme="minorHAnsi" w:cstheme="minorHAnsi"/>
          <w:sz w:val="24"/>
          <w:szCs w:val="24"/>
        </w:rPr>
        <w:t>pré</w:t>
      </w:r>
      <w:proofErr w:type="spellEnd"/>
      <w:r w:rsidR="00A62ACA" w:rsidRPr="00A62ACA">
        <w:rPr>
          <w:rFonts w:asciiTheme="minorHAnsi" w:hAnsiTheme="minorHAnsi" w:cstheme="minorHAnsi"/>
          <w:sz w:val="24"/>
          <w:szCs w:val="24"/>
        </w:rPr>
        <w:t xml:space="preserve">-pintados, comumente classificadas nos subitens da Nomenclatura Comum do Mercosul – NCM </w:t>
      </w:r>
      <w:bookmarkStart w:id="5" w:name="_Hlk158215136"/>
      <w:r w:rsidR="00A62ACA" w:rsidRPr="00A62ACA">
        <w:rPr>
          <w:rFonts w:asciiTheme="minorHAnsi" w:hAnsiTheme="minorHAnsi" w:cstheme="minorHAnsi"/>
          <w:sz w:val="24"/>
          <w:szCs w:val="24"/>
        </w:rPr>
        <w:t>7210.70.10, 7210.70.20, 7212.40.10, 7212.40.21 e 7212.40.29</w:t>
      </w:r>
      <w:bookmarkEnd w:id="5"/>
      <w:r w:rsidR="00A62ACA" w:rsidRPr="00A62ACA">
        <w:rPr>
          <w:rFonts w:asciiTheme="minorHAnsi" w:hAnsiTheme="minorHAnsi" w:cstheme="minorHAnsi"/>
          <w:sz w:val="24"/>
          <w:szCs w:val="24"/>
        </w:rPr>
        <w:t>, a partir de 01/07/2022, originárias da China</w:t>
      </w:r>
      <w:r w:rsidRPr="00A62ACA">
        <w:rPr>
          <w:rFonts w:asciiTheme="minorHAnsi" w:hAnsiTheme="minorHAnsi" w:cstheme="minorHAnsi"/>
          <w:sz w:val="24"/>
          <w:szCs w:val="24"/>
        </w:rPr>
        <w:t>.</w:t>
      </w:r>
    </w:p>
    <w:p w14:paraId="0FDF3051" w14:textId="77777777" w:rsidR="00F67B58" w:rsidRPr="00E6797A" w:rsidRDefault="00F67B58" w:rsidP="00F67B58">
      <w:pPr>
        <w:jc w:val="both"/>
        <w:rPr>
          <w:rFonts w:asciiTheme="minorHAnsi" w:hAnsiTheme="minorHAnsi" w:cstheme="minorHAnsi"/>
          <w:sz w:val="24"/>
          <w:szCs w:val="24"/>
        </w:rPr>
      </w:pPr>
    </w:p>
    <w:p w14:paraId="004D4841" w14:textId="77777777" w:rsidR="00F67B58" w:rsidRPr="00E6797A" w:rsidRDefault="00F67B58" w:rsidP="00331663">
      <w:pPr>
        <w:numPr>
          <w:ilvl w:val="0"/>
          <w:numId w:val="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Além das instruções contidas neste questionário, devem ser observadas as orientações presentes na notificação relativa ao início da investigação.</w:t>
      </w:r>
    </w:p>
    <w:p w14:paraId="2FD99B43" w14:textId="77777777" w:rsidR="00F67B58" w:rsidRPr="00E6797A" w:rsidRDefault="00F67B58" w:rsidP="00F67B58">
      <w:pPr>
        <w:pStyle w:val="PargrafodaLista"/>
        <w:rPr>
          <w:rFonts w:asciiTheme="minorHAnsi" w:hAnsiTheme="minorHAnsi" w:cstheme="minorHAnsi"/>
          <w:sz w:val="24"/>
          <w:szCs w:val="24"/>
        </w:rPr>
      </w:pPr>
    </w:p>
    <w:p w14:paraId="4A263547" w14:textId="77777777" w:rsidR="00F67B58" w:rsidRPr="00E6797A" w:rsidRDefault="00F67B58" w:rsidP="00331663">
      <w:pPr>
        <w:numPr>
          <w:ilvl w:val="0"/>
          <w:numId w:val="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 resposta a este questionário deve ser capeada por documento assinado por pessoa que tenha poderes para atuar em nome da empresa, conforme modelo constante do Apêndice I. </w:t>
      </w:r>
    </w:p>
    <w:p w14:paraId="36D6C826" w14:textId="77777777" w:rsidR="00F67B58" w:rsidRPr="00E6797A" w:rsidRDefault="00F67B58" w:rsidP="00F67B58">
      <w:pPr>
        <w:pStyle w:val="PargrafodaLista"/>
        <w:rPr>
          <w:rFonts w:asciiTheme="minorHAnsi" w:hAnsiTheme="minorHAnsi" w:cstheme="minorHAnsi"/>
          <w:sz w:val="24"/>
          <w:szCs w:val="24"/>
        </w:rPr>
      </w:pPr>
    </w:p>
    <w:p w14:paraId="68C92E19" w14:textId="09AFA4DF" w:rsidR="00F67B58" w:rsidRPr="00E6797A" w:rsidRDefault="00F67B58" w:rsidP="00331663">
      <w:pPr>
        <w:numPr>
          <w:ilvl w:val="0"/>
          <w:numId w:val="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Toda documentação a ser apresentada deverá sempre fazer referência ao produto objeto da investigação e ao número do processo indicado na capa deste questionário.</w:t>
      </w:r>
    </w:p>
    <w:p w14:paraId="08FA5C30" w14:textId="77777777" w:rsidR="00F67B58" w:rsidRPr="00E6797A" w:rsidRDefault="00F67B58" w:rsidP="00F67B58">
      <w:pPr>
        <w:pStyle w:val="PargrafodaLista"/>
        <w:rPr>
          <w:rFonts w:asciiTheme="minorHAnsi" w:hAnsiTheme="minorHAnsi" w:cstheme="minorHAnsi"/>
          <w:sz w:val="24"/>
          <w:szCs w:val="24"/>
        </w:rPr>
      </w:pPr>
    </w:p>
    <w:p w14:paraId="07AF4E85" w14:textId="77777777" w:rsidR="00F67B58" w:rsidRPr="00E6797A" w:rsidRDefault="00F67B58" w:rsidP="00331663">
      <w:pPr>
        <w:numPr>
          <w:ilvl w:val="0"/>
          <w:numId w:val="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6B63F6D1" w14:textId="77777777" w:rsidR="00F67B58" w:rsidRPr="00E6797A" w:rsidRDefault="00F67B58" w:rsidP="00F67B58">
      <w:pPr>
        <w:pStyle w:val="PargrafodaLista"/>
        <w:rPr>
          <w:rFonts w:asciiTheme="minorHAnsi" w:hAnsiTheme="minorHAnsi" w:cstheme="minorHAnsi"/>
          <w:sz w:val="24"/>
          <w:szCs w:val="24"/>
        </w:rPr>
      </w:pPr>
    </w:p>
    <w:p w14:paraId="75009A19" w14:textId="77777777" w:rsidR="00F67B58" w:rsidRPr="00E6797A" w:rsidRDefault="00F67B58" w:rsidP="00331663">
      <w:pPr>
        <w:numPr>
          <w:ilvl w:val="0"/>
          <w:numId w:val="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Respostas ao questionário deverão refletir exclusivamente operações de venda da empresa, mesmo no caso de controlar ou de ser controlada, associada ou relacionada a importador brasileiro.</w:t>
      </w:r>
    </w:p>
    <w:p w14:paraId="332499C2" w14:textId="77777777" w:rsidR="00F67B58" w:rsidRPr="00E6797A" w:rsidRDefault="00F67B58" w:rsidP="00F67B58">
      <w:pPr>
        <w:pStyle w:val="PargrafodaLista"/>
        <w:rPr>
          <w:rFonts w:asciiTheme="minorHAnsi" w:hAnsiTheme="minorHAnsi" w:cstheme="minorHAnsi"/>
          <w:sz w:val="24"/>
          <w:szCs w:val="24"/>
        </w:rPr>
      </w:pPr>
    </w:p>
    <w:p w14:paraId="1E2B77E1" w14:textId="77777777" w:rsidR="00F67B58" w:rsidRPr="00E6797A" w:rsidRDefault="00F67B58" w:rsidP="00331663">
      <w:pPr>
        <w:numPr>
          <w:ilvl w:val="0"/>
          <w:numId w:val="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Em nenhuma hipótese serão aceitas respostas de produtor/exportador em conjunto com aquelas de importadores brasileiros.</w:t>
      </w:r>
    </w:p>
    <w:p w14:paraId="04A2A266" w14:textId="77777777" w:rsidR="00F67B58" w:rsidRPr="00E6797A" w:rsidRDefault="00F67B58" w:rsidP="00F67B58">
      <w:pPr>
        <w:pStyle w:val="PargrafodaLista"/>
        <w:rPr>
          <w:rFonts w:asciiTheme="minorHAnsi" w:hAnsiTheme="minorHAnsi" w:cstheme="minorHAnsi"/>
          <w:sz w:val="24"/>
          <w:szCs w:val="24"/>
        </w:rPr>
      </w:pPr>
    </w:p>
    <w:p w14:paraId="6E3CC43F" w14:textId="6F9BDAF8" w:rsidR="00F67B58" w:rsidRPr="00E6797A" w:rsidRDefault="00305DA2" w:rsidP="00331663">
      <w:pPr>
        <w:numPr>
          <w:ilvl w:val="0"/>
          <w:numId w:val="6"/>
        </w:numPr>
        <w:ind w:left="0" w:firstLine="0"/>
        <w:jc w:val="both"/>
        <w:rPr>
          <w:rFonts w:asciiTheme="minorHAnsi" w:hAnsiTheme="minorHAnsi" w:cstheme="minorHAnsi"/>
          <w:sz w:val="24"/>
          <w:szCs w:val="24"/>
        </w:rPr>
      </w:pPr>
      <w:r>
        <w:rPr>
          <w:rFonts w:asciiTheme="minorHAnsi" w:hAnsiTheme="minorHAnsi" w:cstheme="minorHAnsi"/>
          <w:sz w:val="24"/>
          <w:szCs w:val="24"/>
        </w:rPr>
        <w:t>O Departamento</w:t>
      </w:r>
      <w:r w:rsidR="00F67B58" w:rsidRPr="00E6797A">
        <w:rPr>
          <w:rFonts w:asciiTheme="minorHAnsi" w:hAnsiTheme="minorHAnsi" w:cstheme="minorHAnsi"/>
          <w:sz w:val="24"/>
          <w:szCs w:val="24"/>
        </w:rPr>
        <w:t xml:space="preserve"> de Defesa Comercial (</w:t>
      </w:r>
      <w:r>
        <w:rPr>
          <w:rFonts w:asciiTheme="minorHAnsi" w:hAnsiTheme="minorHAnsi" w:cstheme="minorHAnsi"/>
          <w:sz w:val="24"/>
          <w:szCs w:val="24"/>
        </w:rPr>
        <w:t>DECOM</w:t>
      </w:r>
      <w:r w:rsidR="00F67B58" w:rsidRPr="00E6797A">
        <w:rPr>
          <w:rFonts w:asciiTheme="minorHAnsi" w:hAnsiTheme="minorHAnsi" w:cstheme="minorHAnsi"/>
          <w:sz w:val="24"/>
          <w:szCs w:val="24"/>
        </w:rPr>
        <w:t>) poderá conduzir verificação(</w:t>
      </w:r>
      <w:proofErr w:type="spellStart"/>
      <w:r w:rsidR="00F67B58" w:rsidRPr="00E6797A">
        <w:rPr>
          <w:rFonts w:asciiTheme="minorHAnsi" w:hAnsiTheme="minorHAnsi" w:cstheme="minorHAnsi"/>
          <w:sz w:val="24"/>
          <w:szCs w:val="24"/>
        </w:rPr>
        <w:t>ões</w:t>
      </w:r>
      <w:proofErr w:type="spellEnd"/>
      <w:r w:rsidR="00F67B58" w:rsidRPr="00E6797A">
        <w:rPr>
          <w:rFonts w:asciiTheme="minorHAnsi" w:hAnsiTheme="minorHAnsi" w:cstheme="minorHAnsi"/>
          <w:sz w:val="24"/>
          <w:szCs w:val="24"/>
        </w:rPr>
        <w:t xml:space="preserve">) </w:t>
      </w:r>
      <w:r w:rsidR="00885764" w:rsidRPr="00E6797A">
        <w:rPr>
          <w:rFonts w:asciiTheme="minorHAnsi" w:hAnsiTheme="minorHAnsi" w:cstheme="minorHAnsi"/>
          <w:b/>
          <w:iCs/>
          <w:sz w:val="24"/>
          <w:szCs w:val="24"/>
        </w:rPr>
        <w:t>in loco</w:t>
      </w:r>
      <w:r w:rsidR="00F67B58" w:rsidRPr="00E6797A">
        <w:rPr>
          <w:rFonts w:asciiTheme="minorHAnsi" w:hAnsiTheme="minorHAnsi" w:cstheme="minorHAnsi"/>
          <w:i/>
          <w:iCs/>
          <w:sz w:val="24"/>
          <w:szCs w:val="24"/>
        </w:rPr>
        <w:t xml:space="preserve"> </w:t>
      </w:r>
      <w:r w:rsidR="00F67B58" w:rsidRPr="00E6797A">
        <w:rPr>
          <w:rFonts w:asciiTheme="minorHAnsi" w:hAnsiTheme="minorHAnsi" w:cstheme="minorHAnsi"/>
          <w:sz w:val="24"/>
          <w:szCs w:val="24"/>
        </w:rPr>
        <w:t>para examinar os registros da(s) empresa(s) e comprovar as informações fornecidas. Planilhas e documentos auxiliares utilizados na elaboração da</w:t>
      </w:r>
      <w:r w:rsidR="00E20620" w:rsidRPr="00E6797A">
        <w:rPr>
          <w:rFonts w:asciiTheme="minorHAnsi" w:hAnsiTheme="minorHAnsi" w:cstheme="minorHAnsi"/>
          <w:sz w:val="24"/>
          <w:szCs w:val="24"/>
        </w:rPr>
        <w:t xml:space="preserve"> resposta ao questionário</w:t>
      </w:r>
      <w:r w:rsidR="00F67B58" w:rsidRPr="00E6797A">
        <w:rPr>
          <w:rFonts w:asciiTheme="minorHAnsi" w:hAnsiTheme="minorHAnsi" w:cstheme="minorHAnsi"/>
          <w:sz w:val="24"/>
          <w:szCs w:val="24"/>
        </w:rPr>
        <w:t xml:space="preserve"> devem ser preservados, para fins de eventual(</w:t>
      </w:r>
      <w:proofErr w:type="spellStart"/>
      <w:r w:rsidR="00F67B58" w:rsidRPr="00E6797A">
        <w:rPr>
          <w:rFonts w:asciiTheme="minorHAnsi" w:hAnsiTheme="minorHAnsi" w:cstheme="minorHAnsi"/>
          <w:sz w:val="24"/>
          <w:szCs w:val="24"/>
        </w:rPr>
        <w:t>is</w:t>
      </w:r>
      <w:proofErr w:type="spellEnd"/>
      <w:r w:rsidR="00F67B58" w:rsidRPr="00E6797A">
        <w:rPr>
          <w:rFonts w:asciiTheme="minorHAnsi" w:hAnsiTheme="minorHAnsi" w:cstheme="minorHAnsi"/>
          <w:sz w:val="24"/>
          <w:szCs w:val="24"/>
        </w:rPr>
        <w:t>) verificação(</w:t>
      </w:r>
      <w:proofErr w:type="spellStart"/>
      <w:r w:rsidR="00F67B58" w:rsidRPr="00E6797A">
        <w:rPr>
          <w:rFonts w:asciiTheme="minorHAnsi" w:hAnsiTheme="minorHAnsi" w:cstheme="minorHAnsi"/>
          <w:sz w:val="24"/>
          <w:szCs w:val="24"/>
        </w:rPr>
        <w:t>ões</w:t>
      </w:r>
      <w:proofErr w:type="spellEnd"/>
      <w:r w:rsidR="00F67B58" w:rsidRPr="00E6797A">
        <w:rPr>
          <w:rFonts w:asciiTheme="minorHAnsi" w:hAnsiTheme="minorHAnsi" w:cstheme="minorHAnsi"/>
          <w:sz w:val="24"/>
          <w:szCs w:val="24"/>
        </w:rPr>
        <w:t xml:space="preserve">) </w:t>
      </w:r>
      <w:r w:rsidR="00885764" w:rsidRPr="00E6797A">
        <w:rPr>
          <w:rFonts w:asciiTheme="minorHAnsi" w:hAnsiTheme="minorHAnsi" w:cstheme="minorHAnsi"/>
          <w:b/>
          <w:iCs/>
          <w:sz w:val="24"/>
          <w:szCs w:val="24"/>
        </w:rPr>
        <w:t>in loco</w:t>
      </w:r>
      <w:r w:rsidR="00F67B58" w:rsidRPr="00E6797A">
        <w:rPr>
          <w:rFonts w:asciiTheme="minorHAnsi" w:hAnsiTheme="minorHAnsi" w:cstheme="minorHAnsi"/>
          <w:sz w:val="24"/>
          <w:szCs w:val="24"/>
        </w:rPr>
        <w:t>.</w:t>
      </w:r>
    </w:p>
    <w:p w14:paraId="2C4190A3" w14:textId="77777777" w:rsidR="00F67B58" w:rsidRPr="00E6797A" w:rsidRDefault="00F67B58" w:rsidP="00F67B58">
      <w:pPr>
        <w:pStyle w:val="PargrafodaLista"/>
        <w:rPr>
          <w:rFonts w:asciiTheme="minorHAnsi" w:hAnsiTheme="minorHAnsi" w:cstheme="minorHAnsi"/>
          <w:sz w:val="24"/>
          <w:szCs w:val="24"/>
        </w:rPr>
      </w:pPr>
    </w:p>
    <w:p w14:paraId="6A56787B" w14:textId="77777777" w:rsidR="00F67B58" w:rsidRPr="00E6797A" w:rsidRDefault="00F67B58" w:rsidP="00331663">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bookmarkStart w:id="6" w:name="_Hlk49522926"/>
      <w:bookmarkStart w:id="7" w:name="_Hlk49525364"/>
      <w:r w:rsidRPr="00E6797A">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1258FA87" w14:textId="77777777" w:rsidR="00F67B58" w:rsidRPr="00E6797A" w:rsidRDefault="00F67B58" w:rsidP="00F67B58">
      <w:pPr>
        <w:pStyle w:val="PargrafodaLista"/>
        <w:rPr>
          <w:rFonts w:asciiTheme="minorHAnsi" w:hAnsiTheme="minorHAnsi" w:cstheme="minorHAnsi"/>
          <w:sz w:val="24"/>
          <w:szCs w:val="24"/>
        </w:rPr>
      </w:pPr>
    </w:p>
    <w:p w14:paraId="7A8FB979" w14:textId="77777777" w:rsidR="00FF2C6C" w:rsidRPr="00E6797A" w:rsidRDefault="00F67B58" w:rsidP="00331663">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Tanto as justificativas quanto o resumo não confidencial deverão constar da versão restrita da resposta ao questionário.</w:t>
      </w:r>
    </w:p>
    <w:p w14:paraId="76CB4C24" w14:textId="77777777" w:rsidR="00FF2C6C" w:rsidRPr="00E6797A" w:rsidRDefault="00FF2C6C" w:rsidP="00FF2C6C">
      <w:pPr>
        <w:pStyle w:val="PargrafodaLista"/>
        <w:rPr>
          <w:rFonts w:asciiTheme="minorHAnsi" w:hAnsiTheme="minorHAnsi" w:cstheme="minorHAnsi"/>
          <w:sz w:val="24"/>
          <w:szCs w:val="24"/>
        </w:rPr>
      </w:pPr>
    </w:p>
    <w:p w14:paraId="70350493" w14:textId="77777777" w:rsidR="00F67B58" w:rsidRPr="00E6797A" w:rsidRDefault="00F67B58" w:rsidP="00331663">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 versão confidencial da resposta ao questionário, assim como outras informações confidenciais, deverá conter a expressão </w:t>
      </w:r>
      <w:r w:rsidRPr="00E6797A">
        <w:rPr>
          <w:rFonts w:asciiTheme="minorHAnsi" w:hAnsiTheme="minorHAnsi" w:cstheme="minorHAnsi"/>
          <w:b/>
          <w:color w:val="FF0000"/>
          <w:sz w:val="24"/>
          <w:szCs w:val="24"/>
        </w:rPr>
        <w:t>CONFIDENCIAL</w:t>
      </w:r>
      <w:r w:rsidRPr="00E6797A">
        <w:rPr>
          <w:rFonts w:asciiTheme="minorHAnsi" w:hAnsiTheme="minorHAnsi" w:cstheme="minorHAnsi"/>
          <w:color w:val="FF0000"/>
          <w:sz w:val="24"/>
          <w:szCs w:val="24"/>
        </w:rPr>
        <w:t xml:space="preserve"> </w:t>
      </w:r>
      <w:r w:rsidRPr="00E6797A">
        <w:rPr>
          <w:rFonts w:asciiTheme="minorHAnsi" w:hAnsiTheme="minorHAnsi" w:cstheme="minorHAnsi"/>
          <w:sz w:val="24"/>
          <w:szCs w:val="24"/>
        </w:rPr>
        <w:t>em todas as suas páginas, centralizada no alto e no pé de cada página, em cor vermelha.</w:t>
      </w:r>
    </w:p>
    <w:p w14:paraId="3CFD7337" w14:textId="77777777" w:rsidR="00F67B58" w:rsidRPr="00E6797A" w:rsidRDefault="00F67B58" w:rsidP="00F67B58">
      <w:pPr>
        <w:pStyle w:val="PargrafodaLista"/>
        <w:rPr>
          <w:rFonts w:asciiTheme="minorHAnsi" w:hAnsiTheme="minorHAnsi" w:cstheme="minorHAnsi"/>
          <w:sz w:val="24"/>
          <w:szCs w:val="24"/>
        </w:rPr>
      </w:pPr>
    </w:p>
    <w:p w14:paraId="6239C98A" w14:textId="77777777" w:rsidR="00F67B58" w:rsidRPr="00E6797A" w:rsidRDefault="00F67B58" w:rsidP="00331663">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 versão restrita da resposta ao questionário deverá conter a expressão </w:t>
      </w:r>
      <w:r w:rsidRPr="00E6797A">
        <w:rPr>
          <w:rFonts w:asciiTheme="minorHAnsi" w:hAnsiTheme="minorHAnsi" w:cstheme="minorHAnsi"/>
          <w:b/>
          <w:color w:val="0070C0"/>
          <w:sz w:val="24"/>
          <w:szCs w:val="24"/>
        </w:rPr>
        <w:t>RESTRITA</w:t>
      </w:r>
      <w:r w:rsidRPr="00E6797A">
        <w:rPr>
          <w:rFonts w:asciiTheme="minorHAnsi" w:hAnsiTheme="minorHAnsi" w:cstheme="minorHAnsi"/>
          <w:color w:val="0070C0"/>
          <w:sz w:val="24"/>
          <w:szCs w:val="24"/>
        </w:rPr>
        <w:t xml:space="preserve"> </w:t>
      </w:r>
      <w:r w:rsidRPr="00E6797A">
        <w:rPr>
          <w:rFonts w:asciiTheme="minorHAnsi" w:hAnsiTheme="minorHAnsi" w:cstheme="minorHAnsi"/>
          <w:sz w:val="24"/>
          <w:szCs w:val="24"/>
        </w:rPr>
        <w:t xml:space="preserve">em todas as suas páginas, centralizada no alto e no pé de cada página, na cor azul. </w:t>
      </w:r>
    </w:p>
    <w:p w14:paraId="5DF594B0" w14:textId="77777777" w:rsidR="00F67B58" w:rsidRPr="00E6797A" w:rsidRDefault="00F67B58" w:rsidP="00F67B58">
      <w:pPr>
        <w:pStyle w:val="PargrafodaLista"/>
        <w:rPr>
          <w:rFonts w:asciiTheme="minorHAnsi" w:hAnsiTheme="minorHAnsi" w:cstheme="minorHAnsi"/>
          <w:sz w:val="24"/>
          <w:szCs w:val="24"/>
        </w:rPr>
      </w:pPr>
    </w:p>
    <w:p w14:paraId="315610CF" w14:textId="77777777" w:rsidR="00F67B58" w:rsidRPr="00E6797A" w:rsidRDefault="00F67B58" w:rsidP="00331663">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bookmarkEnd w:id="6"/>
    <w:p w14:paraId="4DCFAC1E" w14:textId="77777777" w:rsidR="00F67B58" w:rsidRPr="00E6797A" w:rsidRDefault="00F67B58" w:rsidP="00F67B58">
      <w:pPr>
        <w:pStyle w:val="PargrafodaLista"/>
        <w:rPr>
          <w:rFonts w:asciiTheme="minorHAnsi" w:hAnsiTheme="minorHAnsi" w:cstheme="minorHAnsi"/>
          <w:sz w:val="24"/>
          <w:szCs w:val="24"/>
        </w:rPr>
      </w:pPr>
    </w:p>
    <w:p w14:paraId="3EC1D846" w14:textId="2B7F1E64" w:rsidR="00E6797A" w:rsidRPr="00E6797A" w:rsidRDefault="00E6797A" w:rsidP="00331663">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bookmarkStart w:id="8" w:name="_Hlk80275877"/>
      <w:bookmarkStart w:id="9" w:name="_Hlk80274858"/>
      <w:r w:rsidRPr="00E6797A">
        <w:rPr>
          <w:rFonts w:asciiTheme="minorHAnsi" w:hAnsiTheme="minorHAnsi" w:cstheme="minorHAnsi"/>
          <w:sz w:val="24"/>
          <w:szCs w:val="24"/>
        </w:rPr>
        <w:t>Nos termos da Portaria SECEX n</w:t>
      </w:r>
      <w:r w:rsidRPr="00E6797A">
        <w:rPr>
          <w:rFonts w:asciiTheme="minorHAnsi" w:hAnsiTheme="minorHAnsi" w:cstheme="minorHAnsi"/>
          <w:strike/>
          <w:sz w:val="24"/>
          <w:szCs w:val="24"/>
        </w:rPr>
        <w:t>º</w:t>
      </w:r>
      <w:r w:rsidRPr="00E6797A">
        <w:rPr>
          <w:rFonts w:asciiTheme="minorHAnsi" w:hAnsiTheme="minorHAnsi" w:cstheme="minorHAnsi"/>
          <w:sz w:val="24"/>
          <w:szCs w:val="24"/>
        </w:rPr>
        <w:t xml:space="preserve"> </w:t>
      </w:r>
      <w:r w:rsidR="007F10F1">
        <w:rPr>
          <w:rFonts w:asciiTheme="minorHAnsi" w:hAnsiTheme="minorHAnsi" w:cstheme="minorHAnsi"/>
          <w:sz w:val="24"/>
          <w:szCs w:val="24"/>
        </w:rPr>
        <w:t>162</w:t>
      </w:r>
      <w:r w:rsidRPr="00E6797A">
        <w:rPr>
          <w:rFonts w:asciiTheme="minorHAnsi" w:hAnsiTheme="minorHAnsi" w:cstheme="minorHAnsi"/>
          <w:sz w:val="24"/>
          <w:szCs w:val="24"/>
        </w:rPr>
        <w:t xml:space="preserve">, de </w:t>
      </w:r>
      <w:r w:rsidR="007F10F1">
        <w:rPr>
          <w:rFonts w:asciiTheme="minorHAnsi" w:hAnsiTheme="minorHAnsi" w:cstheme="minorHAnsi"/>
          <w:sz w:val="24"/>
          <w:szCs w:val="24"/>
        </w:rPr>
        <w:t>06</w:t>
      </w:r>
      <w:r w:rsidRPr="00E6797A">
        <w:rPr>
          <w:rFonts w:asciiTheme="minorHAnsi" w:hAnsiTheme="minorHAnsi" w:cstheme="minorHAnsi"/>
          <w:sz w:val="24"/>
          <w:szCs w:val="24"/>
        </w:rPr>
        <w:t xml:space="preserve"> de </w:t>
      </w:r>
      <w:r w:rsidR="007F10F1">
        <w:rPr>
          <w:rFonts w:asciiTheme="minorHAnsi" w:hAnsiTheme="minorHAnsi" w:cstheme="minorHAnsi"/>
          <w:sz w:val="24"/>
          <w:szCs w:val="24"/>
        </w:rPr>
        <w:t>janeiro</w:t>
      </w:r>
      <w:r w:rsidRPr="00E6797A">
        <w:rPr>
          <w:rFonts w:asciiTheme="minorHAnsi" w:hAnsiTheme="minorHAnsi" w:cstheme="minorHAnsi"/>
          <w:sz w:val="24"/>
          <w:szCs w:val="24"/>
        </w:rPr>
        <w:t xml:space="preserve"> de 202</w:t>
      </w:r>
      <w:r w:rsidR="007F10F1">
        <w:rPr>
          <w:rFonts w:asciiTheme="minorHAnsi" w:hAnsiTheme="minorHAnsi" w:cstheme="minorHAnsi"/>
          <w:sz w:val="24"/>
          <w:szCs w:val="24"/>
        </w:rPr>
        <w:t>2</w:t>
      </w:r>
      <w:r w:rsidRPr="00E6797A">
        <w:rPr>
          <w:rFonts w:asciiTheme="minorHAnsi" w:hAnsiTheme="minorHAnsi" w:cstheme="minorHAnsi"/>
          <w:sz w:val="24"/>
          <w:szCs w:val="24"/>
        </w:rPr>
        <w:t>, uma versão confidencial e uma versão restrita da resposta ao questionário deverão ser protocoladas</w:t>
      </w:r>
      <w:r w:rsidR="008033A3">
        <w:rPr>
          <w:rFonts w:asciiTheme="minorHAnsi" w:hAnsiTheme="minorHAnsi" w:cstheme="minorHAnsi"/>
          <w:sz w:val="24"/>
          <w:szCs w:val="24"/>
        </w:rPr>
        <w:t xml:space="preserve"> de forma simultânea </w:t>
      </w:r>
      <w:r w:rsidRPr="00E6797A">
        <w:rPr>
          <w:rFonts w:asciiTheme="minorHAnsi" w:hAnsiTheme="minorHAnsi" w:cstheme="minorHAnsi"/>
          <w:sz w:val="24"/>
          <w:szCs w:val="24"/>
        </w:rPr>
        <w:t>por meio de “peticionamento in</w:t>
      </w:r>
      <w:r w:rsidRPr="00A62ACA">
        <w:rPr>
          <w:rFonts w:asciiTheme="minorHAnsi" w:hAnsiTheme="minorHAnsi" w:cstheme="minorHAnsi"/>
          <w:sz w:val="24"/>
          <w:szCs w:val="24"/>
        </w:rPr>
        <w:t>tercorrente”</w:t>
      </w:r>
      <w:r w:rsidR="00775EC5" w:rsidRPr="00A62ACA">
        <w:rPr>
          <w:rFonts w:asciiTheme="minorHAnsi" w:hAnsiTheme="minorHAnsi" w:cstheme="minorHAnsi"/>
          <w:sz w:val="24"/>
          <w:szCs w:val="24"/>
        </w:rPr>
        <w:t xml:space="preserve">, </w:t>
      </w:r>
      <w:r w:rsidR="008033A3" w:rsidRPr="00A62ACA">
        <w:rPr>
          <w:rFonts w:asciiTheme="minorHAnsi" w:hAnsiTheme="minorHAnsi" w:cstheme="minorHAnsi"/>
          <w:sz w:val="24"/>
          <w:szCs w:val="24"/>
        </w:rPr>
        <w:t xml:space="preserve">respectivamente nos </w:t>
      </w:r>
      <w:r w:rsidRPr="00A62ACA">
        <w:rPr>
          <w:rFonts w:asciiTheme="minorHAnsi" w:hAnsiTheme="minorHAnsi" w:cstheme="minorHAnsi"/>
          <w:sz w:val="24"/>
          <w:szCs w:val="24"/>
        </w:rPr>
        <w:t>Processos SEI n</w:t>
      </w:r>
      <w:r w:rsidRPr="00A62ACA">
        <w:rPr>
          <w:rFonts w:asciiTheme="minorHAnsi" w:hAnsiTheme="minorHAnsi" w:cstheme="minorHAnsi"/>
          <w:sz w:val="24"/>
          <w:szCs w:val="24"/>
          <w:u w:val="single"/>
          <w:vertAlign w:val="superscript"/>
        </w:rPr>
        <w:t>os</w:t>
      </w:r>
      <w:r w:rsidRPr="00A62ACA">
        <w:rPr>
          <w:rFonts w:asciiTheme="minorHAnsi" w:hAnsiTheme="minorHAnsi" w:cstheme="minorHAnsi"/>
          <w:sz w:val="24"/>
          <w:szCs w:val="24"/>
        </w:rPr>
        <w:t xml:space="preserve"> </w:t>
      </w:r>
      <w:r w:rsidR="00A62ACA" w:rsidRPr="00A62ACA">
        <w:rPr>
          <w:rFonts w:asciiTheme="minorHAnsi" w:hAnsiTheme="minorHAnsi" w:cstheme="minorHAnsi"/>
          <w:sz w:val="24"/>
          <w:szCs w:val="24"/>
        </w:rPr>
        <w:t>19972.102536/2023-02 (restrito) e 19972.102535/2023-50</w:t>
      </w:r>
      <w:r w:rsidR="00BF7D7A" w:rsidRPr="00BF7D7A">
        <w:rPr>
          <w:rFonts w:asciiTheme="minorHAnsi" w:hAnsiTheme="minorHAnsi" w:cstheme="minorHAnsi"/>
          <w:sz w:val="24"/>
          <w:szCs w:val="24"/>
        </w:rPr>
        <w:t xml:space="preserve"> (confidencial)</w:t>
      </w:r>
      <w:r w:rsidRPr="00BF7D7A">
        <w:rPr>
          <w:rFonts w:asciiTheme="minorHAnsi" w:hAnsiTheme="minorHAnsi" w:cstheme="minorHAnsi"/>
          <w:sz w:val="24"/>
          <w:szCs w:val="24"/>
        </w:rPr>
        <w:t xml:space="preserve"> no Sistema Eletrônico de Informações - </w:t>
      </w:r>
      <w:r w:rsidRPr="00E6797A">
        <w:rPr>
          <w:rFonts w:asciiTheme="minorHAnsi" w:hAnsiTheme="minorHAnsi" w:cstheme="minorHAnsi"/>
          <w:sz w:val="24"/>
          <w:szCs w:val="24"/>
        </w:rPr>
        <w:t xml:space="preserve">SEI, disponível em </w:t>
      </w:r>
      <w:hyperlink r:id="rId9" w:history="1">
        <w:r w:rsidRPr="00E6797A">
          <w:rPr>
            <w:rStyle w:val="Hyperlink"/>
            <w:rFonts w:asciiTheme="minorHAnsi" w:hAnsiTheme="minorHAnsi" w:cstheme="minorHAnsi"/>
            <w:sz w:val="24"/>
            <w:szCs w:val="24"/>
          </w:rPr>
          <w:t>https://www.gov.br/economia/pt-br/acesso-a-informacao/sei/usuario-externo-1</w:t>
        </w:r>
      </w:hyperlink>
      <w:r w:rsidRPr="00E6797A">
        <w:rPr>
          <w:rFonts w:asciiTheme="minorHAnsi" w:hAnsiTheme="minorHAnsi" w:cstheme="minorHAnsi"/>
          <w:sz w:val="24"/>
          <w:szCs w:val="24"/>
        </w:rPr>
        <w:t xml:space="preserve">  .</w:t>
      </w:r>
      <w:bookmarkEnd w:id="8"/>
      <w:r w:rsidRPr="00E6797A">
        <w:rPr>
          <w:rFonts w:asciiTheme="minorHAnsi" w:hAnsiTheme="minorHAnsi" w:cstheme="minorHAnsi"/>
          <w:sz w:val="24"/>
          <w:szCs w:val="24"/>
        </w:rPr>
        <w:t xml:space="preserve"> </w:t>
      </w:r>
    </w:p>
    <w:bookmarkEnd w:id="9"/>
    <w:p w14:paraId="3FDB3BFD" w14:textId="77777777" w:rsidR="00FF2C6C" w:rsidRPr="00E6797A" w:rsidRDefault="00FF2C6C" w:rsidP="00FF2C6C">
      <w:pPr>
        <w:pStyle w:val="PargrafodaLista"/>
        <w:rPr>
          <w:rFonts w:asciiTheme="minorHAnsi" w:hAnsiTheme="minorHAnsi" w:cstheme="minorHAnsi"/>
          <w:sz w:val="24"/>
          <w:szCs w:val="24"/>
        </w:rPr>
      </w:pPr>
    </w:p>
    <w:p w14:paraId="58993EE3" w14:textId="77777777" w:rsidR="00FF2C6C" w:rsidRPr="00E6797A" w:rsidRDefault="00FF2C6C" w:rsidP="00331663">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Recomenda-se que os arquivos sejam nomeados de forma curta, </w:t>
      </w:r>
      <w:proofErr w:type="spellStart"/>
      <w:r w:rsidRPr="00E6797A">
        <w:rPr>
          <w:rFonts w:asciiTheme="minorHAnsi" w:hAnsiTheme="minorHAnsi" w:cstheme="minorHAnsi"/>
          <w:sz w:val="24"/>
          <w:szCs w:val="24"/>
        </w:rPr>
        <w:t>XX_YYYY_nome</w:t>
      </w:r>
      <w:proofErr w:type="spellEnd"/>
      <w:r w:rsidRPr="00E6797A">
        <w:rPr>
          <w:rFonts w:asciiTheme="minorHAnsi" w:hAnsiTheme="minorHAnsi" w:cstheme="minorHAnsi"/>
          <w:sz w:val="24"/>
          <w:szCs w:val="24"/>
        </w:rPr>
        <w:t xml:space="preserve"> arquivo, sendo XX = número do arquivo (correspondendo à quantidade de arquivos enviada) e YYYY = tratamento do documento (CONF ou REST).</w:t>
      </w:r>
    </w:p>
    <w:p w14:paraId="0A0E6C7A" w14:textId="77777777" w:rsidR="00F67B58" w:rsidRPr="00E6797A" w:rsidRDefault="00F67B58" w:rsidP="00F67B58">
      <w:pPr>
        <w:pStyle w:val="PargrafodaLista"/>
        <w:rPr>
          <w:rFonts w:asciiTheme="minorHAnsi" w:hAnsiTheme="minorHAnsi" w:cstheme="minorHAnsi"/>
          <w:sz w:val="24"/>
          <w:szCs w:val="24"/>
        </w:rPr>
      </w:pPr>
    </w:p>
    <w:p w14:paraId="612BE99B" w14:textId="1F8A1658" w:rsidR="00E6797A" w:rsidRPr="00E6797A" w:rsidRDefault="00E6797A" w:rsidP="00331663">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bookmarkStart w:id="10" w:name="_Hlk80275898"/>
      <w:bookmarkStart w:id="11" w:name="_Hlk80276022"/>
      <w:bookmarkEnd w:id="7"/>
      <w:r w:rsidRPr="00E6797A">
        <w:rPr>
          <w:rFonts w:asciiTheme="minorHAnsi" w:hAnsiTheme="minorHAnsi" w:cstheme="minorHAnsi"/>
          <w:sz w:val="24"/>
          <w:szCs w:val="24"/>
        </w:rPr>
        <w:t>Os arquivos eletrônicos com as respostas ao questionário deverão estar no formato “.</w:t>
      </w:r>
      <w:proofErr w:type="spellStart"/>
      <w:r w:rsidRPr="00E6797A">
        <w:rPr>
          <w:rFonts w:asciiTheme="minorHAnsi" w:hAnsiTheme="minorHAnsi" w:cstheme="minorHAnsi"/>
          <w:sz w:val="24"/>
          <w:szCs w:val="24"/>
        </w:rPr>
        <w:t>pdf</w:t>
      </w:r>
      <w:proofErr w:type="spellEnd"/>
      <w:r w:rsidRPr="00E6797A">
        <w:rPr>
          <w:rFonts w:asciiTheme="minorHAnsi" w:hAnsiTheme="minorHAnsi" w:cstheme="minorHAnsi"/>
          <w:sz w:val="24"/>
          <w:szCs w:val="24"/>
        </w:rPr>
        <w:t>” e as planilhas nos formatos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ou “.</w:t>
      </w:r>
      <w:proofErr w:type="spellStart"/>
      <w:r w:rsidRPr="00E6797A">
        <w:rPr>
          <w:rFonts w:asciiTheme="minorHAnsi" w:hAnsiTheme="minorHAnsi" w:cstheme="minorHAnsi"/>
          <w:sz w:val="24"/>
          <w:szCs w:val="24"/>
        </w:rPr>
        <w:t>xlsb</w:t>
      </w:r>
      <w:proofErr w:type="spellEnd"/>
      <w:r w:rsidRPr="00E6797A">
        <w:rPr>
          <w:rFonts w:asciiTheme="minorHAnsi" w:hAnsiTheme="minorHAnsi" w:cstheme="minorHAnsi"/>
          <w:sz w:val="24"/>
          <w:szCs w:val="24"/>
        </w:rPr>
        <w:t>”. Os arquivos em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ou “</w:t>
      </w:r>
      <w:proofErr w:type="spellStart"/>
      <w:r w:rsidRPr="00E6797A">
        <w:rPr>
          <w:rFonts w:asciiTheme="minorHAnsi" w:hAnsiTheme="minorHAnsi" w:cstheme="minorHAnsi"/>
          <w:sz w:val="24"/>
          <w:szCs w:val="24"/>
        </w:rPr>
        <w:t>xlsb</w:t>
      </w:r>
      <w:proofErr w:type="spellEnd"/>
      <w:r w:rsidRPr="00E6797A">
        <w:rPr>
          <w:rFonts w:asciiTheme="minorHAnsi" w:hAnsiTheme="minorHAnsi" w:cstheme="minorHAnsi"/>
          <w:sz w:val="24"/>
          <w:szCs w:val="24"/>
        </w:rPr>
        <w:t>” deverão ser submetidos compactados dentro de arquivos eletrônicos no formato “.zip”, uma vez que o Sistema Eletrônico de Informações - SEI aceita apenas os arquivos eletrônicos nos formatos “.</w:t>
      </w:r>
      <w:proofErr w:type="spellStart"/>
      <w:r w:rsidRPr="00E6797A">
        <w:rPr>
          <w:rFonts w:asciiTheme="minorHAnsi" w:hAnsiTheme="minorHAnsi" w:cstheme="minorHAnsi"/>
          <w:sz w:val="24"/>
          <w:szCs w:val="24"/>
        </w:rPr>
        <w:t>pdf</w:t>
      </w:r>
      <w:proofErr w:type="spellEnd"/>
      <w:r w:rsidRPr="00E6797A">
        <w:rPr>
          <w:rFonts w:asciiTheme="minorHAnsi" w:hAnsiTheme="minorHAnsi" w:cstheme="minorHAnsi"/>
          <w:sz w:val="24"/>
          <w:szCs w:val="24"/>
        </w:rPr>
        <w:t xml:space="preserve">” e “.zip” de até 30 (trinta) MB. </w:t>
      </w:r>
    </w:p>
    <w:p w14:paraId="6CADC43C" w14:textId="77777777" w:rsidR="00E6797A" w:rsidRPr="00E6797A" w:rsidRDefault="00E6797A" w:rsidP="00E6797A">
      <w:pPr>
        <w:pStyle w:val="PargrafodaLista"/>
        <w:rPr>
          <w:rFonts w:asciiTheme="minorHAnsi" w:hAnsiTheme="minorHAnsi" w:cstheme="minorHAnsi"/>
          <w:sz w:val="24"/>
          <w:szCs w:val="24"/>
        </w:rPr>
      </w:pPr>
    </w:p>
    <w:p w14:paraId="614E2556" w14:textId="01A12D6E" w:rsidR="00E6797A" w:rsidRPr="00E6797A" w:rsidRDefault="00E6797A" w:rsidP="00331663">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Os arquivos com tamanho superior a 30 (trinta) MB devem ser particionados.  Planilhas em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podem ser apresentadas no formato “.</w:t>
      </w:r>
      <w:proofErr w:type="spellStart"/>
      <w:r w:rsidRPr="00E6797A">
        <w:rPr>
          <w:rFonts w:asciiTheme="minorHAnsi" w:hAnsiTheme="minorHAnsi" w:cstheme="minorHAnsi"/>
          <w:sz w:val="24"/>
          <w:szCs w:val="24"/>
        </w:rPr>
        <w:t>xlsb</w:t>
      </w:r>
      <w:proofErr w:type="spellEnd"/>
      <w:r w:rsidRPr="00E6797A">
        <w:rPr>
          <w:rFonts w:asciiTheme="minorHAnsi" w:hAnsiTheme="minorHAnsi" w:cstheme="minorHAnsi"/>
          <w:sz w:val="24"/>
          <w:szCs w:val="24"/>
        </w:rPr>
        <w:t>”, reduzindo seu tamanho. Caso não seja suficiente, sugere-se que apêndices em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sejam particionados por aba/ano ou que as informações de determinado apêndice sejam divididas em períodos, semestres ou trimestres, de forma a evitar ao máximo a divisão do período em arquivos diferentes.</w:t>
      </w:r>
      <w:bookmarkEnd w:id="10"/>
      <w:r w:rsidR="008033A3">
        <w:rPr>
          <w:rFonts w:asciiTheme="minorHAnsi" w:hAnsiTheme="minorHAnsi" w:cstheme="minorHAnsi"/>
          <w:sz w:val="24"/>
          <w:szCs w:val="24"/>
        </w:rPr>
        <w:t xml:space="preserve"> </w:t>
      </w:r>
      <w:r w:rsidR="008033A3" w:rsidRPr="008033A3">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11"/>
    <w:p w14:paraId="2B5BFA33" w14:textId="77777777" w:rsidR="00F67B58" w:rsidRPr="00E6797A" w:rsidRDefault="00F67B58" w:rsidP="00F67B58">
      <w:pPr>
        <w:pStyle w:val="PargrafodaLista"/>
        <w:rPr>
          <w:rFonts w:asciiTheme="minorHAnsi" w:hAnsiTheme="minorHAnsi" w:cstheme="minorHAnsi"/>
          <w:sz w:val="24"/>
          <w:szCs w:val="24"/>
        </w:rPr>
      </w:pPr>
    </w:p>
    <w:p w14:paraId="029A473B" w14:textId="77777777" w:rsidR="00F67B58" w:rsidRPr="00E6797A" w:rsidRDefault="00F67B58" w:rsidP="00331663">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Na preparação dos dados, sobretudo em tabelas no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os campos alfabéticos devem ser alinhados à esquerda e os campos numéricos à direita.</w:t>
      </w:r>
    </w:p>
    <w:p w14:paraId="73AB4798" w14:textId="77777777" w:rsidR="00F67B58" w:rsidRPr="00E6797A" w:rsidRDefault="00F67B58" w:rsidP="00F67B58">
      <w:pPr>
        <w:pStyle w:val="PargrafodaLista"/>
        <w:rPr>
          <w:rFonts w:asciiTheme="minorHAnsi" w:hAnsiTheme="minorHAnsi" w:cstheme="minorHAnsi"/>
          <w:sz w:val="24"/>
          <w:szCs w:val="24"/>
        </w:rPr>
      </w:pPr>
    </w:p>
    <w:p w14:paraId="0CE69606" w14:textId="77777777" w:rsidR="00F67B58" w:rsidRPr="00E6797A" w:rsidRDefault="00F67B58" w:rsidP="00331663">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05161BB5" w14:textId="77777777" w:rsidR="00F67B58" w:rsidRPr="00E6797A" w:rsidRDefault="00F67B58" w:rsidP="00F67B58">
      <w:pPr>
        <w:pStyle w:val="PargrafodaLista"/>
        <w:rPr>
          <w:rFonts w:asciiTheme="minorHAnsi" w:hAnsiTheme="minorHAnsi" w:cstheme="minorHAnsi"/>
          <w:sz w:val="24"/>
          <w:szCs w:val="24"/>
        </w:rPr>
      </w:pPr>
    </w:p>
    <w:p w14:paraId="3C3192B8" w14:textId="77777777" w:rsidR="00F67B58" w:rsidRPr="00E6797A" w:rsidRDefault="00F67B58" w:rsidP="00331663">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Dados correspondentes a valores monetários devem ser preenchidos separando-se os milhares por ponto e os centavos por vírgula. Exemplo: 2.550,30.</w:t>
      </w:r>
    </w:p>
    <w:p w14:paraId="54D67DE0" w14:textId="77777777" w:rsidR="00F67B58" w:rsidRPr="00E6797A" w:rsidRDefault="00F67B58" w:rsidP="00F67B58">
      <w:pPr>
        <w:pStyle w:val="PargrafodaLista"/>
        <w:rPr>
          <w:rFonts w:asciiTheme="minorHAnsi" w:hAnsiTheme="minorHAnsi" w:cstheme="minorHAnsi"/>
          <w:sz w:val="24"/>
          <w:szCs w:val="24"/>
        </w:rPr>
      </w:pPr>
    </w:p>
    <w:p w14:paraId="43A7DCD5" w14:textId="77777777" w:rsidR="00F67B58" w:rsidRPr="00E6797A" w:rsidRDefault="00F67B58" w:rsidP="00331663">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9CFA4C8" w14:textId="77777777" w:rsidR="00F67B58" w:rsidRPr="00E6797A" w:rsidRDefault="00F67B58" w:rsidP="00F67B58">
      <w:pPr>
        <w:pStyle w:val="PargrafodaLista"/>
        <w:rPr>
          <w:rFonts w:asciiTheme="minorHAnsi" w:hAnsiTheme="minorHAnsi" w:cstheme="minorHAnsi"/>
          <w:sz w:val="24"/>
          <w:szCs w:val="24"/>
        </w:rPr>
      </w:pPr>
    </w:p>
    <w:p w14:paraId="4DF1587C" w14:textId="77777777" w:rsidR="00F67B58" w:rsidRPr="00E6797A" w:rsidRDefault="00F67B58" w:rsidP="00331663">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Todas as planilhas devem conter a memória de cálculo e todas as fórmulas utilizadas.</w:t>
      </w:r>
    </w:p>
    <w:p w14:paraId="3EDC5FFE" w14:textId="77777777" w:rsidR="00FF2C6C" w:rsidRPr="00E6797A" w:rsidRDefault="00FF2C6C" w:rsidP="00FF2C6C">
      <w:pPr>
        <w:pStyle w:val="PargrafodaLista"/>
        <w:rPr>
          <w:rFonts w:asciiTheme="minorHAnsi" w:hAnsiTheme="minorHAnsi" w:cstheme="minorHAnsi"/>
          <w:sz w:val="24"/>
          <w:szCs w:val="24"/>
        </w:rPr>
      </w:pPr>
    </w:p>
    <w:p w14:paraId="275B7009" w14:textId="4A6A4D2C" w:rsidR="00FF2C6C" w:rsidRPr="00E6797A" w:rsidRDefault="00FF2C6C" w:rsidP="00331663">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bookmarkStart w:id="12" w:name="_Hlk49525505"/>
      <w:r w:rsidRPr="00E6797A">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14:paraId="4A79AC4F" w14:textId="77777777" w:rsidR="00E6797A" w:rsidRPr="00E6797A" w:rsidRDefault="00E6797A" w:rsidP="00E6797A">
      <w:pPr>
        <w:pStyle w:val="PargrafodaLista"/>
        <w:rPr>
          <w:rFonts w:asciiTheme="minorHAnsi" w:hAnsiTheme="minorHAnsi" w:cstheme="minorHAnsi"/>
          <w:sz w:val="24"/>
          <w:szCs w:val="24"/>
        </w:rPr>
      </w:pPr>
    </w:p>
    <w:p w14:paraId="6B1F784F" w14:textId="0498977B" w:rsidR="00E6797A" w:rsidRPr="00E6797A" w:rsidRDefault="00E6797A" w:rsidP="00331663">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bookmarkStart w:id="13" w:name="_Hlk80196227"/>
      <w:r w:rsidRPr="00E6797A">
        <w:rPr>
          <w:rFonts w:asciiTheme="minorHAnsi" w:hAnsiTheme="minorHAnsi" w:cstheme="minorHAnsi"/>
          <w:sz w:val="24"/>
          <w:szCs w:val="24"/>
        </w:rPr>
        <w:t xml:space="preserve">De acordo com o disposto na Portaria SECEX nº </w:t>
      </w:r>
      <w:r w:rsidR="007F10F1">
        <w:rPr>
          <w:rFonts w:asciiTheme="minorHAnsi" w:hAnsiTheme="minorHAnsi" w:cstheme="minorHAnsi"/>
          <w:sz w:val="24"/>
          <w:szCs w:val="24"/>
        </w:rPr>
        <w:t>162</w:t>
      </w:r>
      <w:r w:rsidRPr="00E6797A">
        <w:rPr>
          <w:rFonts w:asciiTheme="minorHAnsi" w:hAnsiTheme="minorHAnsi" w:cstheme="minorHAnsi"/>
          <w:sz w:val="24"/>
          <w:szCs w:val="24"/>
        </w:rPr>
        <w:t>, de 202</w:t>
      </w:r>
      <w:r w:rsidR="007F10F1">
        <w:rPr>
          <w:rFonts w:asciiTheme="minorHAnsi" w:hAnsiTheme="minorHAnsi" w:cstheme="minorHAnsi"/>
          <w:sz w:val="24"/>
          <w:szCs w:val="24"/>
        </w:rPr>
        <w:t>2</w:t>
      </w:r>
      <w:r w:rsidRPr="00E6797A">
        <w:rPr>
          <w:rFonts w:asciiTheme="minorHAnsi" w:hAnsiTheme="minorHAnsi" w:cstheme="minorHAnsi"/>
          <w:sz w:val="24"/>
          <w:szCs w:val="24"/>
        </w:rPr>
        <w:t xml:space="preserve">, e nos termos do art. 17 da Lei nº </w:t>
      </w:r>
      <w:r w:rsidRPr="00E6797A">
        <w:rPr>
          <w:rFonts w:asciiTheme="minorHAnsi" w:hAnsiTheme="minorHAnsi" w:cstheme="minorHAnsi"/>
          <w:sz w:val="24"/>
          <w:szCs w:val="24"/>
        </w:rPr>
        <w:lastRenderedPageBreak/>
        <w:t>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13"/>
    </w:p>
    <w:bookmarkEnd w:id="12"/>
    <w:p w14:paraId="79E5DE29" w14:textId="77777777" w:rsidR="00F67B58" w:rsidRPr="00E6797A" w:rsidRDefault="00F67B58" w:rsidP="00F67B58">
      <w:pPr>
        <w:pStyle w:val="PargrafodaLista"/>
        <w:rPr>
          <w:rFonts w:asciiTheme="minorHAnsi" w:hAnsiTheme="minorHAnsi" w:cstheme="minorHAnsi"/>
          <w:sz w:val="24"/>
          <w:szCs w:val="24"/>
        </w:rPr>
      </w:pPr>
    </w:p>
    <w:p w14:paraId="53BC3D13" w14:textId="77777777" w:rsidR="00F67B58" w:rsidRPr="00E6797A" w:rsidRDefault="00F67B58" w:rsidP="00F67B58">
      <w:pPr>
        <w:pStyle w:val="PargrafodaLista"/>
        <w:rPr>
          <w:rFonts w:asciiTheme="minorHAnsi" w:hAnsiTheme="minorHAnsi" w:cstheme="minorHAnsi"/>
          <w:sz w:val="24"/>
          <w:szCs w:val="24"/>
        </w:rPr>
      </w:pPr>
    </w:p>
    <w:p w14:paraId="777FDDC4" w14:textId="77777777" w:rsidR="00F67B58" w:rsidRPr="00E6797A" w:rsidRDefault="00F67B58" w:rsidP="00F67B58">
      <w:pPr>
        <w:jc w:val="both"/>
        <w:rPr>
          <w:rFonts w:asciiTheme="minorHAnsi" w:hAnsiTheme="minorHAnsi" w:cstheme="minorHAnsi"/>
          <w:sz w:val="24"/>
        </w:rPr>
      </w:pPr>
    </w:p>
    <w:p w14:paraId="7F6B8D34" w14:textId="77777777" w:rsidR="00F67B58" w:rsidRPr="00E6797A" w:rsidRDefault="00F67B58" w:rsidP="00F67B58">
      <w:pPr>
        <w:jc w:val="center"/>
        <w:rPr>
          <w:rFonts w:asciiTheme="minorHAnsi" w:hAnsiTheme="minorHAnsi" w:cstheme="minorHAnsi"/>
        </w:rPr>
      </w:pPr>
      <w:r w:rsidRPr="00E6797A">
        <w:rPr>
          <w:rFonts w:asciiTheme="minorHAnsi" w:hAnsiTheme="minorHAnsi" w:cstheme="minorHAnsi"/>
          <w:szCs w:val="24"/>
        </w:rPr>
        <w:br w:type="page"/>
      </w:r>
    </w:p>
    <w:p w14:paraId="5C14FE66" w14:textId="77777777" w:rsidR="00F67B58" w:rsidRPr="00E6797A" w:rsidRDefault="00F67B58" w:rsidP="00F67B58">
      <w:pPr>
        <w:pStyle w:val="Ttulo1"/>
        <w:tabs>
          <w:tab w:val="left" w:pos="6663"/>
        </w:tabs>
        <w:rPr>
          <w:rFonts w:asciiTheme="minorHAnsi" w:hAnsiTheme="minorHAnsi" w:cstheme="minorHAnsi"/>
        </w:rPr>
      </w:pPr>
      <w:bookmarkStart w:id="14" w:name="_Toc340425357"/>
      <w:r w:rsidRPr="00E6797A">
        <w:rPr>
          <w:rFonts w:asciiTheme="minorHAnsi" w:hAnsiTheme="minorHAnsi" w:cstheme="minorHAnsi"/>
        </w:rPr>
        <w:lastRenderedPageBreak/>
        <w:t>I - INFORMAÇÕES SOBRE A EMPRESA</w:t>
      </w:r>
      <w:bookmarkEnd w:id="14"/>
      <w:r w:rsidRPr="00E6797A">
        <w:rPr>
          <w:rFonts w:asciiTheme="minorHAnsi" w:hAnsiTheme="minorHAnsi" w:cstheme="minorHAnsi"/>
        </w:rPr>
        <w:t xml:space="preserve"> </w:t>
      </w:r>
    </w:p>
    <w:p w14:paraId="2C70684C" w14:textId="77777777" w:rsidR="00F67B58" w:rsidRPr="00E6797A" w:rsidRDefault="00F67B58" w:rsidP="00F67B58">
      <w:pPr>
        <w:jc w:val="both"/>
        <w:rPr>
          <w:rFonts w:asciiTheme="minorHAnsi" w:hAnsiTheme="minorHAnsi" w:cstheme="minorHAnsi"/>
          <w:sz w:val="24"/>
          <w:szCs w:val="24"/>
        </w:rPr>
      </w:pPr>
    </w:p>
    <w:p w14:paraId="6F5DEBE5" w14:textId="77777777" w:rsidR="00F67B58" w:rsidRPr="00E6797A" w:rsidRDefault="00F67B58" w:rsidP="00F67B58">
      <w:pPr>
        <w:jc w:val="both"/>
        <w:rPr>
          <w:rFonts w:asciiTheme="minorHAnsi" w:hAnsiTheme="minorHAnsi" w:cstheme="minorHAnsi"/>
          <w:bCs/>
          <w:sz w:val="24"/>
        </w:rPr>
      </w:pPr>
      <w:r w:rsidRPr="00E6797A">
        <w:rPr>
          <w:rFonts w:asciiTheme="minorHAnsi" w:hAnsiTheme="minorHAnsi" w:cstheme="minorHAnsi"/>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012FAA8E" w14:textId="77777777" w:rsidR="00F67B58" w:rsidRPr="00E6797A" w:rsidRDefault="00F67B58" w:rsidP="00F67B58">
      <w:pPr>
        <w:pStyle w:val="Recuodecorpodetexto"/>
        <w:ind w:left="0" w:firstLine="0"/>
        <w:rPr>
          <w:rFonts w:asciiTheme="minorHAnsi" w:hAnsiTheme="minorHAnsi" w:cstheme="minorHAnsi"/>
          <w:bCs/>
          <w:sz w:val="24"/>
        </w:rPr>
      </w:pPr>
    </w:p>
    <w:p w14:paraId="1CAEAE87" w14:textId="77777777" w:rsidR="00F67B58" w:rsidRPr="00E6797A" w:rsidRDefault="00F67B58" w:rsidP="00331663">
      <w:pPr>
        <w:pStyle w:val="Ttulo2"/>
        <w:numPr>
          <w:ilvl w:val="0"/>
          <w:numId w:val="5"/>
        </w:numPr>
        <w:jc w:val="left"/>
        <w:rPr>
          <w:rFonts w:asciiTheme="minorHAnsi" w:hAnsiTheme="minorHAnsi" w:cstheme="minorHAnsi"/>
        </w:rPr>
      </w:pPr>
      <w:bookmarkStart w:id="15" w:name="_Toc340425358"/>
      <w:r w:rsidRPr="00E6797A">
        <w:rPr>
          <w:rFonts w:asciiTheme="minorHAnsi" w:hAnsiTheme="minorHAnsi" w:cstheme="minorHAnsi"/>
        </w:rPr>
        <w:t>Dados gerais</w:t>
      </w:r>
      <w:bookmarkEnd w:id="15"/>
    </w:p>
    <w:p w14:paraId="746A3992" w14:textId="77777777" w:rsidR="00F67B58" w:rsidRPr="00E6797A" w:rsidRDefault="00F67B58" w:rsidP="00F67B58">
      <w:pPr>
        <w:pStyle w:val="Recuodecorpodetexto"/>
        <w:ind w:left="0" w:firstLine="0"/>
        <w:rPr>
          <w:rFonts w:asciiTheme="minorHAnsi" w:hAnsiTheme="minorHAnsi" w:cstheme="minorHAnsi"/>
          <w:bCs/>
          <w:sz w:val="24"/>
        </w:rPr>
      </w:pPr>
    </w:p>
    <w:p w14:paraId="2A2F9B27"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Nome da empresa tal qual consta de seus atos constitutivos:</w:t>
      </w:r>
    </w:p>
    <w:p w14:paraId="7F5FE1D5"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Endereço:</w:t>
      </w:r>
    </w:p>
    <w:p w14:paraId="1C67B133"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Telefone:</w:t>
      </w:r>
    </w:p>
    <w:p w14:paraId="5105BF14"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Página eletrônica:</w:t>
      </w:r>
    </w:p>
    <w:p w14:paraId="64803C07" w14:textId="77777777" w:rsidR="00F67B58" w:rsidRPr="00E6797A" w:rsidRDefault="00F67B58" w:rsidP="00F67B58">
      <w:pPr>
        <w:pStyle w:val="Recuodecorpodetexto"/>
        <w:rPr>
          <w:rFonts w:asciiTheme="minorHAnsi" w:hAnsiTheme="minorHAnsi" w:cstheme="minorHAnsi"/>
          <w:bCs/>
          <w:sz w:val="24"/>
        </w:rPr>
      </w:pPr>
    </w:p>
    <w:p w14:paraId="268BC99D" w14:textId="217C1324" w:rsidR="00F00BAC" w:rsidRPr="00E6797A" w:rsidRDefault="00534189" w:rsidP="00331663">
      <w:pPr>
        <w:pStyle w:val="Ttulo2"/>
        <w:numPr>
          <w:ilvl w:val="0"/>
          <w:numId w:val="5"/>
        </w:numPr>
        <w:jc w:val="left"/>
        <w:rPr>
          <w:rFonts w:asciiTheme="minorHAnsi" w:hAnsiTheme="minorHAnsi" w:cstheme="minorHAnsi"/>
        </w:rPr>
      </w:pPr>
      <w:r w:rsidRPr="00E6797A">
        <w:rPr>
          <w:rFonts w:asciiTheme="minorHAnsi" w:hAnsiTheme="minorHAnsi" w:cstheme="minorHAnsi"/>
          <w:bCs/>
        </w:rPr>
        <w:t>Representante autorizado</w:t>
      </w:r>
      <w:r w:rsidR="00F00BAC" w:rsidRPr="00E6797A">
        <w:rPr>
          <w:rFonts w:asciiTheme="minorHAnsi" w:hAnsiTheme="minorHAnsi" w:cstheme="minorHAnsi"/>
          <w:szCs w:val="24"/>
        </w:rPr>
        <w:t xml:space="preserve"> junto </w:t>
      </w:r>
      <w:r w:rsidR="00305DA2">
        <w:rPr>
          <w:rFonts w:asciiTheme="minorHAnsi" w:hAnsiTheme="minorHAnsi" w:cstheme="minorHAnsi"/>
          <w:szCs w:val="24"/>
        </w:rPr>
        <w:t>ao DECOM</w:t>
      </w:r>
      <w:r w:rsidR="00F00BAC" w:rsidRPr="00E6797A">
        <w:rPr>
          <w:rFonts w:asciiTheme="minorHAnsi" w:hAnsiTheme="minorHAnsi" w:cstheme="minorHAnsi"/>
          <w:szCs w:val="24"/>
        </w:rPr>
        <w:t>:</w:t>
      </w:r>
    </w:p>
    <w:p w14:paraId="5BC2432E" w14:textId="77777777" w:rsidR="00F00BAC" w:rsidRPr="00E6797A" w:rsidRDefault="00F00BAC" w:rsidP="00F00BAC">
      <w:pPr>
        <w:pStyle w:val="Recuodecorpodetexto"/>
        <w:ind w:firstLine="0"/>
        <w:rPr>
          <w:rFonts w:asciiTheme="minorHAnsi" w:hAnsiTheme="minorHAnsi" w:cstheme="minorHAnsi"/>
          <w:b/>
          <w:bCs/>
          <w:sz w:val="24"/>
        </w:rPr>
      </w:pPr>
    </w:p>
    <w:p w14:paraId="46982FED" w14:textId="77777777" w:rsidR="00F00BAC" w:rsidRPr="00E6797A" w:rsidRDefault="00F00BAC" w:rsidP="00F00BAC">
      <w:pPr>
        <w:pStyle w:val="Recuodecorpodetexto"/>
        <w:rPr>
          <w:rFonts w:asciiTheme="minorHAnsi" w:hAnsiTheme="minorHAnsi" w:cstheme="minorHAnsi"/>
          <w:bCs/>
          <w:sz w:val="24"/>
        </w:rPr>
      </w:pPr>
      <w:r w:rsidRPr="00E6797A">
        <w:rPr>
          <w:rFonts w:asciiTheme="minorHAnsi" w:hAnsiTheme="minorHAnsi" w:cstheme="minorHAnsi"/>
          <w:bCs/>
          <w:sz w:val="24"/>
        </w:rPr>
        <w:t>Atenção: Indicar apenas um representante e o respectivo endereço para o qual devem ser encaminhadas as correspondências.</w:t>
      </w:r>
    </w:p>
    <w:p w14:paraId="5773665F" w14:textId="77777777" w:rsidR="00F00BAC" w:rsidRPr="00E6797A" w:rsidRDefault="00F00BAC" w:rsidP="00F00BAC">
      <w:pPr>
        <w:pStyle w:val="Recuodecorpodetexto"/>
        <w:ind w:firstLine="0"/>
        <w:rPr>
          <w:rFonts w:asciiTheme="minorHAnsi" w:hAnsiTheme="minorHAnsi" w:cstheme="minorHAnsi"/>
          <w:b/>
          <w:bCs/>
          <w:sz w:val="24"/>
        </w:rPr>
      </w:pPr>
    </w:p>
    <w:p w14:paraId="012B2B19"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Nome:</w:t>
      </w:r>
    </w:p>
    <w:p w14:paraId="702116BA"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Função:</w:t>
      </w:r>
    </w:p>
    <w:p w14:paraId="4071C3B3"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Endereço:</w:t>
      </w:r>
    </w:p>
    <w:p w14:paraId="676D7F38"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Telefone:</w:t>
      </w:r>
    </w:p>
    <w:p w14:paraId="6EB67556" w14:textId="77777777" w:rsidR="00F00BAC" w:rsidRPr="00E6797A" w:rsidRDefault="00F00BAC" w:rsidP="00F00BAC">
      <w:pPr>
        <w:pStyle w:val="Ttulo2"/>
        <w:ind w:left="-142" w:right="-199" w:firstLine="850"/>
        <w:jc w:val="left"/>
        <w:rPr>
          <w:rFonts w:asciiTheme="minorHAnsi" w:hAnsiTheme="minorHAnsi" w:cstheme="minorHAnsi"/>
          <w:b w:val="0"/>
          <w:bCs/>
        </w:rPr>
      </w:pPr>
      <w:r w:rsidRPr="00E6797A">
        <w:rPr>
          <w:rFonts w:asciiTheme="minorHAnsi" w:hAnsiTheme="minorHAnsi" w:cstheme="minorHAnsi"/>
          <w:b w:val="0"/>
          <w:bCs/>
        </w:rPr>
        <w:t>Endereço eletrônico</w:t>
      </w:r>
      <w:r w:rsidR="00501B36" w:rsidRPr="00E6797A">
        <w:rPr>
          <w:rFonts w:asciiTheme="minorHAnsi" w:hAnsiTheme="minorHAnsi" w:cstheme="minorHAnsi"/>
          <w:b w:val="0"/>
          <w:bCs/>
        </w:rPr>
        <w:t xml:space="preserve"> (e-mail)</w:t>
      </w:r>
      <w:r w:rsidRPr="00E6797A">
        <w:rPr>
          <w:rFonts w:asciiTheme="minorHAnsi" w:hAnsiTheme="minorHAnsi" w:cstheme="minorHAnsi"/>
          <w:b w:val="0"/>
          <w:bCs/>
        </w:rPr>
        <w:t>:</w:t>
      </w:r>
    </w:p>
    <w:p w14:paraId="68C056F5" w14:textId="77777777" w:rsidR="00F00BAC" w:rsidRPr="00E6797A" w:rsidRDefault="00F00BAC" w:rsidP="00F67B58">
      <w:pPr>
        <w:pStyle w:val="Recuodecorpodetexto"/>
        <w:ind w:left="0" w:firstLine="708"/>
        <w:rPr>
          <w:rFonts w:asciiTheme="minorHAnsi" w:hAnsiTheme="minorHAnsi" w:cstheme="minorHAnsi"/>
          <w:bCs/>
          <w:sz w:val="24"/>
        </w:rPr>
      </w:pPr>
    </w:p>
    <w:p w14:paraId="35D4D271" w14:textId="77777777" w:rsidR="00F67B58" w:rsidRPr="00E6797A" w:rsidRDefault="00F67B58" w:rsidP="00F67B58">
      <w:pPr>
        <w:widowControl/>
        <w:ind w:right="-255"/>
        <w:jc w:val="both"/>
        <w:rPr>
          <w:rFonts w:asciiTheme="minorHAnsi" w:hAnsiTheme="minorHAnsi" w:cstheme="minorHAnsi"/>
          <w:sz w:val="24"/>
          <w:szCs w:val="24"/>
        </w:rPr>
      </w:pPr>
    </w:p>
    <w:p w14:paraId="4099FFEF" w14:textId="77777777" w:rsidR="00F67B58" w:rsidRPr="00E6797A" w:rsidRDefault="00F67B58" w:rsidP="00331663">
      <w:pPr>
        <w:pStyle w:val="Ttulo2"/>
        <w:numPr>
          <w:ilvl w:val="0"/>
          <w:numId w:val="5"/>
        </w:numPr>
        <w:jc w:val="left"/>
        <w:rPr>
          <w:rFonts w:asciiTheme="minorHAnsi" w:hAnsiTheme="minorHAnsi" w:cstheme="minorHAnsi"/>
        </w:rPr>
      </w:pPr>
      <w:bookmarkStart w:id="16" w:name="_Toc340425360"/>
      <w:r w:rsidRPr="00E6797A">
        <w:rPr>
          <w:rFonts w:asciiTheme="minorHAnsi" w:hAnsiTheme="minorHAnsi" w:cstheme="minorHAnsi"/>
        </w:rPr>
        <w:t>Estrutura e Afiliações</w:t>
      </w:r>
      <w:bookmarkEnd w:id="16"/>
      <w:r w:rsidRPr="00E6797A">
        <w:rPr>
          <w:rFonts w:asciiTheme="minorHAnsi" w:hAnsiTheme="minorHAnsi" w:cstheme="minorHAnsi"/>
        </w:rPr>
        <w:t xml:space="preserve"> </w:t>
      </w:r>
    </w:p>
    <w:p w14:paraId="6EFC4738" w14:textId="77777777" w:rsidR="00F67B58" w:rsidRPr="00E6797A" w:rsidRDefault="00F67B58" w:rsidP="00F67B58">
      <w:pPr>
        <w:pStyle w:val="Recuodecorpodetexto"/>
        <w:ind w:left="0" w:firstLine="0"/>
        <w:rPr>
          <w:rFonts w:asciiTheme="minorHAnsi" w:hAnsiTheme="minorHAnsi" w:cstheme="minorHAnsi"/>
          <w:bCs/>
          <w:sz w:val="24"/>
        </w:rPr>
      </w:pPr>
    </w:p>
    <w:p w14:paraId="5F450F8D" w14:textId="77777777" w:rsidR="00F67B58" w:rsidRPr="00E6797A" w:rsidRDefault="00F67B58" w:rsidP="00331663">
      <w:pPr>
        <w:pStyle w:val="PargrafodaLista"/>
        <w:numPr>
          <w:ilvl w:val="0"/>
          <w:numId w:val="3"/>
        </w:numPr>
        <w:jc w:val="both"/>
        <w:rPr>
          <w:rFonts w:asciiTheme="minorHAnsi" w:hAnsiTheme="minorHAnsi" w:cstheme="minorHAnsi"/>
          <w:bCs/>
          <w:vanish/>
          <w:sz w:val="24"/>
        </w:rPr>
      </w:pPr>
    </w:p>
    <w:p w14:paraId="777276C0" w14:textId="77777777" w:rsidR="00F67B58" w:rsidRPr="00E6797A" w:rsidRDefault="00F67B58" w:rsidP="00331663">
      <w:pPr>
        <w:pStyle w:val="PargrafodaLista"/>
        <w:numPr>
          <w:ilvl w:val="0"/>
          <w:numId w:val="3"/>
        </w:numPr>
        <w:jc w:val="both"/>
        <w:rPr>
          <w:rFonts w:asciiTheme="minorHAnsi" w:hAnsiTheme="minorHAnsi" w:cstheme="minorHAnsi"/>
          <w:bCs/>
          <w:vanish/>
          <w:sz w:val="24"/>
        </w:rPr>
      </w:pPr>
    </w:p>
    <w:p w14:paraId="7D429E7B" w14:textId="77777777" w:rsidR="00F67B58" w:rsidRPr="00E6797A" w:rsidRDefault="00F67B58" w:rsidP="00331663">
      <w:pPr>
        <w:pStyle w:val="PargrafodaLista"/>
        <w:numPr>
          <w:ilvl w:val="1"/>
          <w:numId w:val="3"/>
        </w:numPr>
        <w:jc w:val="both"/>
        <w:rPr>
          <w:rFonts w:asciiTheme="minorHAnsi" w:hAnsiTheme="minorHAnsi" w:cstheme="minorHAnsi"/>
          <w:bCs/>
          <w:vanish/>
          <w:sz w:val="24"/>
        </w:rPr>
      </w:pPr>
    </w:p>
    <w:p w14:paraId="7FC6C2E6" w14:textId="1250E408"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3.1</w:t>
      </w:r>
      <w:r w:rsidRPr="00E6797A">
        <w:rPr>
          <w:rFonts w:asciiTheme="minorHAnsi" w:hAnsiTheme="minorHAnsi" w:cstheme="minorHAnsi"/>
          <w:bCs/>
          <w:sz w:val="24"/>
        </w:rPr>
        <w:tab/>
        <w:t xml:space="preserve">Fornecer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305DA2">
        <w:rPr>
          <w:rFonts w:asciiTheme="minorHAnsi" w:hAnsiTheme="minorHAnsi" w:cstheme="minorHAnsi"/>
          <w:bCs/>
          <w:sz w:val="24"/>
        </w:rPr>
        <w:t>ao DECOM</w:t>
      </w:r>
      <w:r w:rsidRPr="00E6797A">
        <w:rPr>
          <w:rFonts w:asciiTheme="minorHAnsi" w:hAnsiTheme="minorHAnsi" w:cstheme="minorHAnsi"/>
          <w:bCs/>
          <w:sz w:val="24"/>
        </w:rPr>
        <w:t xml:space="preserve">, perfeito entendimento das atividades descritas. </w:t>
      </w:r>
    </w:p>
    <w:p w14:paraId="072FF941" w14:textId="77777777" w:rsidR="00F67B58" w:rsidRPr="00E6797A" w:rsidRDefault="00F67B58" w:rsidP="00F67B58">
      <w:pPr>
        <w:pStyle w:val="Recuodecorpodetexto"/>
        <w:ind w:firstLine="0"/>
        <w:rPr>
          <w:rFonts w:asciiTheme="minorHAnsi" w:hAnsiTheme="minorHAnsi" w:cstheme="minorHAnsi"/>
          <w:bCs/>
          <w:sz w:val="24"/>
        </w:rPr>
      </w:pPr>
    </w:p>
    <w:p w14:paraId="5679E44A"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3.2</w:t>
      </w:r>
      <w:r w:rsidRPr="00E6797A">
        <w:rPr>
          <w:rFonts w:asciiTheme="minorHAnsi" w:hAnsiTheme="minorHAnsi" w:cstheme="minorHAnsi"/>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D37D522" w14:textId="77777777" w:rsidR="00F67B58" w:rsidRPr="00E6797A" w:rsidRDefault="00F67B58" w:rsidP="00F67B58">
      <w:pPr>
        <w:pStyle w:val="Recuodecorpodetexto"/>
        <w:ind w:left="360" w:firstLine="0"/>
        <w:rPr>
          <w:rFonts w:asciiTheme="minorHAnsi" w:hAnsiTheme="minorHAnsi" w:cstheme="minorHAnsi"/>
          <w:bCs/>
          <w:sz w:val="24"/>
        </w:rPr>
      </w:pPr>
    </w:p>
    <w:p w14:paraId="01F84290"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3.3</w:t>
      </w:r>
      <w:r w:rsidRPr="00E6797A">
        <w:rPr>
          <w:rFonts w:asciiTheme="minorHAnsi" w:hAnsiTheme="minorHAnsi" w:cstheme="minorHAnsi"/>
          <w:bCs/>
          <w:sz w:val="24"/>
        </w:rPr>
        <w:tab/>
        <w:t xml:space="preserve">Fornecer quadro organizacional da estrutura legal da empresa, incluindo todas as partes relacionadas. </w:t>
      </w:r>
      <w:r w:rsidRPr="00E6797A">
        <w:rPr>
          <w:rFonts w:asciiTheme="minorHAnsi" w:hAnsiTheme="minorHAnsi" w:cstheme="minorHAnsi"/>
          <w:bCs/>
          <w:sz w:val="24"/>
          <w:szCs w:val="24"/>
        </w:rPr>
        <w:t>A</w:t>
      </w:r>
      <w:r w:rsidRPr="00E6797A">
        <w:rPr>
          <w:rFonts w:asciiTheme="minorHAnsi" w:hAnsiTheme="minorHAnsi" w:cstheme="minorHAnsi"/>
          <w:sz w:val="24"/>
          <w:szCs w:val="24"/>
        </w:rPr>
        <w:t xml:space="preserve">s partes serão consideradas relacionadas se: </w:t>
      </w:r>
    </w:p>
    <w:p w14:paraId="2C1E2D2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1CB837A0"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 - uma delas ocupar cargo de responsabilidade ou de direção em empresa da outra;</w:t>
      </w:r>
    </w:p>
    <w:p w14:paraId="623AAD8B"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0020A516"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II - forem legalmente reconhecidas como associadas em negócios;</w:t>
      </w:r>
    </w:p>
    <w:p w14:paraId="7F69EC91"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1DA583F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III - forem empregador e empregado;</w:t>
      </w:r>
    </w:p>
    <w:p w14:paraId="71C57F29"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40AC4A92"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IV - qualquer pessoa, direta ou indiretamente, possuir, controlar ou detiver 5 (cinco) por cento ou mais das ações ou títulos emitidos com direito a voto de ambas;</w:t>
      </w:r>
    </w:p>
    <w:p w14:paraId="2CB5947D"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4D0E43E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lastRenderedPageBreak/>
        <w:t>V - uma delas, direta ou indiretamente, controlar a outra;</w:t>
      </w:r>
    </w:p>
    <w:p w14:paraId="374F82C8"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0058FD4A"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VI - forem ambas, direta ou indiretamente, controladas por uma terceira pessoa;</w:t>
      </w:r>
    </w:p>
    <w:p w14:paraId="70F9B00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35E427C9"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VII - juntas controlarem direta ou indiretamente uma terceira pessoa; </w:t>
      </w:r>
    </w:p>
    <w:p w14:paraId="0CD7274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350BBAA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VIII - forem membros da mesma família; ou</w:t>
      </w:r>
    </w:p>
    <w:p w14:paraId="1E04279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206F383A"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IX - se houver relação de dependência econômica, financeira ou tecnológica com clientes, fornecedores ou financiadores.</w:t>
      </w:r>
    </w:p>
    <w:p w14:paraId="65CCCC47" w14:textId="77777777" w:rsidR="00F67B58" w:rsidRPr="00E6797A" w:rsidRDefault="00F67B58" w:rsidP="00F67B58">
      <w:pPr>
        <w:pStyle w:val="Recuodecorpodetexto"/>
        <w:ind w:left="0" w:firstLine="0"/>
        <w:rPr>
          <w:rFonts w:asciiTheme="minorHAnsi" w:hAnsiTheme="minorHAnsi" w:cstheme="minorHAnsi"/>
          <w:bCs/>
          <w:sz w:val="24"/>
        </w:rPr>
      </w:pPr>
    </w:p>
    <w:p w14:paraId="7CC5BD5F"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3.4</w:t>
      </w:r>
      <w:r w:rsidRPr="00E6797A">
        <w:rPr>
          <w:rFonts w:asciiTheme="minorHAnsi" w:hAnsiTheme="minorHAnsi" w:cstheme="minorHAnsi"/>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48FECFD6" w14:textId="77777777" w:rsidR="00F67B58" w:rsidRPr="00E6797A" w:rsidRDefault="00F67B58" w:rsidP="00F67B58">
      <w:pPr>
        <w:pStyle w:val="PargrafodaLista"/>
        <w:rPr>
          <w:rFonts w:asciiTheme="minorHAnsi" w:hAnsiTheme="minorHAnsi" w:cstheme="minorHAnsi"/>
          <w:sz w:val="24"/>
          <w:szCs w:val="24"/>
        </w:rPr>
      </w:pPr>
    </w:p>
    <w:p w14:paraId="727814FD"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sz w:val="24"/>
          <w:szCs w:val="24"/>
        </w:rPr>
        <w:t>3.5.</w:t>
      </w:r>
      <w:r w:rsidRPr="00E6797A">
        <w:rPr>
          <w:rFonts w:asciiTheme="minorHAnsi" w:hAnsiTheme="minorHAnsi" w:cstheme="minorHAnsi"/>
          <w:sz w:val="24"/>
          <w:szCs w:val="24"/>
        </w:rPr>
        <w:tab/>
        <w:t>Relacionar todos os acionistas que, direta ou indiretamente, detenham mais de cinco por cento do capital de sua empresa, controladora, ou subsidiárias da controladora de sua empresa.</w:t>
      </w:r>
    </w:p>
    <w:p w14:paraId="03CA1C5C" w14:textId="77777777" w:rsidR="00F67B58" w:rsidRPr="00E6797A" w:rsidRDefault="00F67B58" w:rsidP="00F67B58">
      <w:pPr>
        <w:pStyle w:val="Recuodecorpodetexto"/>
        <w:ind w:left="360" w:firstLine="0"/>
        <w:rPr>
          <w:rFonts w:asciiTheme="minorHAnsi" w:hAnsiTheme="minorHAnsi" w:cstheme="minorHAnsi"/>
          <w:bCs/>
          <w:sz w:val="24"/>
        </w:rPr>
      </w:pPr>
    </w:p>
    <w:p w14:paraId="7BAE9F01" w14:textId="77777777" w:rsidR="00F67B58" w:rsidRPr="00E6797A" w:rsidRDefault="00F67B58" w:rsidP="00F67B58">
      <w:pPr>
        <w:pStyle w:val="Recuodecorpodetexto"/>
        <w:ind w:firstLine="0"/>
        <w:rPr>
          <w:rFonts w:asciiTheme="minorHAnsi" w:hAnsiTheme="minorHAnsi" w:cstheme="minorHAnsi"/>
          <w:bCs/>
          <w:sz w:val="24"/>
          <w:szCs w:val="24"/>
        </w:rPr>
      </w:pPr>
      <w:r w:rsidRPr="00E6797A">
        <w:rPr>
          <w:rFonts w:asciiTheme="minorHAnsi" w:hAnsiTheme="minorHAnsi" w:cstheme="minorHAnsi"/>
          <w:bCs/>
          <w:sz w:val="24"/>
          <w:szCs w:val="24"/>
        </w:rPr>
        <w:t>3.6.</w:t>
      </w:r>
      <w:r w:rsidRPr="00E6797A">
        <w:rPr>
          <w:rFonts w:asciiTheme="minorHAnsi" w:hAnsiTheme="minorHAnsi" w:cstheme="minorHAnsi"/>
          <w:bCs/>
          <w:sz w:val="24"/>
          <w:szCs w:val="24"/>
        </w:rPr>
        <w:tab/>
        <w:t>A empresa poderá apresentar informativo de divulgação que forneça, em detalhe, as informações solicitadas.</w:t>
      </w:r>
    </w:p>
    <w:p w14:paraId="7516E24B" w14:textId="77777777" w:rsidR="00F67B58" w:rsidRPr="00E6797A" w:rsidRDefault="00F67B58" w:rsidP="00F67B58">
      <w:pPr>
        <w:pStyle w:val="Recuodecorpodetexto"/>
        <w:ind w:firstLine="0"/>
        <w:rPr>
          <w:rFonts w:asciiTheme="minorHAnsi" w:hAnsiTheme="minorHAnsi" w:cstheme="minorHAnsi"/>
          <w:bCs/>
          <w:sz w:val="24"/>
          <w:szCs w:val="24"/>
        </w:rPr>
      </w:pPr>
    </w:p>
    <w:p w14:paraId="09F45E0C" w14:textId="77777777" w:rsidR="00F67B58" w:rsidRPr="00E6797A" w:rsidRDefault="00F67B58" w:rsidP="00F67B58">
      <w:pPr>
        <w:pStyle w:val="Recuodecorpodetexto"/>
        <w:ind w:firstLine="0"/>
        <w:rPr>
          <w:rFonts w:asciiTheme="minorHAnsi" w:hAnsiTheme="minorHAnsi" w:cstheme="minorHAnsi"/>
          <w:bCs/>
          <w:sz w:val="24"/>
          <w:szCs w:val="24"/>
        </w:rPr>
      </w:pPr>
      <w:r w:rsidRPr="00E6797A">
        <w:rPr>
          <w:rFonts w:asciiTheme="minorHAnsi" w:hAnsiTheme="minorHAnsi" w:cstheme="minorHAnsi"/>
          <w:bCs/>
          <w:sz w:val="24"/>
          <w:szCs w:val="24"/>
        </w:rPr>
        <w:t>3.7.</w:t>
      </w:r>
      <w:r w:rsidRPr="00E6797A">
        <w:rPr>
          <w:rFonts w:asciiTheme="minorHAnsi" w:hAnsiTheme="minorHAnsi" w:cstheme="minorHAnsi"/>
          <w:bCs/>
          <w:sz w:val="24"/>
          <w:szCs w:val="24"/>
        </w:rPr>
        <w:tab/>
        <w:t>Informar a existência de qualquer política setorial específica que interfira nas atividades econômicas da empresa.</w:t>
      </w:r>
    </w:p>
    <w:p w14:paraId="7EC89D24" w14:textId="77777777" w:rsidR="00F67B58" w:rsidRPr="00E6797A" w:rsidRDefault="00F67B58" w:rsidP="00F67B58">
      <w:pPr>
        <w:pStyle w:val="Recuodecorpodetexto"/>
        <w:ind w:firstLine="0"/>
        <w:rPr>
          <w:rFonts w:asciiTheme="minorHAnsi" w:hAnsiTheme="minorHAnsi" w:cstheme="minorHAnsi"/>
          <w:bCs/>
          <w:sz w:val="24"/>
          <w:szCs w:val="24"/>
        </w:rPr>
      </w:pPr>
    </w:p>
    <w:p w14:paraId="7141636A"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szCs w:val="24"/>
        </w:rPr>
        <w:t>3.8.</w:t>
      </w:r>
      <w:r w:rsidRPr="00E6797A">
        <w:rPr>
          <w:rFonts w:asciiTheme="minorHAnsi" w:hAnsiTheme="minorHAnsi" w:cstheme="minorHAnsi"/>
          <w:bCs/>
          <w:sz w:val="24"/>
          <w:szCs w:val="24"/>
        </w:rPr>
        <w:tab/>
        <w:t xml:space="preserve">Descrever, caso se aplique, qualquer tipo de incentivo governamental, direto ou indireto, concedido à produção, comercialização ou exportação de produto. </w:t>
      </w:r>
    </w:p>
    <w:p w14:paraId="748FC4BA" w14:textId="77777777" w:rsidR="00F67B58" w:rsidRPr="00E6797A" w:rsidRDefault="00F67B58" w:rsidP="00F67B58">
      <w:pPr>
        <w:pStyle w:val="Recuodecorpodetexto"/>
        <w:rPr>
          <w:rFonts w:asciiTheme="minorHAnsi" w:hAnsiTheme="minorHAnsi" w:cstheme="minorHAnsi"/>
          <w:bCs/>
          <w:sz w:val="24"/>
        </w:rPr>
      </w:pPr>
    </w:p>
    <w:p w14:paraId="4A7B1113" w14:textId="77777777" w:rsidR="00F67B58" w:rsidRPr="00E6797A" w:rsidRDefault="00F67B58" w:rsidP="00F67B58">
      <w:pPr>
        <w:pStyle w:val="Recuodecorpodetexto"/>
        <w:rPr>
          <w:rFonts w:asciiTheme="minorHAnsi" w:hAnsiTheme="minorHAnsi" w:cstheme="minorHAnsi"/>
          <w:bCs/>
          <w:sz w:val="24"/>
        </w:rPr>
      </w:pPr>
    </w:p>
    <w:p w14:paraId="6E4AE954" w14:textId="77777777" w:rsidR="00F67B58" w:rsidRPr="00E6797A" w:rsidRDefault="00F67B58" w:rsidP="00F67B58">
      <w:pPr>
        <w:pStyle w:val="Ttulo2"/>
        <w:jc w:val="left"/>
        <w:rPr>
          <w:rFonts w:asciiTheme="minorHAnsi" w:hAnsiTheme="minorHAnsi" w:cstheme="minorHAnsi"/>
        </w:rPr>
      </w:pPr>
      <w:bookmarkStart w:id="17" w:name="_Toc340425361"/>
      <w:r w:rsidRPr="00E6797A">
        <w:rPr>
          <w:rFonts w:asciiTheme="minorHAnsi" w:hAnsiTheme="minorHAnsi" w:cstheme="minorHAnsi"/>
        </w:rPr>
        <w:t>4.</w:t>
      </w:r>
      <w:r w:rsidRPr="00E6797A">
        <w:rPr>
          <w:rFonts w:asciiTheme="minorHAnsi" w:hAnsiTheme="minorHAnsi" w:cstheme="minorHAnsi"/>
        </w:rPr>
        <w:tab/>
        <w:t>Práticas Contábeis e Financeiras</w:t>
      </w:r>
      <w:bookmarkEnd w:id="17"/>
      <w:r w:rsidRPr="00E6797A">
        <w:rPr>
          <w:rFonts w:asciiTheme="minorHAnsi" w:hAnsiTheme="minorHAnsi" w:cstheme="minorHAnsi"/>
        </w:rPr>
        <w:t xml:space="preserve"> </w:t>
      </w:r>
    </w:p>
    <w:p w14:paraId="4AE63D24" w14:textId="77777777" w:rsidR="00F67B58" w:rsidRPr="00E6797A" w:rsidRDefault="00F67B58" w:rsidP="00F67B58">
      <w:pPr>
        <w:pStyle w:val="Recuodecorpodetexto"/>
        <w:ind w:left="0" w:firstLine="0"/>
        <w:rPr>
          <w:rFonts w:asciiTheme="minorHAnsi" w:hAnsiTheme="minorHAnsi" w:cstheme="minorHAnsi"/>
          <w:bCs/>
          <w:sz w:val="24"/>
        </w:rPr>
      </w:pPr>
    </w:p>
    <w:p w14:paraId="7DC47134"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4.1.</w:t>
      </w:r>
      <w:r w:rsidRPr="00E6797A">
        <w:rPr>
          <w:rFonts w:asciiTheme="minorHAnsi" w:hAnsiTheme="minorHAnsi" w:cstheme="minorHAnsi"/>
          <w:bCs/>
          <w:sz w:val="24"/>
        </w:rPr>
        <w:tab/>
        <w:t>Descrever detalhadamente as práticas contábeis e financeiras, ou seja, como são efetuados os respectivos registros e o período utilizado pela empresa.</w:t>
      </w:r>
    </w:p>
    <w:p w14:paraId="7437E401" w14:textId="77777777" w:rsidR="00F67B58" w:rsidRPr="00E6797A" w:rsidRDefault="00F67B58" w:rsidP="00F67B58">
      <w:pPr>
        <w:pStyle w:val="PargrafodaLista"/>
        <w:ind w:left="0"/>
        <w:jc w:val="both"/>
        <w:rPr>
          <w:rFonts w:asciiTheme="minorHAnsi" w:hAnsiTheme="minorHAnsi" w:cstheme="minorHAnsi"/>
          <w:bCs/>
          <w:sz w:val="24"/>
        </w:rPr>
      </w:pPr>
    </w:p>
    <w:p w14:paraId="1F32EDFB"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4.2.</w:t>
      </w:r>
      <w:r w:rsidRPr="00E6797A">
        <w:rPr>
          <w:rFonts w:asciiTheme="minorHAnsi" w:hAnsiTheme="minorHAnsi" w:cstheme="minorHAnsi"/>
          <w:bCs/>
          <w:sz w:val="24"/>
        </w:rPr>
        <w:tab/>
        <w:t>Indicar como os dados da contabilidade financeira da empresa são sumarizados nos demonstrativos financeiros.</w:t>
      </w:r>
    </w:p>
    <w:p w14:paraId="7FE07425" w14:textId="77777777" w:rsidR="00F67B58" w:rsidRPr="00E6797A" w:rsidRDefault="00F67B58" w:rsidP="00F67B58">
      <w:pPr>
        <w:pStyle w:val="PargrafodaLista"/>
        <w:ind w:left="0"/>
        <w:jc w:val="both"/>
        <w:rPr>
          <w:rFonts w:asciiTheme="minorHAnsi" w:hAnsiTheme="minorHAnsi" w:cstheme="minorHAnsi"/>
          <w:bCs/>
          <w:sz w:val="24"/>
        </w:rPr>
      </w:pPr>
    </w:p>
    <w:p w14:paraId="60D4B7F6"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4.3.</w:t>
      </w:r>
      <w:r w:rsidRPr="00E6797A">
        <w:rPr>
          <w:rFonts w:asciiTheme="minorHAnsi" w:hAnsiTheme="minorHAnsi" w:cstheme="minorHAnsi"/>
          <w:bCs/>
          <w:sz w:val="24"/>
        </w:rPr>
        <w:tab/>
        <w:t xml:space="preserve">Explicar detalhadamente como são registradas </w:t>
      </w:r>
      <w:r w:rsidR="002F6E3C" w:rsidRPr="00E6797A">
        <w:rPr>
          <w:rFonts w:asciiTheme="minorHAnsi" w:hAnsiTheme="minorHAnsi" w:cstheme="minorHAnsi"/>
          <w:bCs/>
          <w:sz w:val="24"/>
        </w:rPr>
        <w:t xml:space="preserve">as </w:t>
      </w:r>
      <w:r w:rsidRPr="00E6797A">
        <w:rPr>
          <w:rFonts w:asciiTheme="minorHAnsi" w:hAnsiTheme="minorHAnsi" w:cstheme="minorHAnsi"/>
          <w:bCs/>
          <w:sz w:val="24"/>
        </w:rPr>
        <w:t>vendas da empresa, informando todos os livros contábeis utilizados para esse fim.</w:t>
      </w:r>
    </w:p>
    <w:p w14:paraId="5BA23068" w14:textId="77777777" w:rsidR="00F67B58" w:rsidRPr="00E6797A" w:rsidRDefault="00F67B58" w:rsidP="00F67B58">
      <w:pPr>
        <w:pStyle w:val="PargrafodaLista"/>
        <w:ind w:left="0"/>
        <w:jc w:val="both"/>
        <w:rPr>
          <w:rFonts w:asciiTheme="minorHAnsi" w:hAnsiTheme="minorHAnsi" w:cstheme="minorHAnsi"/>
          <w:bCs/>
          <w:sz w:val="24"/>
        </w:rPr>
      </w:pPr>
    </w:p>
    <w:p w14:paraId="7827F007"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4.4.</w:t>
      </w:r>
      <w:r w:rsidRPr="00E6797A">
        <w:rPr>
          <w:rFonts w:asciiTheme="minorHAnsi" w:hAnsiTheme="minorHAnsi" w:cstheme="minorHAnsi"/>
          <w:bCs/>
          <w:sz w:val="24"/>
        </w:rPr>
        <w:tab/>
        <w:t xml:space="preserve">Fornecer fluxograma ilustrando o sistema utilizado pela empresa e os respectivos livros contábeis. </w:t>
      </w:r>
    </w:p>
    <w:p w14:paraId="2F302C1D" w14:textId="77777777" w:rsidR="00F67B58" w:rsidRPr="00E6797A" w:rsidRDefault="00F67B58" w:rsidP="00F67B58">
      <w:pPr>
        <w:pStyle w:val="PargrafodaLista"/>
        <w:ind w:left="0"/>
        <w:jc w:val="both"/>
        <w:rPr>
          <w:rFonts w:asciiTheme="minorHAnsi" w:hAnsiTheme="minorHAnsi" w:cstheme="minorHAnsi"/>
          <w:bCs/>
          <w:sz w:val="24"/>
        </w:rPr>
      </w:pPr>
    </w:p>
    <w:p w14:paraId="661919D8"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4.5.</w:t>
      </w:r>
      <w:r w:rsidRPr="00E6797A">
        <w:rPr>
          <w:rFonts w:asciiTheme="minorHAnsi" w:hAnsiTheme="minorHAnsi" w:cstheme="minorHAnsi"/>
          <w:bCs/>
          <w:sz w:val="24"/>
        </w:rPr>
        <w:tab/>
        <w:t>Explicar de que forma a empresa classifica</w:t>
      </w:r>
      <w:r w:rsidR="002F6E3C" w:rsidRPr="00E6797A">
        <w:rPr>
          <w:rFonts w:asciiTheme="minorHAnsi" w:hAnsiTheme="minorHAnsi" w:cstheme="minorHAnsi"/>
          <w:bCs/>
          <w:sz w:val="24"/>
        </w:rPr>
        <w:t>,</w:t>
      </w:r>
      <w:r w:rsidRPr="00E6797A">
        <w:rPr>
          <w:rFonts w:asciiTheme="minorHAnsi" w:hAnsiTheme="minorHAnsi" w:cstheme="minorHAnsi"/>
          <w:bCs/>
          <w:sz w:val="24"/>
        </w:rPr>
        <w:t xml:space="preserve"> em seus registros</w:t>
      </w:r>
      <w:r w:rsidR="002F6E3C" w:rsidRPr="00E6797A">
        <w:rPr>
          <w:rFonts w:asciiTheme="minorHAnsi" w:hAnsiTheme="minorHAnsi" w:cstheme="minorHAnsi"/>
          <w:bCs/>
          <w:sz w:val="24"/>
        </w:rPr>
        <w:t>, as</w:t>
      </w:r>
      <w:r w:rsidRPr="00E6797A">
        <w:rPr>
          <w:rFonts w:asciiTheme="minorHAnsi" w:hAnsiTheme="minorHAnsi" w:cstheme="minorHAnsi"/>
          <w:bCs/>
          <w:sz w:val="24"/>
        </w:rPr>
        <w:t xml:space="preserve"> vendas destinadas ao mercado interno, exportações para terceiro país, exportações para o Brasil e, quando houver, vendas destinadas a Zonas Francas e a Zonas de Processamento de Exportação. </w:t>
      </w:r>
    </w:p>
    <w:p w14:paraId="6C014DFB" w14:textId="77777777" w:rsidR="00F67B58" w:rsidRPr="00E6797A" w:rsidRDefault="00F67B58" w:rsidP="00F67B58">
      <w:pPr>
        <w:pStyle w:val="Recuodecorpodetexto"/>
        <w:ind w:left="0" w:firstLine="0"/>
        <w:rPr>
          <w:rFonts w:asciiTheme="minorHAnsi" w:hAnsiTheme="minorHAnsi" w:cstheme="minorHAnsi"/>
          <w:bCs/>
          <w:sz w:val="24"/>
        </w:rPr>
      </w:pPr>
    </w:p>
    <w:p w14:paraId="09198036"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4.6.</w:t>
      </w:r>
      <w:r w:rsidRPr="00E6797A">
        <w:rPr>
          <w:rFonts w:asciiTheme="minorHAnsi" w:hAnsiTheme="minorHAnsi" w:cstheme="minorHAnsi"/>
          <w:bCs/>
          <w:sz w:val="24"/>
        </w:rPr>
        <w:tab/>
        <w:t xml:space="preserve">Descrever o sistema contábil de custo adotado pela empresa e como são classificados, alocados, agregados e registrados os custos incorridos na produção. A descrição deve ser apresentada de forma </w:t>
      </w:r>
      <w:r w:rsidRPr="00E6797A">
        <w:rPr>
          <w:rFonts w:asciiTheme="minorHAnsi" w:hAnsiTheme="minorHAnsi" w:cstheme="minorHAnsi"/>
          <w:bCs/>
          <w:sz w:val="24"/>
        </w:rPr>
        <w:lastRenderedPageBreak/>
        <w:t xml:space="preserve">narrativa e acompanhada de fluxograma. </w:t>
      </w:r>
    </w:p>
    <w:p w14:paraId="32584BFE" w14:textId="77777777" w:rsidR="00F67B58" w:rsidRPr="00E6797A" w:rsidRDefault="00F67B58" w:rsidP="00F67B58">
      <w:pPr>
        <w:pStyle w:val="Recuodecorpodetexto"/>
        <w:ind w:left="0" w:firstLine="0"/>
        <w:rPr>
          <w:rFonts w:asciiTheme="minorHAnsi" w:hAnsiTheme="minorHAnsi" w:cstheme="minorHAnsi"/>
          <w:bCs/>
          <w:sz w:val="24"/>
        </w:rPr>
      </w:pPr>
    </w:p>
    <w:p w14:paraId="006827D8"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4.7.</w:t>
      </w:r>
      <w:r w:rsidRPr="00E6797A">
        <w:rPr>
          <w:rFonts w:asciiTheme="minorHAnsi" w:hAnsiTheme="minorHAnsi" w:cstheme="minorHAnsi"/>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36CD3168" w14:textId="77777777" w:rsidR="00F67B58" w:rsidRPr="00E6797A" w:rsidRDefault="00F67B58" w:rsidP="00F67B58">
      <w:pPr>
        <w:pStyle w:val="Recuodecorpodetexto"/>
        <w:ind w:left="0" w:firstLine="0"/>
        <w:rPr>
          <w:rFonts w:asciiTheme="minorHAnsi" w:hAnsiTheme="minorHAnsi" w:cstheme="minorHAnsi"/>
          <w:bCs/>
          <w:sz w:val="24"/>
        </w:rPr>
      </w:pPr>
    </w:p>
    <w:p w14:paraId="78ED3580"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4.8.</w:t>
      </w:r>
      <w:r w:rsidRPr="00E6797A">
        <w:rPr>
          <w:rFonts w:asciiTheme="minorHAnsi" w:hAnsiTheme="minorHAnsi" w:cstheme="minorHAnsi"/>
          <w:bCs/>
          <w:sz w:val="24"/>
        </w:rPr>
        <w:tab/>
        <w:t xml:space="preserve">Informar o </w:t>
      </w:r>
      <w:r w:rsidRPr="00E6797A">
        <w:rPr>
          <w:rFonts w:asciiTheme="minorHAnsi" w:hAnsiTheme="minorHAnsi" w:cstheme="minorHAnsi"/>
          <w:b/>
          <w:bCs/>
          <w:sz w:val="24"/>
        </w:rPr>
        <w:t>software</w:t>
      </w:r>
      <w:r w:rsidRPr="00E6797A">
        <w:rPr>
          <w:rFonts w:asciiTheme="minorHAnsi" w:hAnsiTheme="minorHAnsi" w:cstheme="minorHAnsi"/>
          <w:bCs/>
          <w:i/>
          <w:sz w:val="24"/>
        </w:rPr>
        <w:t xml:space="preserve"> </w:t>
      </w:r>
      <w:r w:rsidRPr="00E6797A">
        <w:rPr>
          <w:rFonts w:asciiTheme="minorHAnsi" w:hAnsiTheme="minorHAnsi" w:cstheme="minorHAnsi"/>
          <w:bCs/>
          <w:sz w:val="24"/>
        </w:rPr>
        <w:t>contábil utilizado (Ex. SAP, Oracle, etc...).</w:t>
      </w:r>
    </w:p>
    <w:p w14:paraId="3F2A6C1B" w14:textId="77777777" w:rsidR="00F67B58" w:rsidRPr="00E6797A" w:rsidRDefault="00F67B58" w:rsidP="00F67B58">
      <w:pPr>
        <w:pStyle w:val="Recuodecorpodetexto"/>
        <w:ind w:left="0" w:firstLine="0"/>
        <w:rPr>
          <w:rFonts w:asciiTheme="minorHAnsi" w:hAnsiTheme="minorHAnsi" w:cstheme="minorHAnsi"/>
          <w:bCs/>
          <w:sz w:val="24"/>
        </w:rPr>
      </w:pPr>
    </w:p>
    <w:p w14:paraId="59822458"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4.9.</w:t>
      </w:r>
      <w:r w:rsidRPr="00E6797A">
        <w:rPr>
          <w:rFonts w:asciiTheme="minorHAnsi" w:hAnsiTheme="minorHAnsi" w:cstheme="minorHAnsi"/>
          <w:bCs/>
          <w:sz w:val="24"/>
        </w:rPr>
        <w:tab/>
      </w:r>
      <w:r w:rsidRPr="00E6797A">
        <w:rPr>
          <w:rFonts w:asciiTheme="minorHAnsi" w:hAnsiTheme="minorHAnsi" w:cstheme="minorHAnsi"/>
          <w:sz w:val="24"/>
          <w:szCs w:val="24"/>
        </w:rPr>
        <w:t xml:space="preserve">Fornecer os documentos relacionados a seguir para os dois últimos anos fiscais. Caso o ano fiscal da empresa não coincida com o da investigação, solicita-se anexar balancetes, demonstrativos de resultados e demais documentos em bases mensais, trimestrais ou semestrais que cubram o período da investigação. </w:t>
      </w:r>
    </w:p>
    <w:p w14:paraId="70B92A51" w14:textId="77777777" w:rsidR="00F67B58" w:rsidRPr="00E6797A" w:rsidRDefault="00F67B58" w:rsidP="00F67B58">
      <w:pPr>
        <w:jc w:val="both"/>
        <w:rPr>
          <w:rFonts w:asciiTheme="minorHAnsi" w:hAnsiTheme="minorHAnsi" w:cstheme="minorHAnsi"/>
          <w:sz w:val="24"/>
          <w:szCs w:val="24"/>
        </w:rPr>
      </w:pPr>
    </w:p>
    <w:p w14:paraId="0A996A47"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a) Plano de contas completo;</w:t>
      </w:r>
    </w:p>
    <w:p w14:paraId="3A8EDB38"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157CBA61"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b) Demonstrativos financeiros consolidados e auditados, com todas as notas explicativas e pareceres dos auditores;</w:t>
      </w:r>
    </w:p>
    <w:p w14:paraId="6D06D634"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3A548738"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c) Balanços e demonstrativos de resultados internos, preparados ou mantidos pela empresa para o produto;</w:t>
      </w:r>
      <w:r w:rsidR="00D50138" w:rsidRPr="00E6797A">
        <w:rPr>
          <w:rFonts w:asciiTheme="minorHAnsi" w:hAnsiTheme="minorHAnsi" w:cstheme="minorHAnsi"/>
          <w:sz w:val="24"/>
          <w:szCs w:val="24"/>
        </w:rPr>
        <w:t xml:space="preserve"> e</w:t>
      </w:r>
    </w:p>
    <w:p w14:paraId="57D452C6"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07785132" w14:textId="77777777" w:rsidR="00F67B58" w:rsidRPr="00E6797A" w:rsidRDefault="00D5013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d</w:t>
      </w:r>
      <w:r w:rsidR="00F67B58" w:rsidRPr="00E6797A">
        <w:rPr>
          <w:rFonts w:asciiTheme="minorHAnsi" w:hAnsiTheme="minorHAnsi" w:cstheme="minorHAnsi"/>
          <w:sz w:val="24"/>
          <w:szCs w:val="24"/>
        </w:rPr>
        <w:t>) Declarações de renda ou quaisquer outras formas de registros financeiros apresentados aos governos, local ou nacional, do país no qual a empresa está localizada.</w:t>
      </w:r>
    </w:p>
    <w:p w14:paraId="2DCFA7C8" w14:textId="77777777" w:rsidR="00F67B58" w:rsidRPr="00E6797A" w:rsidRDefault="00F67B58" w:rsidP="00F67B58">
      <w:pPr>
        <w:pStyle w:val="Recuodecorpodetexto"/>
        <w:ind w:left="0" w:firstLine="0"/>
        <w:rPr>
          <w:rFonts w:asciiTheme="minorHAnsi" w:hAnsiTheme="minorHAnsi" w:cstheme="minorHAnsi"/>
          <w:sz w:val="24"/>
          <w:szCs w:val="24"/>
        </w:rPr>
      </w:pPr>
    </w:p>
    <w:p w14:paraId="12647B7A" w14:textId="77777777" w:rsidR="00D50138" w:rsidRPr="00E6797A" w:rsidRDefault="00D50138" w:rsidP="00D50138">
      <w:pPr>
        <w:pStyle w:val="Recuodecorpodetexto"/>
        <w:ind w:left="0" w:firstLine="0"/>
        <w:rPr>
          <w:rFonts w:asciiTheme="minorHAnsi" w:hAnsiTheme="minorHAnsi" w:cstheme="minorHAnsi"/>
          <w:bCs/>
          <w:sz w:val="24"/>
        </w:rPr>
      </w:pPr>
      <w:r w:rsidRPr="00E6797A">
        <w:rPr>
          <w:rFonts w:asciiTheme="minorHAnsi" w:hAnsiTheme="minorHAnsi" w:cstheme="minorHAnsi"/>
          <w:sz w:val="24"/>
          <w:szCs w:val="24"/>
        </w:rPr>
        <w:t>4.10.</w:t>
      </w:r>
      <w:r w:rsidRPr="00E6797A">
        <w:rPr>
          <w:rFonts w:asciiTheme="minorHAnsi" w:hAnsiTheme="minorHAnsi" w:cstheme="minorHAnsi"/>
          <w:sz w:val="24"/>
          <w:szCs w:val="24"/>
        </w:rPr>
        <w:tab/>
        <w:t xml:space="preserve">No caso do produto em questão ser exportado Brasil por parte relacionada, apresentar, </w:t>
      </w:r>
      <w:r w:rsidRPr="00E6797A">
        <w:rPr>
          <w:rFonts w:asciiTheme="minorHAnsi" w:hAnsiTheme="minorHAnsi" w:cstheme="minorHAnsi"/>
          <w:bCs/>
          <w:sz w:val="24"/>
        </w:rPr>
        <w:t>para o mesmo período, os documentos descritos em 4.9 relativos a essa parte relacionada.</w:t>
      </w:r>
    </w:p>
    <w:p w14:paraId="33E1A64D" w14:textId="77777777" w:rsidR="00D50138" w:rsidRPr="00E6797A" w:rsidRDefault="00D50138" w:rsidP="00D50138">
      <w:pPr>
        <w:pStyle w:val="Recuodecorpodetexto"/>
        <w:ind w:left="0" w:firstLine="0"/>
        <w:rPr>
          <w:rFonts w:asciiTheme="minorHAnsi" w:hAnsiTheme="minorHAnsi" w:cstheme="minorHAnsi"/>
          <w:bCs/>
          <w:sz w:val="24"/>
        </w:rPr>
      </w:pPr>
    </w:p>
    <w:p w14:paraId="72B5AD8A" w14:textId="1366CFEA" w:rsidR="00D50138" w:rsidRPr="00E6797A" w:rsidRDefault="00D50138" w:rsidP="00D50138">
      <w:pPr>
        <w:pStyle w:val="Recuodecorpodetexto"/>
        <w:ind w:left="0" w:firstLine="0"/>
        <w:rPr>
          <w:rFonts w:asciiTheme="minorHAnsi" w:hAnsiTheme="minorHAnsi" w:cstheme="minorHAnsi"/>
          <w:bCs/>
          <w:sz w:val="24"/>
        </w:rPr>
      </w:pPr>
      <w:r w:rsidRPr="00E6797A">
        <w:rPr>
          <w:rFonts w:asciiTheme="minorHAnsi" w:hAnsiTheme="minorHAnsi" w:cstheme="minorHAnsi"/>
          <w:sz w:val="24"/>
          <w:szCs w:val="24"/>
        </w:rPr>
        <w:t>4.11.</w:t>
      </w:r>
      <w:r w:rsidRPr="00E6797A">
        <w:rPr>
          <w:rFonts w:asciiTheme="minorHAnsi" w:hAnsiTheme="minorHAnsi" w:cstheme="minorHAnsi"/>
          <w:sz w:val="24"/>
          <w:szCs w:val="24"/>
        </w:rPr>
        <w:tab/>
      </w:r>
      <w:r w:rsidR="00305DA2">
        <w:rPr>
          <w:rFonts w:asciiTheme="minorHAnsi" w:hAnsiTheme="minorHAnsi" w:cstheme="minorHAnsi"/>
          <w:sz w:val="24"/>
          <w:szCs w:val="24"/>
        </w:rPr>
        <w:t>O DECOM</w:t>
      </w:r>
      <w:r w:rsidRPr="00E6797A">
        <w:rPr>
          <w:rFonts w:asciiTheme="minorHAnsi" w:hAnsiTheme="minorHAnsi" w:cstheme="minorHAnsi"/>
          <w:sz w:val="24"/>
          <w:szCs w:val="24"/>
        </w:rPr>
        <w:t xml:space="preserve"> poderá solicitar além dos documentos descritos no item 4.9, outros documentos de outras partes relacionadas envolvidas na produção ou na ou </w:t>
      </w:r>
      <w:r w:rsidRPr="00E6797A">
        <w:rPr>
          <w:rFonts w:asciiTheme="minorHAnsi" w:hAnsiTheme="minorHAnsi" w:cstheme="minorHAnsi"/>
          <w:bCs/>
          <w:sz w:val="24"/>
        </w:rPr>
        <w:t xml:space="preserve">na venda do produto investigado no mercado interno ou externo. </w:t>
      </w:r>
    </w:p>
    <w:p w14:paraId="3ECF719B" w14:textId="77777777" w:rsidR="00F67B58" w:rsidRPr="00E6797A" w:rsidRDefault="00F67B58" w:rsidP="00F67B58">
      <w:pPr>
        <w:pStyle w:val="Recuodecorpodetexto"/>
        <w:ind w:left="0" w:firstLine="0"/>
        <w:rPr>
          <w:rFonts w:asciiTheme="minorHAnsi" w:hAnsiTheme="minorHAnsi" w:cstheme="minorHAnsi"/>
          <w:bCs/>
          <w:sz w:val="24"/>
        </w:rPr>
      </w:pPr>
    </w:p>
    <w:p w14:paraId="3746257F" w14:textId="77777777" w:rsidR="00F67B58" w:rsidRPr="00E6797A" w:rsidRDefault="00F67B58" w:rsidP="00F67B58">
      <w:pPr>
        <w:pStyle w:val="Recuodecorpodetexto"/>
        <w:ind w:left="0" w:firstLine="0"/>
        <w:rPr>
          <w:rFonts w:asciiTheme="minorHAnsi" w:hAnsiTheme="minorHAnsi" w:cstheme="minorHAnsi"/>
          <w:bCs/>
          <w:sz w:val="24"/>
        </w:rPr>
      </w:pPr>
    </w:p>
    <w:p w14:paraId="191938FA" w14:textId="77777777" w:rsidR="00F67B58" w:rsidRPr="00E6797A" w:rsidRDefault="00F67B58" w:rsidP="00F67B58">
      <w:pPr>
        <w:pStyle w:val="Recuodecorpodetexto"/>
        <w:ind w:left="0" w:firstLine="0"/>
        <w:rPr>
          <w:rFonts w:asciiTheme="minorHAnsi" w:hAnsiTheme="minorHAnsi" w:cstheme="minorHAnsi"/>
          <w:bCs/>
          <w:sz w:val="24"/>
        </w:rPr>
      </w:pPr>
    </w:p>
    <w:p w14:paraId="77AB9F5D" w14:textId="77777777" w:rsidR="00F67B58" w:rsidRPr="00E6797A" w:rsidRDefault="00F67B58" w:rsidP="00F67B58">
      <w:pPr>
        <w:pStyle w:val="Recuodecorpodetexto"/>
        <w:ind w:left="0" w:firstLine="0"/>
        <w:rPr>
          <w:rFonts w:asciiTheme="minorHAnsi" w:hAnsiTheme="minorHAnsi" w:cstheme="minorHAnsi"/>
          <w:bCs/>
          <w:sz w:val="24"/>
        </w:rPr>
      </w:pPr>
    </w:p>
    <w:p w14:paraId="0E0DBD1B" w14:textId="77777777" w:rsidR="00F67B58" w:rsidRPr="00E6797A" w:rsidRDefault="00F67B58" w:rsidP="00F67B58">
      <w:pPr>
        <w:pStyle w:val="Recuodecorpodetexto"/>
        <w:ind w:left="0" w:firstLine="0"/>
        <w:rPr>
          <w:rFonts w:asciiTheme="minorHAnsi" w:hAnsiTheme="minorHAnsi" w:cstheme="minorHAnsi"/>
          <w:bCs/>
          <w:sz w:val="24"/>
        </w:rPr>
      </w:pPr>
    </w:p>
    <w:p w14:paraId="401C7446" w14:textId="77777777" w:rsidR="00F67B58" w:rsidRPr="00E6797A" w:rsidRDefault="00F67B58" w:rsidP="00F67B58">
      <w:pPr>
        <w:pStyle w:val="Recuodecorpodetexto"/>
        <w:ind w:left="0" w:firstLine="0"/>
        <w:rPr>
          <w:rFonts w:asciiTheme="minorHAnsi" w:hAnsiTheme="minorHAnsi" w:cstheme="minorHAnsi"/>
          <w:bCs/>
          <w:sz w:val="24"/>
        </w:rPr>
      </w:pPr>
    </w:p>
    <w:p w14:paraId="1EA57580" w14:textId="77777777" w:rsidR="00F67B58" w:rsidRPr="00E6797A" w:rsidRDefault="00F67B58" w:rsidP="00F67B58">
      <w:pPr>
        <w:pStyle w:val="Recuodecorpodetexto"/>
        <w:ind w:left="0" w:firstLine="0"/>
        <w:rPr>
          <w:rFonts w:asciiTheme="minorHAnsi" w:hAnsiTheme="minorHAnsi" w:cstheme="minorHAnsi"/>
          <w:bCs/>
          <w:sz w:val="24"/>
        </w:rPr>
      </w:pPr>
    </w:p>
    <w:p w14:paraId="4C9981B2" w14:textId="77777777" w:rsidR="00F67B58" w:rsidRPr="00E6797A" w:rsidRDefault="00F67B58" w:rsidP="00F67B58">
      <w:pPr>
        <w:pStyle w:val="Recuodecorpodetexto"/>
        <w:ind w:left="0" w:firstLine="0"/>
        <w:rPr>
          <w:rFonts w:asciiTheme="minorHAnsi" w:hAnsiTheme="minorHAnsi" w:cstheme="minorHAnsi"/>
          <w:bCs/>
          <w:sz w:val="24"/>
        </w:rPr>
      </w:pPr>
    </w:p>
    <w:p w14:paraId="38116D78" w14:textId="77777777" w:rsidR="00F67B58" w:rsidRPr="00E6797A" w:rsidRDefault="00F67B58" w:rsidP="00F67B58">
      <w:pPr>
        <w:tabs>
          <w:tab w:val="left" w:pos="705"/>
        </w:tabs>
        <w:snapToGrid w:val="0"/>
        <w:jc w:val="both"/>
        <w:rPr>
          <w:rFonts w:asciiTheme="minorHAnsi" w:hAnsiTheme="minorHAnsi" w:cstheme="minorHAnsi"/>
          <w:sz w:val="24"/>
          <w:szCs w:val="24"/>
        </w:rPr>
      </w:pPr>
    </w:p>
    <w:p w14:paraId="0FA16C57"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responsável pelas informações gerais sobre a empresa prestadas na seção acima:</w:t>
      </w:r>
    </w:p>
    <w:p w14:paraId="3EC5ED9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4A39A01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1FBF5618"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0A5691F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362B6463"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39B6FCC3"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rPr>
      </w:pPr>
    </w:p>
    <w:p w14:paraId="3C0B93AA" w14:textId="77777777" w:rsidR="00F67B58" w:rsidRPr="00E6797A" w:rsidRDefault="00F67B58" w:rsidP="00F67B58">
      <w:pPr>
        <w:pStyle w:val="Ttulo1"/>
        <w:pBdr>
          <w:top w:val="single" w:sz="6" w:space="0" w:color="auto"/>
        </w:pBdr>
        <w:rPr>
          <w:rFonts w:asciiTheme="minorHAnsi" w:hAnsiTheme="minorHAnsi" w:cstheme="minorHAnsi"/>
        </w:rPr>
      </w:pPr>
      <w:r w:rsidRPr="00E6797A">
        <w:rPr>
          <w:rFonts w:asciiTheme="minorHAnsi" w:hAnsiTheme="minorHAnsi" w:cstheme="minorHAnsi"/>
        </w:rPr>
        <w:br w:type="page"/>
      </w:r>
      <w:bookmarkStart w:id="18" w:name="_Toc340425362"/>
      <w:r w:rsidRPr="00E6797A">
        <w:rPr>
          <w:rFonts w:asciiTheme="minorHAnsi" w:hAnsiTheme="minorHAnsi" w:cstheme="minorHAnsi"/>
        </w:rPr>
        <w:lastRenderedPageBreak/>
        <w:t>II – PRODUTO OBJETO DA INVESTIGAÇÃO</w:t>
      </w:r>
      <w:bookmarkEnd w:id="18"/>
    </w:p>
    <w:p w14:paraId="232CBDE5"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067DCB91"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22F73732" w14:textId="77777777" w:rsidR="00F67B58" w:rsidRPr="00E6797A" w:rsidRDefault="00F67B58" w:rsidP="00F67B58">
      <w:pPr>
        <w:pStyle w:val="Recuodecorpodetexto"/>
        <w:ind w:left="0" w:firstLine="0"/>
        <w:jc w:val="left"/>
        <w:rPr>
          <w:rFonts w:asciiTheme="minorHAnsi" w:hAnsiTheme="minorHAnsi" w:cstheme="minorHAnsi"/>
          <w:b/>
          <w:bCs/>
          <w:sz w:val="24"/>
        </w:rPr>
      </w:pPr>
      <w:r w:rsidRPr="00E6797A">
        <w:rPr>
          <w:rFonts w:asciiTheme="minorHAnsi" w:hAnsiTheme="minorHAnsi" w:cstheme="minorHAnsi"/>
          <w:b/>
          <w:bCs/>
          <w:sz w:val="24"/>
        </w:rPr>
        <w:t>Produto objeto da investigação:</w:t>
      </w:r>
    </w:p>
    <w:p w14:paraId="010D3184" w14:textId="77777777" w:rsidR="00F67B58" w:rsidRPr="00A62ACA" w:rsidRDefault="00F67B58" w:rsidP="00F67B58">
      <w:pPr>
        <w:pStyle w:val="Recuodecorpodetexto"/>
        <w:ind w:left="0" w:firstLine="0"/>
        <w:jc w:val="left"/>
        <w:rPr>
          <w:rFonts w:asciiTheme="minorHAnsi" w:hAnsiTheme="minorHAnsi" w:cstheme="minorHAnsi"/>
          <w:b/>
          <w:bCs/>
          <w:sz w:val="24"/>
          <w:szCs w:val="24"/>
        </w:rPr>
      </w:pPr>
    </w:p>
    <w:p w14:paraId="17C86D45" w14:textId="749706AB" w:rsidR="00F67B58" w:rsidRPr="00A62ACA" w:rsidRDefault="00F67B58" w:rsidP="00A62ACA">
      <w:pPr>
        <w:jc w:val="both"/>
        <w:rPr>
          <w:rFonts w:asciiTheme="minorHAnsi" w:hAnsiTheme="minorHAnsi" w:cstheme="minorHAnsi"/>
          <w:sz w:val="24"/>
          <w:szCs w:val="24"/>
        </w:rPr>
      </w:pPr>
      <w:r w:rsidRPr="00A62ACA">
        <w:rPr>
          <w:rFonts w:asciiTheme="minorHAnsi" w:hAnsiTheme="minorHAnsi" w:cstheme="minorHAnsi"/>
          <w:b/>
          <w:sz w:val="24"/>
          <w:szCs w:val="24"/>
        </w:rPr>
        <w:t>i)</w:t>
      </w:r>
      <w:r w:rsidRPr="00A62ACA">
        <w:rPr>
          <w:rFonts w:asciiTheme="minorHAnsi" w:hAnsiTheme="minorHAnsi" w:cstheme="minorHAnsi"/>
          <w:b/>
          <w:color w:val="FF0000"/>
          <w:sz w:val="24"/>
          <w:szCs w:val="24"/>
        </w:rPr>
        <w:tab/>
      </w:r>
      <w:r w:rsidR="00A62ACA" w:rsidRPr="00A62ACA">
        <w:rPr>
          <w:rFonts w:asciiTheme="minorHAnsi" w:hAnsiTheme="minorHAnsi" w:cstheme="minorHAnsi"/>
          <w:bCs/>
          <w:sz w:val="24"/>
          <w:szCs w:val="24"/>
        </w:rPr>
        <w:t xml:space="preserve">Aços </w:t>
      </w:r>
      <w:proofErr w:type="spellStart"/>
      <w:r w:rsidR="00A62ACA" w:rsidRPr="00A62ACA">
        <w:rPr>
          <w:rFonts w:asciiTheme="minorHAnsi" w:hAnsiTheme="minorHAnsi" w:cstheme="minorHAnsi"/>
          <w:bCs/>
          <w:sz w:val="24"/>
          <w:szCs w:val="24"/>
        </w:rPr>
        <w:t>pré</w:t>
      </w:r>
      <w:proofErr w:type="spellEnd"/>
      <w:r w:rsidR="00A62ACA" w:rsidRPr="00A62ACA">
        <w:rPr>
          <w:rFonts w:asciiTheme="minorHAnsi" w:hAnsiTheme="minorHAnsi" w:cstheme="minorHAnsi"/>
          <w:bCs/>
          <w:sz w:val="24"/>
          <w:szCs w:val="24"/>
        </w:rPr>
        <w:t xml:space="preserve">-pintados, comumente classificados nos subitens da Nomenclatura Comum do Mercosul – NCM </w:t>
      </w:r>
      <w:r w:rsidR="00A62ACA" w:rsidRPr="00A62ACA">
        <w:rPr>
          <w:rFonts w:asciiTheme="minorHAnsi" w:hAnsiTheme="minorHAnsi" w:cstheme="minorHAnsi"/>
          <w:sz w:val="24"/>
          <w:szCs w:val="24"/>
        </w:rPr>
        <w:t xml:space="preserve">7210.70.10, 7210.70.20, 7212.40.10, 7212.40.21 e 7212.40.29, a partir de 01/07/2022, originários da China </w:t>
      </w:r>
      <w:r w:rsidR="00A62ACA" w:rsidRPr="00A62ACA">
        <w:rPr>
          <w:rFonts w:asciiTheme="minorHAnsi" w:hAnsiTheme="minorHAnsi" w:cstheme="minorHAnsi"/>
          <w:bCs/>
          <w:sz w:val="24"/>
          <w:szCs w:val="24"/>
        </w:rPr>
        <w:t>para o Brasil.</w:t>
      </w:r>
      <w:r w:rsidR="008E2368">
        <w:rPr>
          <w:rFonts w:asciiTheme="minorHAnsi" w:hAnsiTheme="minorHAnsi" w:cstheme="minorHAnsi"/>
          <w:bCs/>
          <w:sz w:val="24"/>
          <w:szCs w:val="24"/>
        </w:rPr>
        <w:t xml:space="preserve"> </w:t>
      </w:r>
      <w:r w:rsidR="00A62ACA" w:rsidRPr="00A62ACA">
        <w:rPr>
          <w:rFonts w:asciiTheme="minorHAnsi" w:hAnsiTheme="minorHAnsi" w:cstheme="minorHAnsi"/>
          <w:bCs/>
          <w:sz w:val="24"/>
          <w:szCs w:val="24"/>
        </w:rPr>
        <w:t xml:space="preserve">O produto </w:t>
      </w:r>
      <w:r w:rsidR="00A62ACA" w:rsidRPr="00A62ACA">
        <w:rPr>
          <w:rFonts w:asciiTheme="minorHAnsi" w:hAnsiTheme="minorHAnsi" w:cstheme="minorHAnsi"/>
          <w:sz w:val="24"/>
          <w:szCs w:val="24"/>
        </w:rPr>
        <w:t>objeto da investigação são planos laminados de aço carbono, revestidos em uma ou ambas as faces por camada de tinta, iguais ou diferenciadas por face, com substrato de aço baixo carbono revestido ou não, ou revestidos com plástico</w:t>
      </w:r>
      <w:r w:rsidR="00541CE2">
        <w:rPr>
          <w:rFonts w:asciiTheme="minorHAnsi" w:hAnsiTheme="minorHAnsi" w:cstheme="minorHAnsi"/>
          <w:sz w:val="24"/>
          <w:szCs w:val="24"/>
        </w:rPr>
        <w:t>;</w:t>
      </w:r>
      <w:r w:rsidR="00A62ACA" w:rsidRPr="00A62ACA">
        <w:rPr>
          <w:rFonts w:asciiTheme="minorHAnsi" w:hAnsiTheme="minorHAnsi" w:cstheme="minorHAnsi"/>
          <w:sz w:val="24"/>
          <w:szCs w:val="24"/>
        </w:rPr>
        <w:t xml:space="preserve"> </w:t>
      </w:r>
      <w:r w:rsidR="00541CE2">
        <w:rPr>
          <w:rFonts w:asciiTheme="minorHAnsi" w:hAnsiTheme="minorHAnsi" w:cstheme="minorHAnsi"/>
          <w:sz w:val="24"/>
          <w:szCs w:val="24"/>
        </w:rPr>
        <w:t>f</w:t>
      </w:r>
      <w:r w:rsidR="00A62ACA" w:rsidRPr="00A62ACA">
        <w:rPr>
          <w:rFonts w:asciiTheme="minorHAnsi" w:hAnsiTheme="minorHAnsi" w:cstheme="minorHAnsi"/>
          <w:sz w:val="24"/>
          <w:szCs w:val="24"/>
        </w:rPr>
        <w:t>ornecidos em bobinas ou chapas, com ou sem filme protetivo ou decorativo.</w:t>
      </w:r>
    </w:p>
    <w:p w14:paraId="297D2D57" w14:textId="77777777" w:rsidR="00746F3B" w:rsidRPr="00E6797A" w:rsidRDefault="00746F3B" w:rsidP="00F67B58">
      <w:pPr>
        <w:jc w:val="both"/>
        <w:rPr>
          <w:rFonts w:asciiTheme="minorHAnsi" w:hAnsiTheme="minorHAnsi" w:cstheme="minorHAnsi"/>
          <w:sz w:val="24"/>
          <w:szCs w:val="24"/>
        </w:rPr>
      </w:pPr>
    </w:p>
    <w:p w14:paraId="7F14BD77" w14:textId="77777777" w:rsidR="00F67B58" w:rsidRPr="00E6797A" w:rsidRDefault="00F67B58" w:rsidP="00F67B58">
      <w:pPr>
        <w:pStyle w:val="Recuodecorpodetexto"/>
        <w:ind w:left="0" w:firstLine="0"/>
        <w:rPr>
          <w:rFonts w:asciiTheme="minorHAnsi" w:hAnsiTheme="minorHAnsi" w:cstheme="minorHAnsi"/>
          <w:bCs/>
          <w:sz w:val="24"/>
        </w:rPr>
      </w:pPr>
      <w:proofErr w:type="spellStart"/>
      <w:r w:rsidRPr="00E6797A">
        <w:rPr>
          <w:rFonts w:asciiTheme="minorHAnsi" w:hAnsiTheme="minorHAnsi" w:cstheme="minorHAnsi"/>
          <w:b/>
          <w:bCs/>
          <w:sz w:val="24"/>
        </w:rPr>
        <w:t>ii</w:t>
      </w:r>
      <w:proofErr w:type="spellEnd"/>
      <w:r w:rsidRPr="00E6797A">
        <w:rPr>
          <w:rFonts w:asciiTheme="minorHAnsi" w:hAnsiTheme="minorHAnsi" w:cstheme="minorHAnsi"/>
          <w:b/>
          <w:bCs/>
          <w:sz w:val="24"/>
        </w:rPr>
        <w:t>)</w:t>
      </w:r>
      <w:r w:rsidRPr="00E6797A">
        <w:rPr>
          <w:rFonts w:asciiTheme="minorHAnsi" w:hAnsiTheme="minorHAnsi" w:cstheme="minorHAnsi"/>
          <w:bCs/>
          <w:sz w:val="24"/>
        </w:rPr>
        <w:tab/>
      </w:r>
      <w:r w:rsidRPr="00746F3B">
        <w:rPr>
          <w:rFonts w:asciiTheme="minorHAnsi" w:hAnsiTheme="minorHAnsi" w:cstheme="minorHAnsi"/>
          <w:b/>
          <w:sz w:val="24"/>
        </w:rPr>
        <w:t xml:space="preserve">Período </w:t>
      </w:r>
      <w:r w:rsidR="004A61F3" w:rsidRPr="00746F3B">
        <w:rPr>
          <w:rFonts w:asciiTheme="minorHAnsi" w:hAnsiTheme="minorHAnsi" w:cstheme="minorHAnsi"/>
          <w:b/>
          <w:sz w:val="24"/>
        </w:rPr>
        <w:t>de</w:t>
      </w:r>
      <w:r w:rsidRPr="00746F3B">
        <w:rPr>
          <w:rFonts w:asciiTheme="minorHAnsi" w:hAnsiTheme="minorHAnsi" w:cstheme="minorHAnsi"/>
          <w:b/>
          <w:sz w:val="24"/>
        </w:rPr>
        <w:t xml:space="preserve"> investigação de dumping</w:t>
      </w:r>
      <w:r w:rsidRPr="00E6797A">
        <w:rPr>
          <w:rFonts w:asciiTheme="minorHAnsi" w:hAnsiTheme="minorHAnsi" w:cstheme="minorHAnsi"/>
          <w:bCs/>
          <w:sz w:val="24"/>
        </w:rPr>
        <w:t>:</w:t>
      </w:r>
    </w:p>
    <w:p w14:paraId="59B5706C" w14:textId="77777777" w:rsidR="00F67B58" w:rsidRPr="00E6797A" w:rsidRDefault="00F67B58" w:rsidP="00F67B58">
      <w:pPr>
        <w:tabs>
          <w:tab w:val="num" w:pos="0"/>
        </w:tabs>
        <w:jc w:val="both"/>
        <w:rPr>
          <w:rFonts w:asciiTheme="minorHAnsi" w:hAnsiTheme="minorHAnsi" w:cstheme="minorHAnsi"/>
          <w:sz w:val="24"/>
          <w:szCs w:val="24"/>
        </w:rPr>
      </w:pPr>
    </w:p>
    <w:p w14:paraId="360E6B79" w14:textId="2EC3EACB" w:rsidR="00F67B58" w:rsidRPr="00BF7D7A" w:rsidRDefault="00BF7D7A" w:rsidP="00BF7D7A">
      <w:pPr>
        <w:ind w:firstLine="708"/>
        <w:jc w:val="both"/>
        <w:rPr>
          <w:rFonts w:asciiTheme="minorHAnsi" w:hAnsiTheme="minorHAnsi" w:cstheme="minorHAnsi"/>
          <w:sz w:val="24"/>
          <w:szCs w:val="24"/>
        </w:rPr>
      </w:pPr>
      <w:bookmarkStart w:id="19" w:name="_Hlk141283224"/>
      <w:r w:rsidRPr="00BF7D7A">
        <w:rPr>
          <w:rFonts w:asciiTheme="minorHAnsi" w:hAnsiTheme="minorHAnsi" w:cstheme="minorHAnsi"/>
          <w:sz w:val="24"/>
          <w:szCs w:val="24"/>
        </w:rPr>
        <w:t>J</w:t>
      </w:r>
      <w:r w:rsidR="00A62ACA">
        <w:rPr>
          <w:rFonts w:asciiTheme="minorHAnsi" w:hAnsiTheme="minorHAnsi" w:cstheme="minorHAnsi"/>
          <w:sz w:val="24"/>
          <w:szCs w:val="24"/>
        </w:rPr>
        <w:t>ulho de 20</w:t>
      </w:r>
      <w:ins w:id="20" w:author="Hearle Vieira Calvão" w:date="2024-03-15T13:27:00Z">
        <w:r w:rsidR="00907975">
          <w:rPr>
            <w:rFonts w:asciiTheme="minorHAnsi" w:hAnsiTheme="minorHAnsi" w:cstheme="minorHAnsi"/>
            <w:sz w:val="24"/>
            <w:szCs w:val="24"/>
          </w:rPr>
          <w:t>22</w:t>
        </w:r>
      </w:ins>
      <w:del w:id="21" w:author="Hearle Vieira Calvão" w:date="2024-03-15T13:27:00Z">
        <w:r w:rsidR="00A62ACA" w:rsidDel="00907975">
          <w:rPr>
            <w:rFonts w:asciiTheme="minorHAnsi" w:hAnsiTheme="minorHAnsi" w:cstheme="minorHAnsi"/>
            <w:sz w:val="24"/>
            <w:szCs w:val="24"/>
          </w:rPr>
          <w:delText>18</w:delText>
        </w:r>
      </w:del>
      <w:r w:rsidRPr="00BF7D7A">
        <w:rPr>
          <w:rFonts w:asciiTheme="minorHAnsi" w:hAnsiTheme="minorHAnsi" w:cstheme="minorHAnsi"/>
          <w:sz w:val="24"/>
          <w:szCs w:val="24"/>
        </w:rPr>
        <w:t xml:space="preserve"> a </w:t>
      </w:r>
      <w:r w:rsidR="00A62ACA">
        <w:rPr>
          <w:rFonts w:asciiTheme="minorHAnsi" w:hAnsiTheme="minorHAnsi" w:cstheme="minorHAnsi"/>
          <w:sz w:val="24"/>
          <w:szCs w:val="24"/>
        </w:rPr>
        <w:t>junho</w:t>
      </w:r>
      <w:r w:rsidRPr="00BF7D7A">
        <w:rPr>
          <w:rFonts w:asciiTheme="minorHAnsi" w:hAnsiTheme="minorHAnsi" w:cstheme="minorHAnsi"/>
          <w:sz w:val="24"/>
          <w:szCs w:val="24"/>
        </w:rPr>
        <w:t xml:space="preserve"> de 202</w:t>
      </w:r>
      <w:r w:rsidR="00A62ACA">
        <w:rPr>
          <w:rFonts w:asciiTheme="minorHAnsi" w:hAnsiTheme="minorHAnsi" w:cstheme="minorHAnsi"/>
          <w:sz w:val="24"/>
          <w:szCs w:val="24"/>
        </w:rPr>
        <w:t>3</w:t>
      </w:r>
    </w:p>
    <w:bookmarkEnd w:id="19"/>
    <w:p w14:paraId="623DD5D9" w14:textId="3AF79119" w:rsidR="00F67B58" w:rsidRDefault="00F67B58" w:rsidP="00F67B58">
      <w:pPr>
        <w:ind w:left="1080"/>
        <w:jc w:val="both"/>
        <w:rPr>
          <w:rFonts w:asciiTheme="minorHAnsi" w:hAnsiTheme="minorHAnsi" w:cstheme="minorHAnsi"/>
          <w:sz w:val="24"/>
          <w:szCs w:val="24"/>
        </w:rPr>
      </w:pPr>
    </w:p>
    <w:p w14:paraId="46864CD0" w14:textId="7E5DCBDC" w:rsidR="00746F3B" w:rsidRDefault="00746F3B" w:rsidP="00F67B58">
      <w:pPr>
        <w:ind w:left="1080"/>
        <w:jc w:val="both"/>
        <w:rPr>
          <w:rFonts w:asciiTheme="minorHAnsi" w:hAnsiTheme="minorHAnsi" w:cstheme="minorHAnsi"/>
          <w:sz w:val="24"/>
          <w:szCs w:val="24"/>
        </w:rPr>
      </w:pPr>
    </w:p>
    <w:p w14:paraId="6F62BE51" w14:textId="77777777" w:rsidR="00746F3B" w:rsidRPr="00BF7D7A" w:rsidRDefault="00746F3B" w:rsidP="00F67B58">
      <w:pPr>
        <w:ind w:left="1080"/>
        <w:jc w:val="both"/>
        <w:rPr>
          <w:rFonts w:asciiTheme="minorHAnsi" w:hAnsiTheme="minorHAnsi" w:cstheme="minorHAnsi"/>
          <w:sz w:val="24"/>
          <w:szCs w:val="24"/>
        </w:rPr>
      </w:pPr>
    </w:p>
    <w:p w14:paraId="7941DE50" w14:textId="77777777" w:rsidR="00F67B58" w:rsidRPr="00BF7D7A" w:rsidRDefault="00F67B58" w:rsidP="00F67B58">
      <w:pPr>
        <w:pStyle w:val="Recuodecorpodetexto"/>
        <w:ind w:left="0" w:firstLine="0"/>
        <w:rPr>
          <w:rFonts w:asciiTheme="minorHAnsi" w:hAnsiTheme="minorHAnsi" w:cstheme="minorHAnsi"/>
          <w:sz w:val="24"/>
        </w:rPr>
      </w:pPr>
      <w:proofErr w:type="spellStart"/>
      <w:r w:rsidRPr="00746F3B">
        <w:rPr>
          <w:rFonts w:asciiTheme="minorHAnsi" w:hAnsiTheme="minorHAnsi" w:cstheme="minorHAnsi"/>
          <w:b/>
          <w:bCs/>
          <w:sz w:val="24"/>
        </w:rPr>
        <w:t>iii</w:t>
      </w:r>
      <w:proofErr w:type="spellEnd"/>
      <w:r w:rsidRPr="00746F3B">
        <w:rPr>
          <w:rFonts w:asciiTheme="minorHAnsi" w:hAnsiTheme="minorHAnsi" w:cstheme="minorHAnsi"/>
          <w:b/>
          <w:bCs/>
          <w:sz w:val="24"/>
        </w:rPr>
        <w:t>)</w:t>
      </w:r>
      <w:r w:rsidRPr="00746F3B">
        <w:rPr>
          <w:rFonts w:asciiTheme="minorHAnsi" w:hAnsiTheme="minorHAnsi" w:cstheme="minorHAnsi"/>
          <w:b/>
          <w:bCs/>
          <w:sz w:val="24"/>
        </w:rPr>
        <w:tab/>
        <w:t xml:space="preserve">Período </w:t>
      </w:r>
      <w:r w:rsidR="004A61F3" w:rsidRPr="00746F3B">
        <w:rPr>
          <w:rFonts w:asciiTheme="minorHAnsi" w:hAnsiTheme="minorHAnsi" w:cstheme="minorHAnsi"/>
          <w:b/>
          <w:bCs/>
          <w:sz w:val="24"/>
        </w:rPr>
        <w:t>de</w:t>
      </w:r>
      <w:r w:rsidRPr="00746F3B">
        <w:rPr>
          <w:rFonts w:asciiTheme="minorHAnsi" w:hAnsiTheme="minorHAnsi" w:cstheme="minorHAnsi"/>
          <w:b/>
          <w:bCs/>
          <w:sz w:val="24"/>
        </w:rPr>
        <w:t xml:space="preserve"> investigação de dano</w:t>
      </w:r>
      <w:r w:rsidRPr="00BF7D7A">
        <w:rPr>
          <w:rFonts w:asciiTheme="minorHAnsi" w:hAnsiTheme="minorHAnsi" w:cstheme="minorHAnsi"/>
          <w:sz w:val="24"/>
        </w:rPr>
        <w:t>:</w:t>
      </w:r>
    </w:p>
    <w:p w14:paraId="6EFAA642" w14:textId="77777777" w:rsidR="00F67B58" w:rsidRPr="00BF7D7A" w:rsidRDefault="00F67B58" w:rsidP="00F67B58">
      <w:pPr>
        <w:tabs>
          <w:tab w:val="num" w:pos="0"/>
        </w:tabs>
        <w:jc w:val="both"/>
        <w:rPr>
          <w:rFonts w:asciiTheme="minorHAnsi" w:hAnsiTheme="minorHAnsi" w:cstheme="minorHAnsi"/>
          <w:sz w:val="24"/>
          <w:szCs w:val="24"/>
        </w:rPr>
      </w:pPr>
    </w:p>
    <w:p w14:paraId="608CB374" w14:textId="77777777" w:rsidR="00A62ACA" w:rsidRPr="00A62ACA" w:rsidRDefault="00A62ACA" w:rsidP="00A62ACA">
      <w:pPr>
        <w:ind w:firstLine="708"/>
        <w:jc w:val="both"/>
        <w:rPr>
          <w:rFonts w:asciiTheme="minorHAnsi" w:hAnsiTheme="minorHAnsi" w:cstheme="minorHAnsi"/>
          <w:sz w:val="24"/>
          <w:szCs w:val="24"/>
        </w:rPr>
      </w:pPr>
      <w:bookmarkStart w:id="22" w:name="_Hlk158216249"/>
      <w:r w:rsidRPr="00A62ACA">
        <w:rPr>
          <w:rFonts w:asciiTheme="minorHAnsi" w:hAnsiTheme="minorHAnsi" w:cstheme="minorHAnsi"/>
          <w:sz w:val="24"/>
          <w:szCs w:val="24"/>
        </w:rPr>
        <w:t>Julho de 2018 a junho de 2023, dividido em cinco períodos conforme abaixo:</w:t>
      </w:r>
    </w:p>
    <w:p w14:paraId="10CD5D6F" w14:textId="77777777" w:rsidR="00A62ACA" w:rsidRPr="00A62ACA" w:rsidRDefault="00A62ACA" w:rsidP="00A62ACA">
      <w:pPr>
        <w:tabs>
          <w:tab w:val="num" w:pos="0"/>
        </w:tabs>
        <w:jc w:val="both"/>
        <w:rPr>
          <w:rFonts w:asciiTheme="minorHAnsi" w:hAnsiTheme="minorHAnsi" w:cstheme="minorHAnsi"/>
          <w:sz w:val="24"/>
          <w:szCs w:val="24"/>
        </w:rPr>
      </w:pPr>
    </w:p>
    <w:p w14:paraId="31863235" w14:textId="77777777" w:rsidR="00A62ACA" w:rsidRPr="00A62ACA" w:rsidRDefault="00A62ACA" w:rsidP="00A62ACA">
      <w:pPr>
        <w:pStyle w:val="Ttulo1"/>
        <w:pBdr>
          <w:top w:val="none" w:sz="0" w:space="0" w:color="auto"/>
          <w:left w:val="none" w:sz="0" w:space="0" w:color="auto"/>
          <w:bottom w:val="none" w:sz="0" w:space="0" w:color="auto"/>
          <w:right w:val="none" w:sz="0" w:space="0" w:color="auto"/>
        </w:pBdr>
        <w:ind w:firstLine="708"/>
        <w:jc w:val="left"/>
        <w:rPr>
          <w:rFonts w:asciiTheme="minorHAnsi" w:hAnsiTheme="minorHAnsi" w:cstheme="minorHAnsi"/>
          <w:b w:val="0"/>
          <w:szCs w:val="24"/>
        </w:rPr>
      </w:pPr>
      <w:r w:rsidRPr="00A62ACA">
        <w:rPr>
          <w:rFonts w:asciiTheme="minorHAnsi" w:hAnsiTheme="minorHAnsi" w:cstheme="minorHAnsi"/>
          <w:b w:val="0"/>
          <w:szCs w:val="24"/>
        </w:rPr>
        <w:t xml:space="preserve">P1 – </w:t>
      </w:r>
      <w:bookmarkStart w:id="23" w:name="_Hlk158132481"/>
      <w:r w:rsidRPr="00A62ACA">
        <w:rPr>
          <w:rFonts w:asciiTheme="minorHAnsi" w:hAnsiTheme="minorHAnsi" w:cstheme="minorHAnsi"/>
          <w:b w:val="0"/>
          <w:szCs w:val="24"/>
        </w:rPr>
        <w:t>julho de 2018 a junho de 2019</w:t>
      </w:r>
      <w:bookmarkEnd w:id="23"/>
    </w:p>
    <w:p w14:paraId="0440EEA7" w14:textId="77777777" w:rsidR="00A62ACA" w:rsidRPr="00A62ACA" w:rsidRDefault="00A62ACA" w:rsidP="00A62ACA">
      <w:pPr>
        <w:pStyle w:val="Ttulo1"/>
        <w:pBdr>
          <w:top w:val="none" w:sz="0" w:space="0" w:color="auto"/>
          <w:left w:val="none" w:sz="0" w:space="0" w:color="auto"/>
          <w:bottom w:val="none" w:sz="0" w:space="0" w:color="auto"/>
          <w:right w:val="none" w:sz="0" w:space="0" w:color="auto"/>
        </w:pBdr>
        <w:ind w:firstLine="708"/>
        <w:jc w:val="left"/>
        <w:rPr>
          <w:rFonts w:asciiTheme="minorHAnsi" w:hAnsiTheme="minorHAnsi" w:cstheme="minorHAnsi"/>
          <w:b w:val="0"/>
          <w:szCs w:val="24"/>
        </w:rPr>
      </w:pPr>
      <w:r w:rsidRPr="00A62ACA">
        <w:rPr>
          <w:rFonts w:asciiTheme="minorHAnsi" w:hAnsiTheme="minorHAnsi" w:cstheme="minorHAnsi"/>
          <w:b w:val="0"/>
          <w:szCs w:val="24"/>
        </w:rPr>
        <w:t>P2 – julho de 2019 a junho de 2020</w:t>
      </w:r>
    </w:p>
    <w:p w14:paraId="4A103683" w14:textId="77777777" w:rsidR="00A62ACA" w:rsidRPr="00A62ACA" w:rsidRDefault="00A62ACA" w:rsidP="00A62ACA">
      <w:pPr>
        <w:pStyle w:val="Ttulo1"/>
        <w:pBdr>
          <w:top w:val="none" w:sz="0" w:space="0" w:color="auto"/>
          <w:left w:val="none" w:sz="0" w:space="0" w:color="auto"/>
          <w:bottom w:val="none" w:sz="0" w:space="0" w:color="auto"/>
          <w:right w:val="none" w:sz="0" w:space="0" w:color="auto"/>
        </w:pBdr>
        <w:ind w:firstLine="708"/>
        <w:jc w:val="left"/>
        <w:rPr>
          <w:rFonts w:asciiTheme="minorHAnsi" w:hAnsiTheme="minorHAnsi" w:cstheme="minorHAnsi"/>
          <w:b w:val="0"/>
          <w:szCs w:val="24"/>
        </w:rPr>
      </w:pPr>
      <w:r w:rsidRPr="00A62ACA">
        <w:rPr>
          <w:rFonts w:asciiTheme="minorHAnsi" w:hAnsiTheme="minorHAnsi" w:cstheme="minorHAnsi"/>
          <w:b w:val="0"/>
          <w:szCs w:val="24"/>
        </w:rPr>
        <w:t>P3 – julho de 2020 a junho de 2021</w:t>
      </w:r>
    </w:p>
    <w:p w14:paraId="6B08221E" w14:textId="77777777" w:rsidR="00A62ACA" w:rsidRPr="00A62ACA" w:rsidRDefault="00A62ACA" w:rsidP="00A62ACA">
      <w:pPr>
        <w:pStyle w:val="Ttulo1"/>
        <w:pBdr>
          <w:top w:val="none" w:sz="0" w:space="0" w:color="auto"/>
          <w:left w:val="none" w:sz="0" w:space="0" w:color="auto"/>
          <w:bottom w:val="none" w:sz="0" w:space="0" w:color="auto"/>
          <w:right w:val="none" w:sz="0" w:space="0" w:color="auto"/>
        </w:pBdr>
        <w:ind w:firstLine="708"/>
        <w:jc w:val="left"/>
        <w:rPr>
          <w:rFonts w:asciiTheme="minorHAnsi" w:hAnsiTheme="minorHAnsi" w:cstheme="minorHAnsi"/>
          <w:b w:val="0"/>
          <w:szCs w:val="24"/>
        </w:rPr>
      </w:pPr>
      <w:r w:rsidRPr="00A62ACA">
        <w:rPr>
          <w:rFonts w:asciiTheme="minorHAnsi" w:hAnsiTheme="minorHAnsi" w:cstheme="minorHAnsi"/>
          <w:b w:val="0"/>
          <w:szCs w:val="24"/>
        </w:rPr>
        <w:t>P4 – julho de 2021 a junho de 2022</w:t>
      </w:r>
    </w:p>
    <w:p w14:paraId="3211D3A2" w14:textId="77777777" w:rsidR="00A62ACA" w:rsidRPr="00A62ACA" w:rsidRDefault="00A62ACA" w:rsidP="00A62ACA">
      <w:pPr>
        <w:ind w:firstLine="708"/>
        <w:jc w:val="both"/>
        <w:rPr>
          <w:rFonts w:asciiTheme="minorHAnsi" w:hAnsiTheme="minorHAnsi" w:cstheme="minorHAnsi"/>
          <w:sz w:val="24"/>
          <w:szCs w:val="24"/>
        </w:rPr>
      </w:pPr>
      <w:r w:rsidRPr="00A62ACA">
        <w:rPr>
          <w:rFonts w:asciiTheme="minorHAnsi" w:hAnsiTheme="minorHAnsi" w:cstheme="minorHAnsi"/>
          <w:sz w:val="24"/>
          <w:szCs w:val="24"/>
        </w:rPr>
        <w:t xml:space="preserve">P5 – </w:t>
      </w:r>
      <w:r w:rsidRPr="00A62ACA">
        <w:rPr>
          <w:rFonts w:asciiTheme="minorHAnsi" w:hAnsiTheme="minorHAnsi" w:cstheme="minorHAnsi"/>
          <w:bCs/>
          <w:sz w:val="24"/>
          <w:szCs w:val="24"/>
        </w:rPr>
        <w:t>julho de 2022 a junho de 2023</w:t>
      </w:r>
    </w:p>
    <w:bookmarkEnd w:id="22"/>
    <w:p w14:paraId="70F0B5B5" w14:textId="77777777" w:rsidR="00A62ACA" w:rsidRPr="00A62ACA" w:rsidRDefault="00A62ACA" w:rsidP="00A62ACA">
      <w:pPr>
        <w:ind w:left="-142" w:right="-199"/>
        <w:rPr>
          <w:rFonts w:asciiTheme="minorHAnsi" w:hAnsiTheme="minorHAnsi" w:cstheme="minorHAnsi"/>
          <w:sz w:val="24"/>
          <w:szCs w:val="24"/>
        </w:rPr>
      </w:pPr>
    </w:p>
    <w:p w14:paraId="46B9272E" w14:textId="01E59B8A" w:rsidR="00F67B58" w:rsidRPr="00E6797A" w:rsidRDefault="00F67B58" w:rsidP="00BF7D7A">
      <w:pPr>
        <w:pStyle w:val="Ttulo1"/>
        <w:pBdr>
          <w:top w:val="none" w:sz="0" w:space="0" w:color="auto"/>
          <w:left w:val="none" w:sz="0" w:space="0" w:color="auto"/>
          <w:bottom w:val="none" w:sz="0" w:space="0" w:color="auto"/>
          <w:right w:val="none" w:sz="0" w:space="0" w:color="auto"/>
        </w:pBdr>
        <w:ind w:firstLine="708"/>
        <w:jc w:val="left"/>
        <w:rPr>
          <w:rFonts w:asciiTheme="minorHAnsi" w:hAnsiTheme="minorHAnsi" w:cstheme="minorHAnsi"/>
        </w:rPr>
      </w:pPr>
      <w:r w:rsidRPr="00E6797A">
        <w:rPr>
          <w:rFonts w:asciiTheme="minorHAnsi" w:hAnsiTheme="minorHAnsi" w:cstheme="minorHAnsi"/>
        </w:rPr>
        <w:br w:type="page"/>
      </w:r>
      <w:bookmarkStart w:id="24" w:name="_Toc340425363"/>
      <w:r w:rsidRPr="00E6797A">
        <w:rPr>
          <w:rFonts w:asciiTheme="minorHAnsi" w:hAnsiTheme="minorHAnsi" w:cstheme="minorHAnsi"/>
        </w:rPr>
        <w:lastRenderedPageBreak/>
        <w:t>III – PRODUTO E PROCESSO PRODUTIVO</w:t>
      </w:r>
      <w:bookmarkEnd w:id="24"/>
      <w:r w:rsidRPr="00E6797A">
        <w:rPr>
          <w:rFonts w:asciiTheme="minorHAnsi" w:hAnsiTheme="minorHAnsi" w:cstheme="minorHAnsi"/>
        </w:rPr>
        <w:t xml:space="preserve"> </w:t>
      </w:r>
    </w:p>
    <w:p w14:paraId="4820F29E" w14:textId="77777777" w:rsidR="00F67B58" w:rsidRPr="00E6797A" w:rsidRDefault="00F67B58" w:rsidP="00F67B58">
      <w:pPr>
        <w:tabs>
          <w:tab w:val="left" w:pos="709"/>
        </w:tabs>
        <w:spacing w:line="360" w:lineRule="auto"/>
        <w:jc w:val="both"/>
        <w:rPr>
          <w:rFonts w:asciiTheme="minorHAnsi" w:hAnsiTheme="minorHAnsi" w:cstheme="minorHAnsi"/>
          <w:i/>
          <w:sz w:val="24"/>
          <w:szCs w:val="24"/>
        </w:rPr>
      </w:pPr>
      <w:r w:rsidRPr="00E6797A">
        <w:rPr>
          <w:rFonts w:asciiTheme="minorHAnsi" w:hAnsiTheme="minorHAnsi" w:cstheme="minorHAnsi"/>
          <w:i/>
          <w:sz w:val="24"/>
          <w:szCs w:val="24"/>
        </w:rPr>
        <w:tab/>
      </w:r>
    </w:p>
    <w:p w14:paraId="3308683F" w14:textId="77777777" w:rsidR="00F67B58" w:rsidRPr="00E6797A" w:rsidRDefault="00F67B58" w:rsidP="00F67B58">
      <w:pPr>
        <w:tabs>
          <w:tab w:val="left" w:pos="709"/>
        </w:tabs>
        <w:jc w:val="both"/>
        <w:rPr>
          <w:rFonts w:asciiTheme="minorHAnsi" w:hAnsiTheme="minorHAnsi" w:cstheme="minorHAnsi"/>
          <w:i/>
          <w:sz w:val="24"/>
          <w:szCs w:val="24"/>
        </w:rPr>
      </w:pPr>
      <w:r w:rsidRPr="00E6797A">
        <w:rPr>
          <w:rFonts w:asciiTheme="minorHAnsi" w:hAnsiTheme="minorHAnsi" w:cstheme="minorHAnsi"/>
          <w:i/>
          <w:sz w:val="24"/>
          <w:szCs w:val="24"/>
        </w:rPr>
        <w:t xml:space="preserve">Essa seção destina-se a obter informações sobre o produto da empresa estrangeira, de modo a permitir a justa comparação com o produto objeto da investigação descrito acima. Busca-se, ademais, conhecer o processo produtivo utilizado pela empresa estrangeira em sua fabricação.  </w:t>
      </w:r>
    </w:p>
    <w:p w14:paraId="64941259" w14:textId="77777777" w:rsidR="00F67B58" w:rsidRPr="00E6797A" w:rsidRDefault="00F67B58" w:rsidP="00F67B58">
      <w:pPr>
        <w:tabs>
          <w:tab w:val="num" w:pos="0"/>
        </w:tabs>
        <w:jc w:val="both"/>
        <w:rPr>
          <w:rFonts w:asciiTheme="minorHAnsi" w:hAnsiTheme="minorHAnsi" w:cstheme="minorHAnsi"/>
          <w:sz w:val="24"/>
          <w:szCs w:val="24"/>
        </w:rPr>
      </w:pPr>
    </w:p>
    <w:p w14:paraId="1F90DBE4" w14:textId="77777777" w:rsidR="00F67B58" w:rsidRPr="00E6797A" w:rsidRDefault="00F67B58" w:rsidP="00F67B58">
      <w:pPr>
        <w:tabs>
          <w:tab w:val="num" w:pos="0"/>
        </w:tabs>
        <w:jc w:val="both"/>
        <w:rPr>
          <w:rFonts w:asciiTheme="minorHAnsi" w:hAnsiTheme="minorHAnsi" w:cstheme="minorHAnsi"/>
          <w:sz w:val="24"/>
          <w:szCs w:val="24"/>
        </w:rPr>
      </w:pPr>
    </w:p>
    <w:p w14:paraId="13508176" w14:textId="77777777" w:rsidR="00F67B58" w:rsidRPr="00E6797A" w:rsidRDefault="00F67B58" w:rsidP="00F67B58">
      <w:pPr>
        <w:pStyle w:val="Ttulo2"/>
        <w:jc w:val="left"/>
        <w:rPr>
          <w:rFonts w:asciiTheme="minorHAnsi" w:hAnsiTheme="minorHAnsi" w:cstheme="minorHAnsi"/>
        </w:rPr>
      </w:pPr>
      <w:bookmarkStart w:id="25" w:name="_Toc340425364"/>
      <w:r w:rsidRPr="00E6797A">
        <w:rPr>
          <w:rFonts w:asciiTheme="minorHAnsi" w:hAnsiTheme="minorHAnsi" w:cstheme="minorHAnsi"/>
          <w:bCs/>
        </w:rPr>
        <w:t>5.</w:t>
      </w:r>
      <w:r w:rsidRPr="00E6797A">
        <w:rPr>
          <w:rFonts w:asciiTheme="minorHAnsi" w:hAnsiTheme="minorHAnsi" w:cstheme="minorHAnsi"/>
          <w:bCs/>
        </w:rPr>
        <w:tab/>
      </w:r>
      <w:r w:rsidRPr="00E6797A">
        <w:rPr>
          <w:rFonts w:asciiTheme="minorHAnsi" w:hAnsiTheme="minorHAnsi" w:cstheme="minorHAnsi"/>
        </w:rPr>
        <w:t>Produto da empresa</w:t>
      </w:r>
      <w:bookmarkEnd w:id="25"/>
    </w:p>
    <w:p w14:paraId="12835839" w14:textId="77777777" w:rsidR="00F67B58" w:rsidRPr="00E6797A" w:rsidRDefault="00F67B58" w:rsidP="00F67B58">
      <w:pPr>
        <w:tabs>
          <w:tab w:val="left" w:pos="709"/>
        </w:tabs>
        <w:jc w:val="both"/>
        <w:rPr>
          <w:rFonts w:asciiTheme="minorHAnsi" w:hAnsiTheme="minorHAnsi" w:cstheme="minorHAnsi"/>
          <w:sz w:val="24"/>
          <w:szCs w:val="24"/>
        </w:rPr>
      </w:pPr>
    </w:p>
    <w:p w14:paraId="53DC39B4" w14:textId="77777777" w:rsidR="00F67B58" w:rsidRPr="00E6797A" w:rsidRDefault="00F67B58" w:rsidP="00F67B58">
      <w:pPr>
        <w:pStyle w:val="PargrafodaLista"/>
        <w:ind w:left="0"/>
        <w:jc w:val="both"/>
        <w:rPr>
          <w:rFonts w:asciiTheme="minorHAnsi" w:hAnsiTheme="minorHAnsi" w:cstheme="minorHAnsi"/>
          <w:sz w:val="24"/>
          <w:szCs w:val="24"/>
        </w:rPr>
      </w:pPr>
      <w:r w:rsidRPr="00E6797A">
        <w:rPr>
          <w:rFonts w:asciiTheme="minorHAnsi" w:hAnsiTheme="minorHAnsi" w:cstheme="minorHAnsi"/>
          <w:sz w:val="24"/>
          <w:szCs w:val="24"/>
        </w:rPr>
        <w:t>5.1</w:t>
      </w:r>
      <w:r w:rsidRPr="00E6797A">
        <w:rPr>
          <w:rFonts w:asciiTheme="minorHAnsi" w:hAnsiTheme="minorHAnsi" w:cstheme="minorHAnsi"/>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429E94AB" w14:textId="77777777" w:rsidR="00F67B58" w:rsidRPr="00E6797A" w:rsidRDefault="00F67B58" w:rsidP="00F67B58">
      <w:pPr>
        <w:pStyle w:val="PargrafodaLista"/>
        <w:ind w:left="0"/>
        <w:jc w:val="both"/>
        <w:rPr>
          <w:rFonts w:asciiTheme="minorHAnsi" w:hAnsiTheme="minorHAnsi" w:cstheme="minorHAnsi"/>
          <w:sz w:val="24"/>
          <w:szCs w:val="24"/>
        </w:rPr>
      </w:pPr>
    </w:p>
    <w:p w14:paraId="58BA3BA3" w14:textId="77777777" w:rsidR="00F67B58" w:rsidRPr="00E6797A" w:rsidRDefault="00F67B58" w:rsidP="00F67B58">
      <w:pPr>
        <w:pStyle w:val="PargrafodaLista"/>
        <w:ind w:left="0"/>
        <w:jc w:val="both"/>
        <w:rPr>
          <w:rFonts w:asciiTheme="minorHAnsi" w:hAnsiTheme="minorHAnsi" w:cstheme="minorHAnsi"/>
          <w:sz w:val="24"/>
          <w:szCs w:val="24"/>
        </w:rPr>
      </w:pPr>
      <w:r w:rsidRPr="00E6797A">
        <w:rPr>
          <w:rFonts w:asciiTheme="minorHAnsi" w:hAnsiTheme="minorHAnsi" w:cstheme="minorHAnsi"/>
          <w:sz w:val="24"/>
          <w:szCs w:val="24"/>
        </w:rPr>
        <w:t>5.2</w:t>
      </w:r>
      <w:r w:rsidRPr="00E6797A">
        <w:rPr>
          <w:rFonts w:asciiTheme="minorHAnsi" w:hAnsiTheme="minorHAnsi" w:cstheme="minorHAnsi"/>
          <w:sz w:val="24"/>
          <w:szCs w:val="24"/>
        </w:rPr>
        <w:tab/>
        <w:t xml:space="preserve">Apresentar, caso disponível, literatura, catálogo, material de propaganda ou outro documento que forneça informações técnicas sobre o produto. </w:t>
      </w:r>
    </w:p>
    <w:p w14:paraId="7B8EBC0B" w14:textId="77777777" w:rsidR="00F67B58" w:rsidRPr="00E6797A" w:rsidRDefault="00F67B58" w:rsidP="00F67B58">
      <w:pPr>
        <w:pStyle w:val="PargrafodaLista"/>
        <w:rPr>
          <w:rFonts w:asciiTheme="minorHAnsi" w:hAnsiTheme="minorHAnsi" w:cstheme="minorHAnsi"/>
          <w:sz w:val="24"/>
          <w:szCs w:val="24"/>
        </w:rPr>
      </w:pPr>
    </w:p>
    <w:p w14:paraId="2DD0FE6A" w14:textId="77777777" w:rsidR="00F67B58" w:rsidRPr="00E6797A" w:rsidRDefault="00F67B58" w:rsidP="00331663">
      <w:pPr>
        <w:pStyle w:val="PargrafodaLista"/>
        <w:numPr>
          <w:ilvl w:val="1"/>
          <w:numId w:val="8"/>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Esclarecer as diferenças, quando houver, entre o produto comercializado no mercado interno, aquele exportado para terceiros países e aquele exportado para o Brasil.</w:t>
      </w:r>
    </w:p>
    <w:p w14:paraId="45BCEB45" w14:textId="77777777" w:rsidR="00F67B58" w:rsidRPr="00E6797A" w:rsidRDefault="00F67B58" w:rsidP="00F67B58">
      <w:pPr>
        <w:tabs>
          <w:tab w:val="num" w:pos="709"/>
        </w:tabs>
        <w:ind w:firstLine="4"/>
        <w:jc w:val="both"/>
        <w:rPr>
          <w:rFonts w:asciiTheme="minorHAnsi" w:hAnsiTheme="minorHAnsi" w:cstheme="minorHAnsi"/>
          <w:sz w:val="24"/>
          <w:szCs w:val="24"/>
        </w:rPr>
      </w:pPr>
    </w:p>
    <w:p w14:paraId="7B9A89D5" w14:textId="77777777" w:rsidR="00011ECB" w:rsidRPr="00E6797A" w:rsidRDefault="00011ECB" w:rsidP="00331663">
      <w:pPr>
        <w:pStyle w:val="PargrafodaLista"/>
        <w:numPr>
          <w:ilvl w:val="1"/>
          <w:numId w:val="8"/>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72A6B36D" w14:textId="77777777" w:rsidR="00011ECB" w:rsidRPr="00E6797A" w:rsidRDefault="00011ECB" w:rsidP="008F0DEE">
      <w:pPr>
        <w:pStyle w:val="PargrafodaLista"/>
        <w:ind w:left="142"/>
        <w:jc w:val="both"/>
        <w:rPr>
          <w:rFonts w:asciiTheme="minorHAnsi" w:hAnsiTheme="minorHAnsi" w:cstheme="minorHAnsi"/>
          <w:sz w:val="24"/>
          <w:szCs w:val="24"/>
        </w:rPr>
      </w:pPr>
    </w:p>
    <w:p w14:paraId="003E50F7" w14:textId="77777777" w:rsidR="00011ECB" w:rsidRPr="00E6797A" w:rsidRDefault="00011ECB" w:rsidP="00331663">
      <w:pPr>
        <w:pStyle w:val="PargrafodaLista"/>
        <w:numPr>
          <w:ilvl w:val="1"/>
          <w:numId w:val="8"/>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Informar existência de Códigos de Produto (CODPROD) específicos para classificar produtos conforme o mercado ao qual será destinado.  </w:t>
      </w:r>
    </w:p>
    <w:p w14:paraId="71B4CAA6" w14:textId="77777777" w:rsidR="00011ECB" w:rsidRPr="00E6797A" w:rsidRDefault="00011ECB" w:rsidP="00011ECB">
      <w:pPr>
        <w:jc w:val="both"/>
        <w:rPr>
          <w:rFonts w:asciiTheme="minorHAnsi" w:hAnsiTheme="minorHAnsi" w:cstheme="minorHAnsi"/>
          <w:sz w:val="24"/>
          <w:szCs w:val="24"/>
        </w:rPr>
      </w:pPr>
    </w:p>
    <w:p w14:paraId="3FCF47FB" w14:textId="77777777" w:rsidR="00F67B58" w:rsidRPr="00E6797A" w:rsidRDefault="00011ECB" w:rsidP="00331663">
      <w:pPr>
        <w:pStyle w:val="PargrafodaLista"/>
        <w:numPr>
          <w:ilvl w:val="1"/>
          <w:numId w:val="8"/>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Correlacionar os Códigos do Produto (CODPROD) da empresa com o Código de Identificação do Produto (CODIP), a partir das características elencadas abaixo:</w:t>
      </w:r>
    </w:p>
    <w:p w14:paraId="0E092BD9" w14:textId="77777777" w:rsidR="00F67B58" w:rsidRPr="00E6797A" w:rsidRDefault="00F67B58" w:rsidP="00F67B58">
      <w:pPr>
        <w:pStyle w:val="Corpodetexto"/>
        <w:ind w:right="-109"/>
        <w:rPr>
          <w:rFonts w:asciiTheme="minorHAnsi" w:hAnsiTheme="minorHAnsi" w:cstheme="minorHAnsi"/>
          <w:b/>
          <w:color w:val="0000FF"/>
          <w:sz w:val="24"/>
          <w:szCs w:val="24"/>
        </w:rPr>
      </w:pPr>
    </w:p>
    <w:p w14:paraId="10E3D823" w14:textId="77777777" w:rsidR="00F67B58" w:rsidRPr="00E6797A" w:rsidRDefault="00F67B58" w:rsidP="0079693E">
      <w:pPr>
        <w:pStyle w:val="Corpodetexto"/>
        <w:ind w:left="-142" w:right="-109"/>
        <w:rPr>
          <w:rFonts w:asciiTheme="minorHAnsi" w:hAnsiTheme="minorHAnsi" w:cstheme="minorHAnsi"/>
          <w:b/>
          <w:color w:val="0000FF"/>
          <w:sz w:val="24"/>
          <w:szCs w:val="24"/>
        </w:rPr>
      </w:pPr>
    </w:p>
    <w:tbl>
      <w:tblPr>
        <w:tblW w:w="1098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5"/>
        <w:gridCol w:w="850"/>
        <w:gridCol w:w="1134"/>
        <w:gridCol w:w="1276"/>
        <w:gridCol w:w="1134"/>
        <w:gridCol w:w="1559"/>
        <w:gridCol w:w="1418"/>
        <w:gridCol w:w="1275"/>
        <w:gridCol w:w="993"/>
        <w:gridCol w:w="708"/>
      </w:tblGrid>
      <w:tr w:rsidR="00210CE1" w:rsidRPr="00866585" w14:paraId="1F8DD638" w14:textId="77777777" w:rsidTr="008E2368">
        <w:trPr>
          <w:trHeight w:val="735"/>
        </w:trPr>
        <w:tc>
          <w:tcPr>
            <w:tcW w:w="635" w:type="dxa"/>
            <w:shd w:val="clear" w:color="auto" w:fill="auto"/>
            <w:vAlign w:val="center"/>
          </w:tcPr>
          <w:p w14:paraId="0FE761F4" w14:textId="77777777" w:rsidR="00866585" w:rsidRPr="00866585" w:rsidRDefault="00866585" w:rsidP="0079693E">
            <w:pPr>
              <w:widowControl/>
              <w:jc w:val="center"/>
              <w:rPr>
                <w:rFonts w:asciiTheme="minorHAnsi" w:hAnsiTheme="minorHAnsi" w:cstheme="minorHAnsi"/>
                <w:b/>
                <w:snapToGrid/>
              </w:rPr>
            </w:pPr>
            <w:bookmarkStart w:id="26" w:name="_Hlk158216779"/>
            <w:r w:rsidRPr="00866585">
              <w:rPr>
                <w:rFonts w:asciiTheme="minorHAnsi" w:hAnsiTheme="minorHAnsi" w:cstheme="minorHAnsi"/>
                <w:b/>
                <w:snapToGrid/>
              </w:rPr>
              <w:t>CODPROD</w:t>
            </w:r>
          </w:p>
        </w:tc>
        <w:tc>
          <w:tcPr>
            <w:tcW w:w="850" w:type="dxa"/>
            <w:shd w:val="clear" w:color="auto" w:fill="auto"/>
            <w:vAlign w:val="center"/>
          </w:tcPr>
          <w:p w14:paraId="3AA579B3" w14:textId="22BB9508" w:rsidR="00866585" w:rsidRPr="00541CE2" w:rsidRDefault="00866585" w:rsidP="0079693E">
            <w:pPr>
              <w:widowControl/>
              <w:jc w:val="center"/>
              <w:rPr>
                <w:rFonts w:asciiTheme="minorHAnsi" w:hAnsiTheme="minorHAnsi" w:cstheme="minorHAnsi"/>
                <w:b/>
                <w:snapToGrid/>
                <w:rPrChange w:id="27" w:author="Thiago Fernandes Aquino" w:date="2024-03-14T14:34:00Z">
                  <w:rPr>
                    <w:rFonts w:asciiTheme="minorHAnsi" w:hAnsiTheme="minorHAnsi" w:cstheme="minorHAnsi"/>
                    <w:b/>
                    <w:snapToGrid/>
                    <w:highlight w:val="yellow"/>
                  </w:rPr>
                </w:rPrChange>
              </w:rPr>
            </w:pPr>
            <w:r w:rsidRPr="00541CE2">
              <w:rPr>
                <w:rFonts w:asciiTheme="minorHAnsi" w:hAnsiTheme="minorHAnsi" w:cstheme="minorHAnsi"/>
                <w:b/>
                <w:snapToGrid/>
                <w:rPrChange w:id="28" w:author="Thiago Fernandes Aquino" w:date="2024-03-14T14:34:00Z">
                  <w:rPr>
                    <w:rFonts w:asciiTheme="minorHAnsi" w:hAnsiTheme="minorHAnsi" w:cstheme="minorHAnsi"/>
                    <w:b/>
                    <w:snapToGrid/>
                    <w:highlight w:val="yellow"/>
                  </w:rPr>
                </w:rPrChange>
              </w:rPr>
              <w:t xml:space="preserve">Característica 1 </w:t>
            </w:r>
          </w:p>
          <w:p w14:paraId="793A9A5F" w14:textId="5680A95D" w:rsidR="00866585" w:rsidRPr="00541CE2" w:rsidRDefault="00866585" w:rsidP="0079693E">
            <w:pPr>
              <w:widowControl/>
              <w:jc w:val="center"/>
              <w:rPr>
                <w:rFonts w:asciiTheme="minorHAnsi" w:hAnsiTheme="minorHAnsi" w:cstheme="minorHAnsi"/>
                <w:b/>
                <w:snapToGrid/>
                <w:rPrChange w:id="29" w:author="Thiago Fernandes Aquino" w:date="2024-03-14T14:34:00Z">
                  <w:rPr>
                    <w:rFonts w:asciiTheme="minorHAnsi" w:hAnsiTheme="minorHAnsi" w:cstheme="minorHAnsi"/>
                    <w:b/>
                    <w:snapToGrid/>
                    <w:highlight w:val="yellow"/>
                  </w:rPr>
                </w:rPrChange>
              </w:rPr>
            </w:pPr>
            <w:r w:rsidRPr="00541CE2">
              <w:rPr>
                <w:rFonts w:asciiTheme="minorHAnsi" w:hAnsiTheme="minorHAnsi" w:cstheme="minorHAnsi"/>
                <w:b/>
                <w:snapToGrid/>
                <w:rPrChange w:id="30" w:author="Thiago Fernandes Aquino" w:date="2024-03-14T14:34:00Z">
                  <w:rPr>
                    <w:rFonts w:asciiTheme="minorHAnsi" w:hAnsiTheme="minorHAnsi" w:cstheme="minorHAnsi"/>
                    <w:b/>
                    <w:snapToGrid/>
                    <w:highlight w:val="yellow"/>
                  </w:rPr>
                </w:rPrChange>
              </w:rPr>
              <w:t>Forma</w:t>
            </w:r>
          </w:p>
        </w:tc>
        <w:tc>
          <w:tcPr>
            <w:tcW w:w="1134" w:type="dxa"/>
            <w:shd w:val="clear" w:color="auto" w:fill="auto"/>
            <w:vAlign w:val="center"/>
          </w:tcPr>
          <w:p w14:paraId="58412040" w14:textId="28633EE9" w:rsidR="00866585" w:rsidRPr="00541CE2" w:rsidRDefault="00866585" w:rsidP="0079693E">
            <w:pPr>
              <w:widowControl/>
              <w:jc w:val="center"/>
              <w:rPr>
                <w:rFonts w:asciiTheme="minorHAnsi" w:hAnsiTheme="minorHAnsi" w:cstheme="minorHAnsi"/>
                <w:b/>
                <w:snapToGrid/>
                <w:rPrChange w:id="31" w:author="Thiago Fernandes Aquino" w:date="2024-03-14T14:34:00Z">
                  <w:rPr>
                    <w:rFonts w:asciiTheme="minorHAnsi" w:hAnsiTheme="minorHAnsi" w:cstheme="minorHAnsi"/>
                    <w:b/>
                    <w:snapToGrid/>
                    <w:highlight w:val="yellow"/>
                  </w:rPr>
                </w:rPrChange>
              </w:rPr>
            </w:pPr>
            <w:r w:rsidRPr="00541CE2">
              <w:rPr>
                <w:rFonts w:asciiTheme="minorHAnsi" w:hAnsiTheme="minorHAnsi" w:cstheme="minorHAnsi"/>
                <w:b/>
                <w:snapToGrid/>
                <w:rPrChange w:id="32" w:author="Thiago Fernandes Aquino" w:date="2024-03-14T14:34:00Z">
                  <w:rPr>
                    <w:rFonts w:asciiTheme="minorHAnsi" w:hAnsiTheme="minorHAnsi" w:cstheme="minorHAnsi"/>
                    <w:b/>
                    <w:snapToGrid/>
                    <w:highlight w:val="yellow"/>
                  </w:rPr>
                </w:rPrChange>
              </w:rPr>
              <w:t>Característica 2</w:t>
            </w:r>
          </w:p>
          <w:p w14:paraId="557F2D43" w14:textId="20EE3F09" w:rsidR="00866585" w:rsidRPr="00541CE2" w:rsidRDefault="00866585" w:rsidP="0079693E">
            <w:pPr>
              <w:widowControl/>
              <w:jc w:val="center"/>
              <w:rPr>
                <w:rFonts w:asciiTheme="minorHAnsi" w:hAnsiTheme="minorHAnsi" w:cstheme="minorHAnsi"/>
                <w:b/>
                <w:snapToGrid/>
                <w:rPrChange w:id="33" w:author="Thiago Fernandes Aquino" w:date="2024-03-14T14:34:00Z">
                  <w:rPr>
                    <w:rFonts w:asciiTheme="minorHAnsi" w:hAnsiTheme="minorHAnsi" w:cstheme="minorHAnsi"/>
                    <w:b/>
                    <w:snapToGrid/>
                    <w:highlight w:val="yellow"/>
                  </w:rPr>
                </w:rPrChange>
              </w:rPr>
            </w:pPr>
            <w:r w:rsidRPr="00541CE2">
              <w:rPr>
                <w:rFonts w:asciiTheme="minorHAnsi" w:hAnsiTheme="minorHAnsi" w:cstheme="minorHAnsi"/>
                <w:b/>
                <w:snapToGrid/>
                <w:rPrChange w:id="34" w:author="Thiago Fernandes Aquino" w:date="2024-03-14T14:34:00Z">
                  <w:rPr>
                    <w:rFonts w:asciiTheme="minorHAnsi" w:hAnsiTheme="minorHAnsi" w:cstheme="minorHAnsi"/>
                    <w:b/>
                    <w:snapToGrid/>
                    <w:highlight w:val="yellow"/>
                  </w:rPr>
                </w:rPrChange>
              </w:rPr>
              <w:t>Espessura nominal</w:t>
            </w:r>
          </w:p>
        </w:tc>
        <w:tc>
          <w:tcPr>
            <w:tcW w:w="1276" w:type="dxa"/>
            <w:vAlign w:val="center"/>
          </w:tcPr>
          <w:p w14:paraId="0AF84068" w14:textId="027138CE" w:rsidR="00866585" w:rsidRPr="00541CE2" w:rsidRDefault="00866585" w:rsidP="0079693E">
            <w:pPr>
              <w:widowControl/>
              <w:jc w:val="center"/>
              <w:rPr>
                <w:rFonts w:asciiTheme="minorHAnsi" w:hAnsiTheme="minorHAnsi" w:cstheme="minorHAnsi"/>
                <w:b/>
                <w:snapToGrid/>
                <w:rPrChange w:id="35" w:author="Thiago Fernandes Aquino" w:date="2024-03-14T14:34:00Z">
                  <w:rPr>
                    <w:rFonts w:asciiTheme="minorHAnsi" w:hAnsiTheme="minorHAnsi" w:cstheme="minorHAnsi"/>
                    <w:b/>
                    <w:snapToGrid/>
                    <w:highlight w:val="yellow"/>
                  </w:rPr>
                </w:rPrChange>
              </w:rPr>
            </w:pPr>
            <w:r w:rsidRPr="00541CE2">
              <w:rPr>
                <w:rFonts w:asciiTheme="minorHAnsi" w:hAnsiTheme="minorHAnsi" w:cstheme="minorHAnsi"/>
                <w:b/>
                <w:snapToGrid/>
                <w:rPrChange w:id="36" w:author="Thiago Fernandes Aquino" w:date="2024-03-14T14:34:00Z">
                  <w:rPr>
                    <w:rFonts w:asciiTheme="minorHAnsi" w:hAnsiTheme="minorHAnsi" w:cstheme="minorHAnsi"/>
                    <w:b/>
                    <w:snapToGrid/>
                    <w:highlight w:val="yellow"/>
                  </w:rPr>
                </w:rPrChange>
              </w:rPr>
              <w:t>Característica 3</w:t>
            </w:r>
          </w:p>
          <w:p w14:paraId="70CB79D2" w14:textId="6EF50579" w:rsidR="00866585" w:rsidRPr="00541CE2" w:rsidRDefault="00866585" w:rsidP="0079693E">
            <w:pPr>
              <w:widowControl/>
              <w:jc w:val="center"/>
              <w:rPr>
                <w:rFonts w:asciiTheme="minorHAnsi" w:hAnsiTheme="minorHAnsi" w:cstheme="minorHAnsi"/>
                <w:b/>
                <w:snapToGrid/>
                <w:rPrChange w:id="37" w:author="Thiago Fernandes Aquino" w:date="2024-03-14T14:34:00Z">
                  <w:rPr>
                    <w:rFonts w:asciiTheme="minorHAnsi" w:hAnsiTheme="minorHAnsi" w:cstheme="minorHAnsi"/>
                    <w:b/>
                    <w:snapToGrid/>
                    <w:highlight w:val="yellow"/>
                  </w:rPr>
                </w:rPrChange>
              </w:rPr>
            </w:pPr>
            <w:r w:rsidRPr="00541CE2">
              <w:rPr>
                <w:rFonts w:asciiTheme="minorHAnsi" w:hAnsiTheme="minorHAnsi" w:cstheme="minorHAnsi"/>
                <w:b/>
                <w:snapToGrid/>
                <w:rPrChange w:id="38" w:author="Thiago Fernandes Aquino" w:date="2024-03-14T14:34:00Z">
                  <w:rPr>
                    <w:rFonts w:asciiTheme="minorHAnsi" w:hAnsiTheme="minorHAnsi" w:cstheme="minorHAnsi"/>
                    <w:b/>
                    <w:snapToGrid/>
                    <w:highlight w:val="yellow"/>
                  </w:rPr>
                </w:rPrChange>
              </w:rPr>
              <w:t>largura</w:t>
            </w:r>
          </w:p>
        </w:tc>
        <w:tc>
          <w:tcPr>
            <w:tcW w:w="1134" w:type="dxa"/>
            <w:vAlign w:val="center"/>
          </w:tcPr>
          <w:p w14:paraId="799315E9" w14:textId="4C9CE73D" w:rsidR="00866585" w:rsidRPr="00541CE2" w:rsidRDefault="00866585" w:rsidP="0079693E">
            <w:pPr>
              <w:widowControl/>
              <w:jc w:val="center"/>
              <w:rPr>
                <w:rFonts w:asciiTheme="minorHAnsi" w:hAnsiTheme="minorHAnsi" w:cstheme="minorHAnsi"/>
                <w:b/>
                <w:snapToGrid/>
                <w:rPrChange w:id="39" w:author="Thiago Fernandes Aquino" w:date="2024-03-14T14:34:00Z">
                  <w:rPr>
                    <w:rFonts w:asciiTheme="minorHAnsi" w:hAnsiTheme="minorHAnsi" w:cstheme="minorHAnsi"/>
                    <w:b/>
                    <w:snapToGrid/>
                    <w:highlight w:val="yellow"/>
                  </w:rPr>
                </w:rPrChange>
              </w:rPr>
            </w:pPr>
            <w:r w:rsidRPr="00541CE2">
              <w:rPr>
                <w:rFonts w:asciiTheme="minorHAnsi" w:hAnsiTheme="minorHAnsi" w:cstheme="minorHAnsi"/>
                <w:b/>
                <w:snapToGrid/>
                <w:rPrChange w:id="40" w:author="Thiago Fernandes Aquino" w:date="2024-03-14T14:34:00Z">
                  <w:rPr>
                    <w:rFonts w:asciiTheme="minorHAnsi" w:hAnsiTheme="minorHAnsi" w:cstheme="minorHAnsi"/>
                    <w:b/>
                    <w:snapToGrid/>
                    <w:highlight w:val="yellow"/>
                  </w:rPr>
                </w:rPrChange>
              </w:rPr>
              <w:t>Característica 4</w:t>
            </w:r>
          </w:p>
          <w:p w14:paraId="262E2740" w14:textId="48DFDE8E" w:rsidR="00866585" w:rsidRPr="00541CE2" w:rsidRDefault="00866585" w:rsidP="0079693E">
            <w:pPr>
              <w:widowControl/>
              <w:jc w:val="center"/>
              <w:rPr>
                <w:rFonts w:asciiTheme="minorHAnsi" w:hAnsiTheme="minorHAnsi" w:cstheme="minorHAnsi"/>
                <w:b/>
                <w:snapToGrid/>
                <w:rPrChange w:id="41" w:author="Thiago Fernandes Aquino" w:date="2024-03-14T14:34:00Z">
                  <w:rPr>
                    <w:rFonts w:asciiTheme="minorHAnsi" w:hAnsiTheme="minorHAnsi" w:cstheme="minorHAnsi"/>
                    <w:b/>
                    <w:snapToGrid/>
                    <w:highlight w:val="yellow"/>
                  </w:rPr>
                </w:rPrChange>
              </w:rPr>
            </w:pPr>
            <w:r w:rsidRPr="00541CE2">
              <w:rPr>
                <w:rFonts w:asciiTheme="minorHAnsi" w:hAnsiTheme="minorHAnsi" w:cstheme="minorHAnsi"/>
                <w:b/>
                <w:snapToGrid/>
                <w:rPrChange w:id="42" w:author="Thiago Fernandes Aquino" w:date="2024-03-14T14:34:00Z">
                  <w:rPr>
                    <w:rFonts w:asciiTheme="minorHAnsi" w:hAnsiTheme="minorHAnsi" w:cstheme="minorHAnsi"/>
                    <w:b/>
                    <w:snapToGrid/>
                    <w:highlight w:val="yellow"/>
                  </w:rPr>
                </w:rPrChange>
              </w:rPr>
              <w:t>Uso de tinta</w:t>
            </w:r>
          </w:p>
        </w:tc>
        <w:tc>
          <w:tcPr>
            <w:tcW w:w="1559" w:type="dxa"/>
            <w:vAlign w:val="center"/>
          </w:tcPr>
          <w:p w14:paraId="75DE0870" w14:textId="3A5FF60A" w:rsidR="00866585" w:rsidRPr="00541CE2" w:rsidRDefault="00866585" w:rsidP="0079693E">
            <w:pPr>
              <w:widowControl/>
              <w:jc w:val="center"/>
              <w:rPr>
                <w:rFonts w:asciiTheme="minorHAnsi" w:hAnsiTheme="minorHAnsi" w:cstheme="minorHAnsi"/>
                <w:b/>
                <w:snapToGrid/>
                <w:rPrChange w:id="43" w:author="Thiago Fernandes Aquino" w:date="2024-03-14T14:34:00Z">
                  <w:rPr>
                    <w:rFonts w:asciiTheme="minorHAnsi" w:hAnsiTheme="minorHAnsi" w:cstheme="minorHAnsi"/>
                    <w:b/>
                    <w:snapToGrid/>
                    <w:highlight w:val="yellow"/>
                  </w:rPr>
                </w:rPrChange>
              </w:rPr>
            </w:pPr>
            <w:r w:rsidRPr="00541CE2">
              <w:rPr>
                <w:rFonts w:asciiTheme="minorHAnsi" w:hAnsiTheme="minorHAnsi" w:cstheme="minorHAnsi"/>
                <w:b/>
                <w:snapToGrid/>
                <w:rPrChange w:id="44" w:author="Thiago Fernandes Aquino" w:date="2024-03-14T14:34:00Z">
                  <w:rPr>
                    <w:rFonts w:asciiTheme="minorHAnsi" w:hAnsiTheme="minorHAnsi" w:cstheme="minorHAnsi"/>
                    <w:b/>
                    <w:snapToGrid/>
                    <w:highlight w:val="yellow"/>
                  </w:rPr>
                </w:rPrChange>
              </w:rPr>
              <w:t>Característica 5</w:t>
            </w:r>
          </w:p>
          <w:p w14:paraId="52399990" w14:textId="4F69C121" w:rsidR="00866585" w:rsidRPr="00541CE2" w:rsidRDefault="00866585" w:rsidP="0079693E">
            <w:pPr>
              <w:widowControl/>
              <w:jc w:val="center"/>
              <w:rPr>
                <w:rFonts w:asciiTheme="minorHAnsi" w:hAnsiTheme="minorHAnsi" w:cstheme="minorHAnsi"/>
                <w:b/>
                <w:snapToGrid/>
                <w:rPrChange w:id="45" w:author="Thiago Fernandes Aquino" w:date="2024-03-14T14:34:00Z">
                  <w:rPr>
                    <w:rFonts w:asciiTheme="minorHAnsi" w:hAnsiTheme="minorHAnsi" w:cstheme="minorHAnsi"/>
                    <w:b/>
                    <w:snapToGrid/>
                    <w:highlight w:val="yellow"/>
                  </w:rPr>
                </w:rPrChange>
              </w:rPr>
            </w:pPr>
            <w:r w:rsidRPr="00541CE2">
              <w:rPr>
                <w:rFonts w:asciiTheme="minorHAnsi" w:hAnsiTheme="minorHAnsi" w:cstheme="minorHAnsi"/>
                <w:b/>
                <w:snapToGrid/>
                <w:rPrChange w:id="46" w:author="Thiago Fernandes Aquino" w:date="2024-03-14T14:34:00Z">
                  <w:rPr>
                    <w:rFonts w:asciiTheme="minorHAnsi" w:hAnsiTheme="minorHAnsi" w:cstheme="minorHAnsi"/>
                    <w:b/>
                    <w:snapToGrid/>
                    <w:highlight w:val="yellow"/>
                  </w:rPr>
                </w:rPrChange>
              </w:rPr>
              <w:t>Quantidade de tinta na face 1</w:t>
            </w:r>
          </w:p>
        </w:tc>
        <w:tc>
          <w:tcPr>
            <w:tcW w:w="1418" w:type="dxa"/>
            <w:vAlign w:val="center"/>
          </w:tcPr>
          <w:p w14:paraId="5C91FA6A" w14:textId="0E6EB72D" w:rsidR="00866585" w:rsidRPr="00541CE2" w:rsidRDefault="00866585" w:rsidP="0079693E">
            <w:pPr>
              <w:widowControl/>
              <w:jc w:val="center"/>
              <w:rPr>
                <w:rFonts w:asciiTheme="minorHAnsi" w:hAnsiTheme="minorHAnsi" w:cstheme="minorHAnsi"/>
                <w:b/>
                <w:snapToGrid/>
                <w:rPrChange w:id="47" w:author="Thiago Fernandes Aquino" w:date="2024-03-14T14:34:00Z">
                  <w:rPr>
                    <w:rFonts w:asciiTheme="minorHAnsi" w:hAnsiTheme="minorHAnsi" w:cstheme="minorHAnsi"/>
                    <w:b/>
                    <w:snapToGrid/>
                    <w:highlight w:val="yellow"/>
                  </w:rPr>
                </w:rPrChange>
              </w:rPr>
            </w:pPr>
            <w:r w:rsidRPr="00541CE2">
              <w:rPr>
                <w:rFonts w:asciiTheme="minorHAnsi" w:hAnsiTheme="minorHAnsi" w:cstheme="minorHAnsi"/>
                <w:b/>
                <w:snapToGrid/>
                <w:rPrChange w:id="48" w:author="Thiago Fernandes Aquino" w:date="2024-03-14T14:34:00Z">
                  <w:rPr>
                    <w:rFonts w:asciiTheme="minorHAnsi" w:hAnsiTheme="minorHAnsi" w:cstheme="minorHAnsi"/>
                    <w:b/>
                    <w:snapToGrid/>
                    <w:highlight w:val="yellow"/>
                  </w:rPr>
                </w:rPrChange>
              </w:rPr>
              <w:t>Característica 6</w:t>
            </w:r>
          </w:p>
          <w:p w14:paraId="2A3D3217" w14:textId="2722FD22" w:rsidR="00866585" w:rsidRPr="00541CE2" w:rsidRDefault="00866585" w:rsidP="0079693E">
            <w:pPr>
              <w:widowControl/>
              <w:jc w:val="center"/>
              <w:rPr>
                <w:rFonts w:asciiTheme="minorHAnsi" w:hAnsiTheme="minorHAnsi" w:cstheme="minorHAnsi"/>
                <w:b/>
                <w:snapToGrid/>
                <w:rPrChange w:id="49" w:author="Thiago Fernandes Aquino" w:date="2024-03-14T14:34:00Z">
                  <w:rPr>
                    <w:rFonts w:asciiTheme="minorHAnsi" w:hAnsiTheme="minorHAnsi" w:cstheme="minorHAnsi"/>
                    <w:b/>
                    <w:snapToGrid/>
                    <w:highlight w:val="yellow"/>
                  </w:rPr>
                </w:rPrChange>
              </w:rPr>
            </w:pPr>
            <w:r w:rsidRPr="00541CE2">
              <w:rPr>
                <w:rFonts w:asciiTheme="minorHAnsi" w:hAnsiTheme="minorHAnsi" w:cstheme="minorHAnsi"/>
                <w:b/>
                <w:snapToGrid/>
                <w:rPrChange w:id="50" w:author="Thiago Fernandes Aquino" w:date="2024-03-14T14:34:00Z">
                  <w:rPr>
                    <w:rFonts w:asciiTheme="minorHAnsi" w:hAnsiTheme="minorHAnsi" w:cstheme="minorHAnsi"/>
                    <w:b/>
                    <w:snapToGrid/>
                    <w:highlight w:val="yellow"/>
                  </w:rPr>
                </w:rPrChange>
              </w:rPr>
              <w:t>Quantidade de tinta na face 2</w:t>
            </w:r>
          </w:p>
        </w:tc>
        <w:tc>
          <w:tcPr>
            <w:tcW w:w="1275" w:type="dxa"/>
          </w:tcPr>
          <w:p w14:paraId="0042EB9F" w14:textId="3634990E" w:rsidR="00866585" w:rsidRPr="00866585" w:rsidRDefault="00866585" w:rsidP="0079693E">
            <w:pPr>
              <w:widowControl/>
              <w:jc w:val="center"/>
              <w:rPr>
                <w:rFonts w:asciiTheme="minorHAnsi" w:hAnsiTheme="minorHAnsi" w:cstheme="minorHAnsi"/>
                <w:b/>
                <w:snapToGrid/>
              </w:rPr>
            </w:pPr>
            <w:r w:rsidRPr="00866585">
              <w:rPr>
                <w:rFonts w:asciiTheme="minorHAnsi" w:hAnsiTheme="minorHAnsi" w:cstheme="minorHAnsi"/>
                <w:b/>
                <w:snapToGrid/>
              </w:rPr>
              <w:t xml:space="preserve">Característica </w:t>
            </w:r>
            <w:proofErr w:type="gramStart"/>
            <w:r w:rsidRPr="00866585">
              <w:rPr>
                <w:rFonts w:asciiTheme="minorHAnsi" w:hAnsiTheme="minorHAnsi" w:cstheme="minorHAnsi"/>
                <w:b/>
                <w:snapToGrid/>
              </w:rPr>
              <w:t>7 revestimento</w:t>
            </w:r>
            <w:proofErr w:type="gramEnd"/>
            <w:r w:rsidRPr="00866585">
              <w:rPr>
                <w:rFonts w:asciiTheme="minorHAnsi" w:hAnsiTheme="minorHAnsi" w:cstheme="minorHAnsi"/>
                <w:b/>
                <w:snapToGrid/>
              </w:rPr>
              <w:t xml:space="preserve"> do substrato</w:t>
            </w:r>
          </w:p>
        </w:tc>
        <w:tc>
          <w:tcPr>
            <w:tcW w:w="993" w:type="dxa"/>
          </w:tcPr>
          <w:p w14:paraId="665F50D4" w14:textId="092E8EE0" w:rsidR="00866585" w:rsidRPr="00866585" w:rsidRDefault="00866585" w:rsidP="0079693E">
            <w:pPr>
              <w:widowControl/>
              <w:jc w:val="center"/>
              <w:rPr>
                <w:rFonts w:asciiTheme="minorHAnsi" w:hAnsiTheme="minorHAnsi" w:cstheme="minorHAnsi"/>
                <w:b/>
                <w:snapToGrid/>
              </w:rPr>
            </w:pPr>
            <w:r w:rsidRPr="00866585">
              <w:rPr>
                <w:rFonts w:asciiTheme="minorHAnsi" w:hAnsiTheme="minorHAnsi" w:cstheme="minorHAnsi"/>
                <w:b/>
                <w:snapToGrid/>
              </w:rPr>
              <w:t xml:space="preserve">Característica 8 </w:t>
            </w:r>
            <w:proofErr w:type="spellStart"/>
            <w:r w:rsidRPr="00866585">
              <w:rPr>
                <w:rFonts w:asciiTheme="minorHAnsi" w:hAnsiTheme="minorHAnsi" w:cstheme="minorHAnsi"/>
                <w:b/>
                <w:snapToGrid/>
              </w:rPr>
              <w:t>Possuri</w:t>
            </w:r>
            <w:proofErr w:type="spellEnd"/>
            <w:r w:rsidRPr="00866585">
              <w:rPr>
                <w:rFonts w:asciiTheme="minorHAnsi" w:hAnsiTheme="minorHAnsi" w:cstheme="minorHAnsi"/>
                <w:b/>
                <w:snapToGrid/>
              </w:rPr>
              <w:t xml:space="preserve"> filme protetivo</w:t>
            </w:r>
          </w:p>
        </w:tc>
        <w:tc>
          <w:tcPr>
            <w:tcW w:w="708" w:type="dxa"/>
            <w:shd w:val="clear" w:color="auto" w:fill="auto"/>
            <w:vAlign w:val="center"/>
          </w:tcPr>
          <w:p w14:paraId="490D554A" w14:textId="2AC51910" w:rsidR="00866585" w:rsidRPr="00866585" w:rsidRDefault="00866585" w:rsidP="0079693E">
            <w:pPr>
              <w:widowControl/>
              <w:jc w:val="center"/>
              <w:rPr>
                <w:rFonts w:asciiTheme="minorHAnsi" w:hAnsiTheme="minorHAnsi" w:cstheme="minorHAnsi"/>
                <w:b/>
                <w:snapToGrid/>
              </w:rPr>
            </w:pPr>
            <w:r w:rsidRPr="00866585">
              <w:rPr>
                <w:rFonts w:asciiTheme="minorHAnsi" w:hAnsiTheme="minorHAnsi" w:cstheme="minorHAnsi"/>
                <w:b/>
                <w:snapToGrid/>
              </w:rPr>
              <w:t>CODIP</w:t>
            </w:r>
          </w:p>
        </w:tc>
      </w:tr>
      <w:tr w:rsidR="00210CE1" w:rsidRPr="00866585" w14:paraId="350CDCBB" w14:textId="77777777" w:rsidTr="008E2368">
        <w:trPr>
          <w:trHeight w:val="360"/>
        </w:trPr>
        <w:tc>
          <w:tcPr>
            <w:tcW w:w="635" w:type="dxa"/>
            <w:shd w:val="clear" w:color="auto" w:fill="auto"/>
            <w:noWrap/>
            <w:vAlign w:val="bottom"/>
          </w:tcPr>
          <w:p w14:paraId="1F5FF01F" w14:textId="77777777" w:rsidR="00866585" w:rsidRPr="00866585" w:rsidRDefault="00866585" w:rsidP="005C591A">
            <w:pPr>
              <w:widowControl/>
              <w:rPr>
                <w:rFonts w:asciiTheme="minorHAnsi" w:hAnsiTheme="minorHAnsi" w:cstheme="minorHAnsi"/>
                <w:snapToGrid/>
              </w:rPr>
            </w:pPr>
            <w:r w:rsidRPr="00866585">
              <w:rPr>
                <w:rFonts w:asciiTheme="minorHAnsi" w:hAnsiTheme="minorHAnsi" w:cstheme="minorHAnsi"/>
                <w:snapToGrid/>
              </w:rPr>
              <w:t> </w:t>
            </w:r>
          </w:p>
        </w:tc>
        <w:tc>
          <w:tcPr>
            <w:tcW w:w="850" w:type="dxa"/>
            <w:shd w:val="clear" w:color="auto" w:fill="auto"/>
            <w:noWrap/>
            <w:vAlign w:val="bottom"/>
          </w:tcPr>
          <w:p w14:paraId="3E8B9D91" w14:textId="77777777" w:rsidR="00866585" w:rsidRPr="00866585" w:rsidRDefault="00866585" w:rsidP="005C591A">
            <w:pPr>
              <w:widowControl/>
              <w:rPr>
                <w:rFonts w:asciiTheme="minorHAnsi" w:hAnsiTheme="minorHAnsi" w:cstheme="minorHAnsi"/>
                <w:snapToGrid/>
              </w:rPr>
            </w:pPr>
            <w:r w:rsidRPr="00866585">
              <w:rPr>
                <w:rFonts w:asciiTheme="minorHAnsi" w:hAnsiTheme="minorHAnsi" w:cstheme="minorHAnsi"/>
                <w:snapToGrid/>
              </w:rPr>
              <w:t> </w:t>
            </w:r>
          </w:p>
        </w:tc>
        <w:tc>
          <w:tcPr>
            <w:tcW w:w="1134" w:type="dxa"/>
            <w:shd w:val="clear" w:color="auto" w:fill="auto"/>
            <w:noWrap/>
            <w:vAlign w:val="bottom"/>
          </w:tcPr>
          <w:p w14:paraId="0D28A862" w14:textId="77777777" w:rsidR="00866585" w:rsidRPr="00866585" w:rsidRDefault="00866585" w:rsidP="005C591A">
            <w:pPr>
              <w:widowControl/>
              <w:rPr>
                <w:rFonts w:asciiTheme="minorHAnsi" w:hAnsiTheme="minorHAnsi" w:cstheme="minorHAnsi"/>
                <w:snapToGrid/>
              </w:rPr>
            </w:pPr>
            <w:r w:rsidRPr="00866585">
              <w:rPr>
                <w:rFonts w:asciiTheme="minorHAnsi" w:hAnsiTheme="minorHAnsi" w:cstheme="minorHAnsi"/>
                <w:snapToGrid/>
              </w:rPr>
              <w:t> </w:t>
            </w:r>
          </w:p>
        </w:tc>
        <w:tc>
          <w:tcPr>
            <w:tcW w:w="1276" w:type="dxa"/>
            <w:vAlign w:val="bottom"/>
          </w:tcPr>
          <w:p w14:paraId="6BD06FDF" w14:textId="77777777" w:rsidR="00866585" w:rsidRPr="00866585" w:rsidRDefault="00866585" w:rsidP="005C591A">
            <w:pPr>
              <w:widowControl/>
              <w:rPr>
                <w:rFonts w:asciiTheme="minorHAnsi" w:hAnsiTheme="minorHAnsi" w:cstheme="minorHAnsi"/>
                <w:snapToGrid/>
              </w:rPr>
            </w:pPr>
            <w:r w:rsidRPr="00866585">
              <w:rPr>
                <w:rFonts w:asciiTheme="minorHAnsi" w:hAnsiTheme="minorHAnsi" w:cstheme="minorHAnsi"/>
                <w:snapToGrid/>
              </w:rPr>
              <w:t> </w:t>
            </w:r>
          </w:p>
        </w:tc>
        <w:tc>
          <w:tcPr>
            <w:tcW w:w="1134" w:type="dxa"/>
          </w:tcPr>
          <w:p w14:paraId="67D7CBA5" w14:textId="77777777" w:rsidR="00866585" w:rsidRPr="00866585" w:rsidRDefault="00866585" w:rsidP="005C591A">
            <w:pPr>
              <w:widowControl/>
              <w:rPr>
                <w:rFonts w:asciiTheme="minorHAnsi" w:hAnsiTheme="minorHAnsi" w:cstheme="minorHAnsi"/>
                <w:snapToGrid/>
              </w:rPr>
            </w:pPr>
          </w:p>
        </w:tc>
        <w:tc>
          <w:tcPr>
            <w:tcW w:w="1559" w:type="dxa"/>
          </w:tcPr>
          <w:p w14:paraId="4F44BEC5" w14:textId="77777777" w:rsidR="00866585" w:rsidRPr="00866585" w:rsidRDefault="00866585" w:rsidP="005C591A">
            <w:pPr>
              <w:widowControl/>
              <w:rPr>
                <w:rFonts w:asciiTheme="minorHAnsi" w:hAnsiTheme="minorHAnsi" w:cstheme="minorHAnsi"/>
                <w:snapToGrid/>
              </w:rPr>
            </w:pPr>
          </w:p>
        </w:tc>
        <w:tc>
          <w:tcPr>
            <w:tcW w:w="1418" w:type="dxa"/>
          </w:tcPr>
          <w:p w14:paraId="7CEE5F7E" w14:textId="77777777" w:rsidR="00866585" w:rsidRPr="00866585" w:rsidRDefault="00866585" w:rsidP="005C591A">
            <w:pPr>
              <w:widowControl/>
              <w:rPr>
                <w:rFonts w:asciiTheme="minorHAnsi" w:hAnsiTheme="minorHAnsi" w:cstheme="minorHAnsi"/>
                <w:snapToGrid/>
              </w:rPr>
            </w:pPr>
          </w:p>
        </w:tc>
        <w:tc>
          <w:tcPr>
            <w:tcW w:w="1275" w:type="dxa"/>
          </w:tcPr>
          <w:p w14:paraId="516C267E" w14:textId="77777777" w:rsidR="00866585" w:rsidRPr="00866585" w:rsidRDefault="00866585" w:rsidP="005C591A">
            <w:pPr>
              <w:widowControl/>
              <w:rPr>
                <w:rFonts w:asciiTheme="minorHAnsi" w:hAnsiTheme="minorHAnsi" w:cstheme="minorHAnsi"/>
                <w:snapToGrid/>
              </w:rPr>
            </w:pPr>
          </w:p>
        </w:tc>
        <w:tc>
          <w:tcPr>
            <w:tcW w:w="993" w:type="dxa"/>
          </w:tcPr>
          <w:p w14:paraId="0BBF3693" w14:textId="77777777" w:rsidR="00866585" w:rsidRPr="00866585" w:rsidRDefault="00866585" w:rsidP="005C591A">
            <w:pPr>
              <w:widowControl/>
              <w:rPr>
                <w:rFonts w:asciiTheme="minorHAnsi" w:hAnsiTheme="minorHAnsi" w:cstheme="minorHAnsi"/>
                <w:snapToGrid/>
              </w:rPr>
            </w:pPr>
          </w:p>
        </w:tc>
        <w:tc>
          <w:tcPr>
            <w:tcW w:w="708" w:type="dxa"/>
            <w:shd w:val="clear" w:color="auto" w:fill="auto"/>
            <w:noWrap/>
            <w:vAlign w:val="bottom"/>
          </w:tcPr>
          <w:p w14:paraId="3660A7A9" w14:textId="71ACC2EF" w:rsidR="00866585" w:rsidRPr="00866585" w:rsidRDefault="00866585" w:rsidP="005C591A">
            <w:pPr>
              <w:widowControl/>
              <w:rPr>
                <w:rFonts w:asciiTheme="minorHAnsi" w:hAnsiTheme="minorHAnsi" w:cstheme="minorHAnsi"/>
                <w:snapToGrid/>
              </w:rPr>
            </w:pPr>
            <w:r w:rsidRPr="00866585">
              <w:rPr>
                <w:rFonts w:asciiTheme="minorHAnsi" w:hAnsiTheme="minorHAnsi" w:cstheme="minorHAnsi"/>
                <w:snapToGrid/>
              </w:rPr>
              <w:t> </w:t>
            </w:r>
          </w:p>
        </w:tc>
      </w:tr>
      <w:tr w:rsidR="00210CE1" w:rsidRPr="00866585" w14:paraId="49CDEF86" w14:textId="77777777" w:rsidTr="008E2368">
        <w:trPr>
          <w:trHeight w:val="360"/>
        </w:trPr>
        <w:tc>
          <w:tcPr>
            <w:tcW w:w="635" w:type="dxa"/>
            <w:shd w:val="clear" w:color="auto" w:fill="auto"/>
            <w:noWrap/>
            <w:vAlign w:val="bottom"/>
          </w:tcPr>
          <w:p w14:paraId="497CBFB5" w14:textId="77777777" w:rsidR="00866585" w:rsidRPr="00866585" w:rsidRDefault="00866585" w:rsidP="005C591A">
            <w:pPr>
              <w:widowControl/>
              <w:rPr>
                <w:rFonts w:asciiTheme="minorHAnsi" w:hAnsiTheme="minorHAnsi" w:cstheme="minorHAnsi"/>
                <w:snapToGrid/>
              </w:rPr>
            </w:pPr>
            <w:r w:rsidRPr="00866585">
              <w:rPr>
                <w:rFonts w:asciiTheme="minorHAnsi" w:hAnsiTheme="minorHAnsi" w:cstheme="minorHAnsi"/>
                <w:snapToGrid/>
              </w:rPr>
              <w:t> </w:t>
            </w:r>
          </w:p>
        </w:tc>
        <w:tc>
          <w:tcPr>
            <w:tcW w:w="850" w:type="dxa"/>
            <w:shd w:val="clear" w:color="auto" w:fill="auto"/>
            <w:noWrap/>
            <w:vAlign w:val="bottom"/>
          </w:tcPr>
          <w:p w14:paraId="51D3716C" w14:textId="77777777" w:rsidR="00866585" w:rsidRPr="00866585" w:rsidRDefault="00866585" w:rsidP="005C591A">
            <w:pPr>
              <w:widowControl/>
              <w:rPr>
                <w:rFonts w:asciiTheme="minorHAnsi" w:hAnsiTheme="minorHAnsi" w:cstheme="minorHAnsi"/>
                <w:snapToGrid/>
              </w:rPr>
            </w:pPr>
            <w:r w:rsidRPr="00866585">
              <w:rPr>
                <w:rFonts w:asciiTheme="minorHAnsi" w:hAnsiTheme="minorHAnsi" w:cstheme="minorHAnsi"/>
                <w:snapToGrid/>
              </w:rPr>
              <w:t> </w:t>
            </w:r>
          </w:p>
        </w:tc>
        <w:tc>
          <w:tcPr>
            <w:tcW w:w="1134" w:type="dxa"/>
            <w:shd w:val="clear" w:color="auto" w:fill="auto"/>
            <w:noWrap/>
            <w:vAlign w:val="bottom"/>
          </w:tcPr>
          <w:p w14:paraId="37B320F0" w14:textId="77777777" w:rsidR="00866585" w:rsidRPr="00866585" w:rsidRDefault="00866585" w:rsidP="005C591A">
            <w:pPr>
              <w:widowControl/>
              <w:rPr>
                <w:rFonts w:asciiTheme="minorHAnsi" w:hAnsiTheme="minorHAnsi" w:cstheme="minorHAnsi"/>
                <w:snapToGrid/>
              </w:rPr>
            </w:pPr>
            <w:r w:rsidRPr="00866585">
              <w:rPr>
                <w:rFonts w:asciiTheme="minorHAnsi" w:hAnsiTheme="minorHAnsi" w:cstheme="minorHAnsi"/>
                <w:snapToGrid/>
              </w:rPr>
              <w:t> </w:t>
            </w:r>
          </w:p>
        </w:tc>
        <w:tc>
          <w:tcPr>
            <w:tcW w:w="1276" w:type="dxa"/>
            <w:vAlign w:val="bottom"/>
          </w:tcPr>
          <w:p w14:paraId="6E0375D2" w14:textId="77777777" w:rsidR="00866585" w:rsidRPr="00866585" w:rsidRDefault="00866585" w:rsidP="005C591A">
            <w:pPr>
              <w:widowControl/>
              <w:rPr>
                <w:rFonts w:asciiTheme="minorHAnsi" w:hAnsiTheme="minorHAnsi" w:cstheme="minorHAnsi"/>
                <w:snapToGrid/>
              </w:rPr>
            </w:pPr>
            <w:r w:rsidRPr="00866585">
              <w:rPr>
                <w:rFonts w:asciiTheme="minorHAnsi" w:hAnsiTheme="minorHAnsi" w:cstheme="minorHAnsi"/>
                <w:snapToGrid/>
              </w:rPr>
              <w:t> </w:t>
            </w:r>
          </w:p>
        </w:tc>
        <w:tc>
          <w:tcPr>
            <w:tcW w:w="1134" w:type="dxa"/>
          </w:tcPr>
          <w:p w14:paraId="5CDED293" w14:textId="77777777" w:rsidR="00866585" w:rsidRPr="00866585" w:rsidRDefault="00866585" w:rsidP="005C591A">
            <w:pPr>
              <w:widowControl/>
              <w:rPr>
                <w:rFonts w:asciiTheme="minorHAnsi" w:hAnsiTheme="minorHAnsi" w:cstheme="minorHAnsi"/>
                <w:snapToGrid/>
              </w:rPr>
            </w:pPr>
          </w:p>
        </w:tc>
        <w:tc>
          <w:tcPr>
            <w:tcW w:w="1559" w:type="dxa"/>
          </w:tcPr>
          <w:p w14:paraId="0466C69C" w14:textId="77777777" w:rsidR="00866585" w:rsidRPr="00866585" w:rsidRDefault="00866585" w:rsidP="005C591A">
            <w:pPr>
              <w:widowControl/>
              <w:rPr>
                <w:rFonts w:asciiTheme="minorHAnsi" w:hAnsiTheme="minorHAnsi" w:cstheme="minorHAnsi"/>
                <w:snapToGrid/>
              </w:rPr>
            </w:pPr>
          </w:p>
        </w:tc>
        <w:tc>
          <w:tcPr>
            <w:tcW w:w="1418" w:type="dxa"/>
          </w:tcPr>
          <w:p w14:paraId="26D74CCB" w14:textId="77777777" w:rsidR="00866585" w:rsidRPr="00866585" w:rsidRDefault="00866585" w:rsidP="005C591A">
            <w:pPr>
              <w:widowControl/>
              <w:rPr>
                <w:rFonts w:asciiTheme="minorHAnsi" w:hAnsiTheme="minorHAnsi" w:cstheme="minorHAnsi"/>
                <w:snapToGrid/>
              </w:rPr>
            </w:pPr>
          </w:p>
        </w:tc>
        <w:tc>
          <w:tcPr>
            <w:tcW w:w="1275" w:type="dxa"/>
          </w:tcPr>
          <w:p w14:paraId="4C45539F" w14:textId="77777777" w:rsidR="00866585" w:rsidRPr="00866585" w:rsidRDefault="00866585" w:rsidP="005C591A">
            <w:pPr>
              <w:widowControl/>
              <w:rPr>
                <w:rFonts w:asciiTheme="minorHAnsi" w:hAnsiTheme="minorHAnsi" w:cstheme="minorHAnsi"/>
                <w:snapToGrid/>
              </w:rPr>
            </w:pPr>
          </w:p>
        </w:tc>
        <w:tc>
          <w:tcPr>
            <w:tcW w:w="993" w:type="dxa"/>
          </w:tcPr>
          <w:p w14:paraId="4D9273F6" w14:textId="77777777" w:rsidR="00866585" w:rsidRPr="00866585" w:rsidRDefault="00866585" w:rsidP="005C591A">
            <w:pPr>
              <w:widowControl/>
              <w:rPr>
                <w:rFonts w:asciiTheme="minorHAnsi" w:hAnsiTheme="minorHAnsi" w:cstheme="minorHAnsi"/>
                <w:snapToGrid/>
              </w:rPr>
            </w:pPr>
          </w:p>
        </w:tc>
        <w:tc>
          <w:tcPr>
            <w:tcW w:w="708" w:type="dxa"/>
            <w:shd w:val="clear" w:color="auto" w:fill="auto"/>
            <w:noWrap/>
            <w:vAlign w:val="bottom"/>
          </w:tcPr>
          <w:p w14:paraId="15CBE2F1" w14:textId="419D60AC" w:rsidR="00866585" w:rsidRPr="00866585" w:rsidRDefault="00866585" w:rsidP="005C591A">
            <w:pPr>
              <w:widowControl/>
              <w:rPr>
                <w:rFonts w:asciiTheme="minorHAnsi" w:hAnsiTheme="minorHAnsi" w:cstheme="minorHAnsi"/>
                <w:snapToGrid/>
              </w:rPr>
            </w:pPr>
            <w:r w:rsidRPr="00866585">
              <w:rPr>
                <w:rFonts w:asciiTheme="minorHAnsi" w:hAnsiTheme="minorHAnsi" w:cstheme="minorHAnsi"/>
                <w:snapToGrid/>
              </w:rPr>
              <w:t> </w:t>
            </w:r>
          </w:p>
        </w:tc>
      </w:tr>
      <w:bookmarkEnd w:id="26"/>
    </w:tbl>
    <w:p w14:paraId="10033637" w14:textId="77777777" w:rsidR="00DA7BC3" w:rsidRDefault="00DA7BC3" w:rsidP="00746734">
      <w:pPr>
        <w:ind w:left="-284"/>
        <w:jc w:val="both"/>
        <w:rPr>
          <w:rFonts w:asciiTheme="minorHAnsi" w:hAnsiTheme="minorHAnsi" w:cstheme="minorHAnsi"/>
          <w:vertAlign w:val="superscript"/>
        </w:rPr>
      </w:pPr>
    </w:p>
    <w:p w14:paraId="7C6AB574" w14:textId="1B26DE78" w:rsidR="00F67B58" w:rsidRPr="00DA7BC3" w:rsidRDefault="00F67B58" w:rsidP="00DA7BC3">
      <w:pPr>
        <w:jc w:val="both"/>
        <w:rPr>
          <w:rFonts w:asciiTheme="minorHAnsi" w:hAnsiTheme="minorHAnsi" w:cstheme="minorHAnsi"/>
          <w:sz w:val="24"/>
          <w:szCs w:val="24"/>
        </w:rPr>
      </w:pPr>
      <w:r w:rsidRPr="00DA7BC3">
        <w:rPr>
          <w:rFonts w:asciiTheme="minorHAnsi" w:hAnsiTheme="minorHAnsi" w:cstheme="minorHAnsi"/>
          <w:sz w:val="24"/>
          <w:szCs w:val="24"/>
        </w:rPr>
        <w:t>O</w:t>
      </w:r>
      <w:r w:rsidR="00011ECB" w:rsidRPr="00DA7BC3">
        <w:rPr>
          <w:rFonts w:asciiTheme="minorHAnsi" w:hAnsiTheme="minorHAnsi" w:cstheme="minorHAnsi"/>
          <w:sz w:val="24"/>
          <w:szCs w:val="24"/>
        </w:rPr>
        <w:t xml:space="preserve"> </w:t>
      </w:r>
      <w:r w:rsidRPr="00DA7BC3">
        <w:rPr>
          <w:rFonts w:asciiTheme="minorHAnsi" w:hAnsiTheme="minorHAnsi" w:cstheme="minorHAnsi"/>
          <w:sz w:val="24"/>
          <w:szCs w:val="24"/>
        </w:rPr>
        <w:t>CODIP fornecido é representado por uma combinação alfanumérica que reflete as características do produto. A combinação alfanumérica reflete, em ordem decrescente, a importância de cada característica do produto, começando pela mais relevante</w:t>
      </w:r>
      <w:r w:rsidR="00DA7BC3">
        <w:rPr>
          <w:rFonts w:asciiTheme="minorHAnsi" w:hAnsiTheme="minorHAnsi" w:cstheme="minorHAnsi"/>
          <w:sz w:val="24"/>
          <w:szCs w:val="24"/>
        </w:rPr>
        <w:t>, conforme descrito abaixo:</w:t>
      </w:r>
      <w:r w:rsidRPr="00DA7BC3">
        <w:rPr>
          <w:rFonts w:asciiTheme="minorHAnsi" w:hAnsiTheme="minorHAnsi" w:cstheme="minorHAnsi"/>
          <w:sz w:val="24"/>
          <w:szCs w:val="24"/>
        </w:rPr>
        <w:t xml:space="preserve"> </w:t>
      </w:r>
    </w:p>
    <w:p w14:paraId="24C011D0" w14:textId="77777777" w:rsidR="00F67B58" w:rsidRPr="00A62ACA" w:rsidRDefault="00F67B58" w:rsidP="00F67B58">
      <w:pPr>
        <w:tabs>
          <w:tab w:val="left" w:pos="709"/>
        </w:tabs>
        <w:jc w:val="both"/>
        <w:rPr>
          <w:rFonts w:asciiTheme="minorHAnsi" w:hAnsiTheme="minorHAnsi" w:cstheme="minorHAnsi"/>
          <w:sz w:val="24"/>
          <w:szCs w:val="24"/>
        </w:rPr>
      </w:pPr>
    </w:p>
    <w:p w14:paraId="7DF96DD7" w14:textId="77777777" w:rsidR="00A62ACA" w:rsidRPr="00A62ACA" w:rsidRDefault="00A62ACA" w:rsidP="00A62ACA">
      <w:pPr>
        <w:ind w:right="-199"/>
        <w:rPr>
          <w:rFonts w:asciiTheme="minorHAnsi" w:hAnsiTheme="minorHAnsi" w:cstheme="minorHAnsi"/>
          <w:b/>
          <w:sz w:val="24"/>
          <w:szCs w:val="24"/>
        </w:rPr>
      </w:pPr>
      <w:bookmarkStart w:id="51" w:name="_Hlk141283611"/>
    </w:p>
    <w:tbl>
      <w:tblPr>
        <w:tblStyle w:val="Tabelacomgrade"/>
        <w:tblW w:w="0" w:type="auto"/>
        <w:tblInd w:w="392" w:type="dxa"/>
        <w:tblLook w:val="04A0" w:firstRow="1" w:lastRow="0" w:firstColumn="1" w:lastColumn="0" w:noHBand="0" w:noVBand="1"/>
      </w:tblPr>
      <w:tblGrid>
        <w:gridCol w:w="6096"/>
        <w:gridCol w:w="850"/>
      </w:tblGrid>
      <w:tr w:rsidR="00A62ACA" w:rsidRPr="00A62ACA" w14:paraId="07B69352" w14:textId="77777777" w:rsidTr="00D5746A">
        <w:tc>
          <w:tcPr>
            <w:tcW w:w="6096" w:type="dxa"/>
            <w:vAlign w:val="center"/>
          </w:tcPr>
          <w:p w14:paraId="64F7C385" w14:textId="77777777" w:rsidR="00A62ACA" w:rsidRPr="00A62ACA" w:rsidRDefault="00A62ACA" w:rsidP="00D5746A">
            <w:pPr>
              <w:pStyle w:val="PargrafodaLista"/>
              <w:ind w:left="0"/>
              <w:rPr>
                <w:rFonts w:asciiTheme="minorHAnsi" w:eastAsiaTheme="minorHAnsi" w:hAnsiTheme="minorHAnsi" w:cstheme="minorHAnsi"/>
                <w:b/>
                <w:bCs/>
                <w:snapToGrid/>
                <w:color w:val="000000"/>
                <w:sz w:val="24"/>
                <w:szCs w:val="24"/>
                <w:lang w:eastAsia="en-US"/>
              </w:rPr>
            </w:pPr>
            <w:r w:rsidRPr="00A62ACA">
              <w:rPr>
                <w:rFonts w:asciiTheme="minorHAnsi" w:hAnsiTheme="minorHAnsi" w:cstheme="minorHAnsi"/>
                <w:b/>
                <w:bCs/>
                <w:sz w:val="24"/>
                <w:szCs w:val="24"/>
              </w:rPr>
              <w:t>Característica 1: quanto à forma</w:t>
            </w:r>
          </w:p>
        </w:tc>
        <w:tc>
          <w:tcPr>
            <w:tcW w:w="850" w:type="dxa"/>
            <w:vAlign w:val="center"/>
          </w:tcPr>
          <w:p w14:paraId="1014C42C" w14:textId="77777777" w:rsidR="00A62ACA" w:rsidRPr="00A62ACA" w:rsidRDefault="00A62ACA" w:rsidP="00D5746A">
            <w:pPr>
              <w:pStyle w:val="PargrafodaLista"/>
              <w:ind w:left="0"/>
              <w:jc w:val="center"/>
              <w:rPr>
                <w:rFonts w:asciiTheme="minorHAnsi" w:eastAsiaTheme="minorHAnsi" w:hAnsiTheme="minorHAnsi" w:cstheme="minorHAnsi"/>
                <w:b/>
                <w:bCs/>
                <w:snapToGrid/>
                <w:color w:val="000000"/>
                <w:sz w:val="24"/>
                <w:szCs w:val="24"/>
                <w:lang w:eastAsia="en-US"/>
              </w:rPr>
            </w:pPr>
            <w:r w:rsidRPr="00A62ACA">
              <w:rPr>
                <w:rFonts w:asciiTheme="minorHAnsi" w:eastAsiaTheme="minorHAnsi" w:hAnsiTheme="minorHAnsi" w:cstheme="minorHAnsi"/>
                <w:b/>
                <w:bCs/>
                <w:snapToGrid/>
                <w:color w:val="000000"/>
                <w:sz w:val="24"/>
                <w:szCs w:val="24"/>
                <w:lang w:eastAsia="en-US"/>
              </w:rPr>
              <w:t>CODIP</w:t>
            </w:r>
          </w:p>
        </w:tc>
      </w:tr>
      <w:tr w:rsidR="00A62ACA" w:rsidRPr="00A62ACA" w14:paraId="1092EEA5" w14:textId="77777777" w:rsidTr="00D5746A">
        <w:tc>
          <w:tcPr>
            <w:tcW w:w="6096" w:type="dxa"/>
            <w:vAlign w:val="center"/>
          </w:tcPr>
          <w:p w14:paraId="023E6146" w14:textId="77777777" w:rsidR="00A62ACA" w:rsidRPr="00A62ACA" w:rsidRDefault="00A62ACA" w:rsidP="00D5746A">
            <w:pPr>
              <w:pStyle w:val="PargrafodaLista"/>
              <w:ind w:left="0"/>
              <w:rPr>
                <w:rFonts w:asciiTheme="minorHAnsi" w:hAnsiTheme="minorHAnsi" w:cstheme="minorHAnsi"/>
                <w:sz w:val="24"/>
                <w:szCs w:val="24"/>
              </w:rPr>
            </w:pPr>
            <w:r w:rsidRPr="00A62ACA">
              <w:rPr>
                <w:rFonts w:asciiTheme="minorHAnsi" w:hAnsiTheme="minorHAnsi" w:cstheme="minorHAnsi"/>
                <w:sz w:val="24"/>
                <w:szCs w:val="24"/>
              </w:rPr>
              <w:lastRenderedPageBreak/>
              <w:t>Bobina</w:t>
            </w:r>
          </w:p>
        </w:tc>
        <w:tc>
          <w:tcPr>
            <w:tcW w:w="850" w:type="dxa"/>
            <w:vAlign w:val="center"/>
          </w:tcPr>
          <w:p w14:paraId="2E265B8D" w14:textId="77777777" w:rsidR="00A62ACA" w:rsidRPr="00A62ACA" w:rsidRDefault="00A62ACA" w:rsidP="00D5746A">
            <w:pPr>
              <w:pStyle w:val="PargrafodaLista"/>
              <w:ind w:left="0"/>
              <w:jc w:val="center"/>
              <w:rPr>
                <w:rFonts w:asciiTheme="minorHAnsi" w:hAnsiTheme="minorHAnsi" w:cstheme="minorHAnsi"/>
                <w:sz w:val="24"/>
                <w:szCs w:val="24"/>
              </w:rPr>
            </w:pPr>
            <w:r w:rsidRPr="00A62ACA">
              <w:rPr>
                <w:rFonts w:asciiTheme="minorHAnsi" w:eastAsiaTheme="minorHAnsi" w:hAnsiTheme="minorHAnsi" w:cstheme="minorHAnsi"/>
                <w:snapToGrid/>
                <w:color w:val="000000"/>
                <w:sz w:val="24"/>
                <w:szCs w:val="24"/>
                <w:lang w:eastAsia="en-US"/>
              </w:rPr>
              <w:t>A1</w:t>
            </w:r>
          </w:p>
        </w:tc>
      </w:tr>
      <w:tr w:rsidR="00A62ACA" w:rsidRPr="00A62ACA" w14:paraId="1B6F4049" w14:textId="77777777" w:rsidTr="00D5746A">
        <w:tc>
          <w:tcPr>
            <w:tcW w:w="6096" w:type="dxa"/>
            <w:vAlign w:val="center"/>
          </w:tcPr>
          <w:p w14:paraId="6FD9DFD1" w14:textId="4A3E60BE" w:rsidR="00A62ACA" w:rsidRPr="00A62ACA" w:rsidRDefault="00D5746A" w:rsidP="00D5746A">
            <w:pPr>
              <w:pStyle w:val="PargrafodaLista"/>
              <w:ind w:left="0"/>
              <w:rPr>
                <w:rFonts w:asciiTheme="minorHAnsi" w:hAnsiTheme="minorHAnsi" w:cstheme="minorHAnsi"/>
                <w:sz w:val="24"/>
                <w:szCs w:val="24"/>
              </w:rPr>
            </w:pPr>
            <w:proofErr w:type="spellStart"/>
            <w:r>
              <w:rPr>
                <w:rFonts w:asciiTheme="minorHAnsi" w:hAnsiTheme="minorHAnsi" w:cstheme="minorHAnsi"/>
                <w:sz w:val="24"/>
                <w:szCs w:val="24"/>
              </w:rPr>
              <w:t>Blank</w:t>
            </w:r>
            <w:proofErr w:type="spellEnd"/>
            <w:r>
              <w:rPr>
                <w:rFonts w:asciiTheme="minorHAnsi" w:hAnsiTheme="minorHAnsi" w:cstheme="minorHAnsi"/>
                <w:sz w:val="24"/>
                <w:szCs w:val="24"/>
              </w:rPr>
              <w:t>/</w:t>
            </w:r>
            <w:r w:rsidR="00A62ACA" w:rsidRPr="00A62ACA">
              <w:rPr>
                <w:rFonts w:asciiTheme="minorHAnsi" w:hAnsiTheme="minorHAnsi" w:cstheme="minorHAnsi"/>
                <w:sz w:val="24"/>
                <w:szCs w:val="24"/>
              </w:rPr>
              <w:t>Chapa</w:t>
            </w:r>
          </w:p>
        </w:tc>
        <w:tc>
          <w:tcPr>
            <w:tcW w:w="850" w:type="dxa"/>
            <w:vAlign w:val="center"/>
          </w:tcPr>
          <w:p w14:paraId="146C57C1" w14:textId="77777777" w:rsidR="00A62ACA" w:rsidRPr="00A62ACA" w:rsidRDefault="00A62ACA" w:rsidP="00D5746A">
            <w:pPr>
              <w:pStyle w:val="PargrafodaLista"/>
              <w:ind w:left="0"/>
              <w:jc w:val="center"/>
              <w:rPr>
                <w:rFonts w:asciiTheme="minorHAnsi" w:hAnsiTheme="minorHAnsi" w:cstheme="minorHAnsi"/>
                <w:sz w:val="24"/>
                <w:szCs w:val="24"/>
              </w:rPr>
            </w:pPr>
            <w:r w:rsidRPr="00A62ACA">
              <w:rPr>
                <w:rFonts w:asciiTheme="minorHAnsi" w:eastAsiaTheme="minorHAnsi" w:hAnsiTheme="minorHAnsi" w:cstheme="minorHAnsi"/>
                <w:snapToGrid/>
                <w:color w:val="000000"/>
                <w:sz w:val="24"/>
                <w:szCs w:val="24"/>
                <w:lang w:eastAsia="en-US"/>
              </w:rPr>
              <w:t>A2</w:t>
            </w:r>
          </w:p>
        </w:tc>
      </w:tr>
      <w:tr w:rsidR="00A62ACA" w:rsidRPr="00A62ACA" w14:paraId="1E3C27F6" w14:textId="77777777" w:rsidTr="00D5746A">
        <w:tc>
          <w:tcPr>
            <w:tcW w:w="6096" w:type="dxa"/>
            <w:vAlign w:val="center"/>
          </w:tcPr>
          <w:p w14:paraId="1601FAB4" w14:textId="77777777" w:rsidR="00A62ACA" w:rsidRPr="00A62ACA" w:rsidRDefault="00A62ACA" w:rsidP="00D5746A">
            <w:pPr>
              <w:pStyle w:val="PargrafodaLista"/>
              <w:ind w:left="0"/>
              <w:rPr>
                <w:rFonts w:asciiTheme="minorHAnsi" w:hAnsiTheme="minorHAnsi" w:cstheme="minorHAnsi"/>
                <w:sz w:val="24"/>
                <w:szCs w:val="24"/>
              </w:rPr>
            </w:pPr>
            <w:r w:rsidRPr="00A62ACA">
              <w:rPr>
                <w:rFonts w:asciiTheme="minorHAnsi" w:hAnsiTheme="minorHAnsi" w:cstheme="minorHAnsi"/>
                <w:sz w:val="24"/>
                <w:szCs w:val="24"/>
              </w:rPr>
              <w:t>Rolo</w:t>
            </w:r>
          </w:p>
        </w:tc>
        <w:tc>
          <w:tcPr>
            <w:tcW w:w="850" w:type="dxa"/>
            <w:vAlign w:val="center"/>
          </w:tcPr>
          <w:p w14:paraId="64FB781F" w14:textId="77777777" w:rsidR="00A62ACA" w:rsidRPr="00A62ACA" w:rsidRDefault="00A62ACA" w:rsidP="00D5746A">
            <w:pPr>
              <w:pStyle w:val="PargrafodaLista"/>
              <w:ind w:left="0"/>
              <w:jc w:val="center"/>
              <w:rPr>
                <w:rFonts w:asciiTheme="minorHAnsi" w:hAnsiTheme="minorHAnsi" w:cstheme="minorHAnsi"/>
                <w:sz w:val="24"/>
                <w:szCs w:val="24"/>
              </w:rPr>
            </w:pPr>
            <w:r w:rsidRPr="00A62ACA">
              <w:rPr>
                <w:rFonts w:asciiTheme="minorHAnsi" w:eastAsiaTheme="minorHAnsi" w:hAnsiTheme="minorHAnsi" w:cstheme="minorHAnsi"/>
                <w:snapToGrid/>
                <w:color w:val="000000"/>
                <w:sz w:val="24"/>
                <w:szCs w:val="24"/>
                <w:lang w:eastAsia="en-US"/>
              </w:rPr>
              <w:t>A3</w:t>
            </w:r>
          </w:p>
        </w:tc>
      </w:tr>
    </w:tbl>
    <w:p w14:paraId="04D5D506" w14:textId="77777777" w:rsidR="00A62ACA" w:rsidRPr="00A62ACA" w:rsidRDefault="00A62ACA" w:rsidP="00A62ACA">
      <w:pPr>
        <w:pStyle w:val="PargrafodaLista"/>
        <w:ind w:left="0"/>
        <w:jc w:val="both"/>
        <w:rPr>
          <w:rFonts w:asciiTheme="minorHAnsi" w:hAnsiTheme="minorHAnsi" w:cstheme="minorHAnsi"/>
          <w:sz w:val="24"/>
          <w:szCs w:val="24"/>
        </w:rPr>
      </w:pPr>
    </w:p>
    <w:tbl>
      <w:tblPr>
        <w:tblStyle w:val="Tabelacomgrade"/>
        <w:tblW w:w="0" w:type="auto"/>
        <w:tblInd w:w="392" w:type="dxa"/>
        <w:tblLook w:val="04A0" w:firstRow="1" w:lastRow="0" w:firstColumn="1" w:lastColumn="0" w:noHBand="0" w:noVBand="1"/>
      </w:tblPr>
      <w:tblGrid>
        <w:gridCol w:w="6096"/>
        <w:gridCol w:w="850"/>
      </w:tblGrid>
      <w:tr w:rsidR="00A62ACA" w:rsidRPr="00A62ACA" w14:paraId="304BEAF3" w14:textId="77777777" w:rsidTr="00D5746A">
        <w:tc>
          <w:tcPr>
            <w:tcW w:w="6096" w:type="dxa"/>
            <w:vAlign w:val="center"/>
          </w:tcPr>
          <w:p w14:paraId="1A59F3B1" w14:textId="77777777" w:rsidR="00A62ACA" w:rsidRPr="00A62ACA" w:rsidRDefault="00A62ACA" w:rsidP="00D5746A">
            <w:pPr>
              <w:pStyle w:val="PargrafodaLista"/>
              <w:ind w:left="0"/>
              <w:rPr>
                <w:rFonts w:asciiTheme="minorHAnsi" w:eastAsiaTheme="minorHAnsi" w:hAnsiTheme="minorHAnsi" w:cstheme="minorHAnsi"/>
                <w:b/>
                <w:bCs/>
                <w:snapToGrid/>
                <w:color w:val="000000"/>
                <w:sz w:val="24"/>
                <w:szCs w:val="24"/>
                <w:lang w:eastAsia="en-US"/>
              </w:rPr>
            </w:pPr>
            <w:r w:rsidRPr="00A62ACA">
              <w:rPr>
                <w:rFonts w:asciiTheme="minorHAnsi" w:hAnsiTheme="minorHAnsi" w:cstheme="minorHAnsi"/>
                <w:b/>
                <w:bCs/>
                <w:sz w:val="24"/>
                <w:szCs w:val="24"/>
              </w:rPr>
              <w:t xml:space="preserve">Característica 2: </w:t>
            </w:r>
            <w:r w:rsidRPr="00D5746A">
              <w:rPr>
                <w:rFonts w:asciiTheme="minorHAnsi" w:hAnsiTheme="minorHAnsi" w:cstheme="minorHAnsi"/>
                <w:b/>
                <w:bCs/>
                <w:sz w:val="24"/>
                <w:szCs w:val="24"/>
              </w:rPr>
              <w:t>quanto à espessura nominal</w:t>
            </w:r>
          </w:p>
        </w:tc>
        <w:tc>
          <w:tcPr>
            <w:tcW w:w="850" w:type="dxa"/>
            <w:vAlign w:val="center"/>
          </w:tcPr>
          <w:p w14:paraId="07E67CBC" w14:textId="77777777" w:rsidR="00A62ACA" w:rsidRPr="00A62ACA" w:rsidRDefault="00A62ACA" w:rsidP="00D5746A">
            <w:pPr>
              <w:pStyle w:val="PargrafodaLista"/>
              <w:ind w:left="0"/>
              <w:jc w:val="center"/>
              <w:rPr>
                <w:rFonts w:asciiTheme="minorHAnsi" w:eastAsiaTheme="minorHAnsi" w:hAnsiTheme="minorHAnsi" w:cstheme="minorHAnsi"/>
                <w:b/>
                <w:bCs/>
                <w:snapToGrid/>
                <w:color w:val="000000"/>
                <w:sz w:val="24"/>
                <w:szCs w:val="24"/>
                <w:lang w:eastAsia="en-US"/>
              </w:rPr>
            </w:pPr>
            <w:r w:rsidRPr="00A62ACA">
              <w:rPr>
                <w:rFonts w:asciiTheme="minorHAnsi" w:eastAsiaTheme="minorHAnsi" w:hAnsiTheme="minorHAnsi" w:cstheme="minorHAnsi"/>
                <w:b/>
                <w:bCs/>
                <w:snapToGrid/>
                <w:color w:val="000000"/>
                <w:sz w:val="24"/>
                <w:szCs w:val="24"/>
                <w:lang w:eastAsia="en-US"/>
              </w:rPr>
              <w:t>CODIP</w:t>
            </w:r>
          </w:p>
        </w:tc>
      </w:tr>
      <w:tr w:rsidR="00A62ACA" w:rsidRPr="00A62ACA" w14:paraId="0FC61464" w14:textId="77777777" w:rsidTr="00D5746A">
        <w:tc>
          <w:tcPr>
            <w:tcW w:w="6096" w:type="dxa"/>
            <w:vAlign w:val="center"/>
          </w:tcPr>
          <w:p w14:paraId="6B813E06" w14:textId="5913C21A" w:rsidR="00A62ACA" w:rsidRPr="00F5129B" w:rsidRDefault="00D5746A" w:rsidP="00F5129B">
            <w:pPr>
              <w:widowControl/>
              <w:autoSpaceDE w:val="0"/>
              <w:autoSpaceDN w:val="0"/>
              <w:adjustRightInd w:val="0"/>
              <w:rPr>
                <w:rFonts w:eastAsiaTheme="minorHAnsi"/>
                <w:snapToGrid/>
                <w:color w:val="000000"/>
                <w:sz w:val="24"/>
                <w:szCs w:val="24"/>
                <w:lang w:eastAsia="en-US"/>
              </w:rPr>
            </w:pPr>
            <w:r w:rsidRPr="00D5746A">
              <w:rPr>
                <w:rFonts w:eastAsiaTheme="minorHAnsi"/>
                <w:snapToGrid/>
                <w:color w:val="000000"/>
                <w:sz w:val="24"/>
                <w:szCs w:val="24"/>
                <w:lang w:eastAsia="en-US"/>
              </w:rPr>
              <w:t xml:space="preserve">&lt;=0,30mm </w:t>
            </w:r>
          </w:p>
        </w:tc>
        <w:tc>
          <w:tcPr>
            <w:tcW w:w="850" w:type="dxa"/>
            <w:vAlign w:val="center"/>
          </w:tcPr>
          <w:p w14:paraId="58354C89" w14:textId="77777777" w:rsidR="00A62ACA" w:rsidRPr="00A62ACA" w:rsidRDefault="00A62ACA" w:rsidP="00D5746A">
            <w:pPr>
              <w:pStyle w:val="PargrafodaLista"/>
              <w:ind w:left="0"/>
              <w:jc w:val="center"/>
              <w:rPr>
                <w:rFonts w:asciiTheme="minorHAnsi" w:hAnsiTheme="minorHAnsi" w:cstheme="minorHAnsi"/>
                <w:sz w:val="24"/>
                <w:szCs w:val="24"/>
              </w:rPr>
            </w:pPr>
            <w:r w:rsidRPr="00A62ACA">
              <w:rPr>
                <w:rFonts w:asciiTheme="minorHAnsi" w:eastAsiaTheme="minorHAnsi" w:hAnsiTheme="minorHAnsi" w:cstheme="minorHAnsi"/>
                <w:snapToGrid/>
                <w:color w:val="000000"/>
                <w:sz w:val="24"/>
                <w:szCs w:val="24"/>
                <w:lang w:eastAsia="en-US"/>
              </w:rPr>
              <w:t>B1</w:t>
            </w:r>
          </w:p>
        </w:tc>
      </w:tr>
      <w:tr w:rsidR="00A62ACA" w:rsidRPr="00A62ACA" w14:paraId="15604D4A" w14:textId="77777777" w:rsidTr="00D5746A">
        <w:tc>
          <w:tcPr>
            <w:tcW w:w="6096" w:type="dxa"/>
            <w:vAlign w:val="center"/>
          </w:tcPr>
          <w:p w14:paraId="3D08F407" w14:textId="34D0CE53" w:rsidR="00A62ACA" w:rsidRPr="00F5129B" w:rsidRDefault="00D5746A" w:rsidP="00F5129B">
            <w:pPr>
              <w:widowControl/>
              <w:autoSpaceDE w:val="0"/>
              <w:autoSpaceDN w:val="0"/>
              <w:adjustRightInd w:val="0"/>
              <w:rPr>
                <w:rFonts w:eastAsiaTheme="minorHAnsi"/>
                <w:snapToGrid/>
                <w:color w:val="000000"/>
                <w:sz w:val="24"/>
                <w:szCs w:val="24"/>
                <w:lang w:eastAsia="en-US"/>
              </w:rPr>
            </w:pPr>
            <w:r w:rsidRPr="00D5746A">
              <w:rPr>
                <w:rFonts w:eastAsiaTheme="minorHAnsi"/>
                <w:snapToGrid/>
                <w:color w:val="000000"/>
                <w:sz w:val="24"/>
                <w:szCs w:val="24"/>
                <w:lang w:eastAsia="en-US"/>
              </w:rPr>
              <w:t xml:space="preserve">&gt; 0,30mm &lt;= 0,40mm </w:t>
            </w:r>
          </w:p>
        </w:tc>
        <w:tc>
          <w:tcPr>
            <w:tcW w:w="850" w:type="dxa"/>
            <w:vAlign w:val="center"/>
          </w:tcPr>
          <w:p w14:paraId="1B86971F" w14:textId="77777777" w:rsidR="00A62ACA" w:rsidRPr="00A62ACA" w:rsidRDefault="00A62ACA" w:rsidP="00D5746A">
            <w:pPr>
              <w:pStyle w:val="PargrafodaLista"/>
              <w:ind w:left="0"/>
              <w:jc w:val="center"/>
              <w:rPr>
                <w:rFonts w:asciiTheme="minorHAnsi" w:hAnsiTheme="minorHAnsi" w:cstheme="minorHAnsi"/>
                <w:sz w:val="24"/>
                <w:szCs w:val="24"/>
              </w:rPr>
            </w:pPr>
            <w:r w:rsidRPr="00A62ACA">
              <w:rPr>
                <w:rFonts w:asciiTheme="minorHAnsi" w:eastAsiaTheme="minorHAnsi" w:hAnsiTheme="minorHAnsi" w:cstheme="minorHAnsi"/>
                <w:snapToGrid/>
                <w:color w:val="000000"/>
                <w:sz w:val="24"/>
                <w:szCs w:val="24"/>
                <w:lang w:eastAsia="en-US"/>
              </w:rPr>
              <w:t>B2</w:t>
            </w:r>
          </w:p>
        </w:tc>
      </w:tr>
      <w:tr w:rsidR="00A62ACA" w:rsidRPr="00A62ACA" w14:paraId="4EE7BB6F" w14:textId="77777777" w:rsidTr="00D5746A">
        <w:tc>
          <w:tcPr>
            <w:tcW w:w="6096" w:type="dxa"/>
            <w:vAlign w:val="center"/>
          </w:tcPr>
          <w:p w14:paraId="2A81DF3C" w14:textId="067F621B" w:rsidR="00A62ACA" w:rsidRPr="00F5129B" w:rsidRDefault="00D5746A" w:rsidP="00F5129B">
            <w:pPr>
              <w:widowControl/>
              <w:autoSpaceDE w:val="0"/>
              <w:autoSpaceDN w:val="0"/>
              <w:adjustRightInd w:val="0"/>
              <w:rPr>
                <w:rFonts w:eastAsiaTheme="minorHAnsi"/>
                <w:snapToGrid/>
                <w:color w:val="000000"/>
                <w:sz w:val="24"/>
                <w:szCs w:val="24"/>
                <w:lang w:eastAsia="en-US"/>
              </w:rPr>
            </w:pPr>
            <w:r w:rsidRPr="00D5746A">
              <w:rPr>
                <w:rFonts w:eastAsiaTheme="minorHAnsi"/>
                <w:snapToGrid/>
                <w:color w:val="000000"/>
                <w:sz w:val="24"/>
                <w:szCs w:val="24"/>
                <w:lang w:eastAsia="en-US"/>
              </w:rPr>
              <w:t>&gt; 0,40mm &lt;= 0,50mm</w:t>
            </w:r>
          </w:p>
        </w:tc>
        <w:tc>
          <w:tcPr>
            <w:tcW w:w="850" w:type="dxa"/>
            <w:vAlign w:val="center"/>
          </w:tcPr>
          <w:p w14:paraId="535DC1FC" w14:textId="77777777" w:rsidR="00A62ACA" w:rsidRPr="00A62ACA" w:rsidRDefault="00A62ACA" w:rsidP="00D5746A">
            <w:pPr>
              <w:pStyle w:val="PargrafodaLista"/>
              <w:ind w:left="0"/>
              <w:jc w:val="center"/>
              <w:rPr>
                <w:rFonts w:asciiTheme="minorHAnsi" w:eastAsiaTheme="minorHAnsi" w:hAnsiTheme="minorHAnsi" w:cstheme="minorHAnsi"/>
                <w:snapToGrid/>
                <w:color w:val="000000"/>
                <w:sz w:val="24"/>
                <w:szCs w:val="24"/>
                <w:lang w:eastAsia="en-US"/>
              </w:rPr>
            </w:pPr>
            <w:r w:rsidRPr="00A62ACA">
              <w:rPr>
                <w:rFonts w:asciiTheme="minorHAnsi" w:eastAsiaTheme="minorHAnsi" w:hAnsiTheme="minorHAnsi" w:cstheme="minorHAnsi"/>
                <w:snapToGrid/>
                <w:color w:val="000000"/>
                <w:sz w:val="24"/>
                <w:szCs w:val="24"/>
                <w:lang w:eastAsia="en-US"/>
              </w:rPr>
              <w:t>B3</w:t>
            </w:r>
          </w:p>
        </w:tc>
      </w:tr>
      <w:tr w:rsidR="00A62ACA" w:rsidRPr="00A62ACA" w14:paraId="5C169A5F" w14:textId="77777777" w:rsidTr="00D5746A">
        <w:tc>
          <w:tcPr>
            <w:tcW w:w="6096" w:type="dxa"/>
            <w:vAlign w:val="center"/>
          </w:tcPr>
          <w:p w14:paraId="2B0E77D4" w14:textId="0EDB0B74" w:rsidR="00A62ACA" w:rsidRPr="00F5129B" w:rsidRDefault="00F5129B" w:rsidP="00F5129B">
            <w:pPr>
              <w:widowControl/>
              <w:autoSpaceDE w:val="0"/>
              <w:autoSpaceDN w:val="0"/>
              <w:adjustRightInd w:val="0"/>
              <w:rPr>
                <w:rFonts w:eastAsiaTheme="minorHAnsi"/>
                <w:snapToGrid/>
                <w:color w:val="000000"/>
                <w:sz w:val="24"/>
                <w:szCs w:val="24"/>
                <w:lang w:eastAsia="en-US"/>
              </w:rPr>
            </w:pPr>
            <w:r w:rsidRPr="00D5746A">
              <w:rPr>
                <w:rFonts w:eastAsiaTheme="minorHAnsi"/>
                <w:snapToGrid/>
                <w:color w:val="000000"/>
                <w:sz w:val="24"/>
                <w:szCs w:val="24"/>
                <w:lang w:eastAsia="en-US"/>
              </w:rPr>
              <w:t>&gt;</w:t>
            </w:r>
            <w:r>
              <w:rPr>
                <w:rFonts w:eastAsiaTheme="minorHAnsi"/>
                <w:snapToGrid/>
                <w:color w:val="000000"/>
                <w:sz w:val="24"/>
                <w:szCs w:val="24"/>
                <w:lang w:eastAsia="en-US"/>
              </w:rPr>
              <w:t xml:space="preserve"> </w:t>
            </w:r>
            <w:r w:rsidR="00D5746A" w:rsidRPr="00D5746A">
              <w:rPr>
                <w:rFonts w:eastAsiaTheme="minorHAnsi"/>
                <w:snapToGrid/>
                <w:color w:val="000000"/>
                <w:sz w:val="24"/>
                <w:szCs w:val="24"/>
                <w:lang w:eastAsia="en-US"/>
              </w:rPr>
              <w:t xml:space="preserve">0,50mm &lt;= 0,80mm </w:t>
            </w:r>
          </w:p>
        </w:tc>
        <w:tc>
          <w:tcPr>
            <w:tcW w:w="850" w:type="dxa"/>
            <w:vAlign w:val="center"/>
          </w:tcPr>
          <w:p w14:paraId="6517C612" w14:textId="77777777" w:rsidR="00A62ACA" w:rsidRPr="00A62ACA" w:rsidRDefault="00A62ACA" w:rsidP="00D5746A">
            <w:pPr>
              <w:pStyle w:val="PargrafodaLista"/>
              <w:ind w:left="0"/>
              <w:jc w:val="center"/>
              <w:rPr>
                <w:rFonts w:asciiTheme="minorHAnsi" w:eastAsiaTheme="minorHAnsi" w:hAnsiTheme="minorHAnsi" w:cstheme="minorHAnsi"/>
                <w:snapToGrid/>
                <w:color w:val="000000"/>
                <w:sz w:val="24"/>
                <w:szCs w:val="24"/>
                <w:lang w:eastAsia="en-US"/>
              </w:rPr>
            </w:pPr>
            <w:r w:rsidRPr="00A62ACA">
              <w:rPr>
                <w:rFonts w:asciiTheme="minorHAnsi" w:eastAsiaTheme="minorHAnsi" w:hAnsiTheme="minorHAnsi" w:cstheme="minorHAnsi"/>
                <w:snapToGrid/>
                <w:color w:val="000000"/>
                <w:sz w:val="24"/>
                <w:szCs w:val="24"/>
                <w:lang w:eastAsia="en-US"/>
              </w:rPr>
              <w:t>B4</w:t>
            </w:r>
          </w:p>
        </w:tc>
      </w:tr>
      <w:tr w:rsidR="00A62ACA" w:rsidRPr="00A62ACA" w14:paraId="1C762E14" w14:textId="77777777" w:rsidTr="00D5746A">
        <w:tc>
          <w:tcPr>
            <w:tcW w:w="6096" w:type="dxa"/>
            <w:vAlign w:val="center"/>
          </w:tcPr>
          <w:p w14:paraId="6A2D15B0" w14:textId="5CA7865D" w:rsidR="00A62ACA" w:rsidRPr="00D5746A" w:rsidRDefault="00D5746A" w:rsidP="00D5746A">
            <w:pPr>
              <w:widowControl/>
              <w:autoSpaceDE w:val="0"/>
              <w:autoSpaceDN w:val="0"/>
              <w:adjustRightInd w:val="0"/>
              <w:rPr>
                <w:rFonts w:eastAsiaTheme="minorHAnsi"/>
                <w:snapToGrid/>
                <w:color w:val="000000"/>
                <w:sz w:val="24"/>
                <w:szCs w:val="24"/>
                <w:lang w:eastAsia="en-US"/>
              </w:rPr>
            </w:pPr>
            <w:r w:rsidRPr="00D5746A">
              <w:rPr>
                <w:rFonts w:eastAsiaTheme="minorHAnsi"/>
                <w:snapToGrid/>
                <w:color w:val="000000"/>
                <w:sz w:val="24"/>
                <w:szCs w:val="24"/>
                <w:lang w:eastAsia="en-US"/>
              </w:rPr>
              <w:t xml:space="preserve">&gt; 0,80mm &lt;= 1,25mm </w:t>
            </w:r>
          </w:p>
        </w:tc>
        <w:tc>
          <w:tcPr>
            <w:tcW w:w="850" w:type="dxa"/>
            <w:vAlign w:val="center"/>
          </w:tcPr>
          <w:p w14:paraId="5EA5DF58" w14:textId="77777777" w:rsidR="00A62ACA" w:rsidRPr="00A62ACA" w:rsidRDefault="00A62ACA" w:rsidP="00D5746A">
            <w:pPr>
              <w:pStyle w:val="PargrafodaLista"/>
              <w:ind w:left="0"/>
              <w:jc w:val="center"/>
              <w:rPr>
                <w:rFonts w:asciiTheme="minorHAnsi" w:eastAsiaTheme="minorHAnsi" w:hAnsiTheme="minorHAnsi" w:cstheme="minorHAnsi"/>
                <w:snapToGrid/>
                <w:color w:val="000000"/>
                <w:sz w:val="24"/>
                <w:szCs w:val="24"/>
                <w:lang w:eastAsia="en-US"/>
              </w:rPr>
            </w:pPr>
            <w:r w:rsidRPr="00A62ACA">
              <w:rPr>
                <w:rFonts w:asciiTheme="minorHAnsi" w:eastAsiaTheme="minorHAnsi" w:hAnsiTheme="minorHAnsi" w:cstheme="minorHAnsi"/>
                <w:snapToGrid/>
                <w:color w:val="000000"/>
                <w:sz w:val="24"/>
                <w:szCs w:val="24"/>
                <w:lang w:eastAsia="en-US"/>
              </w:rPr>
              <w:t>B5</w:t>
            </w:r>
          </w:p>
        </w:tc>
      </w:tr>
      <w:tr w:rsidR="00D5746A" w:rsidRPr="00A62ACA" w14:paraId="55DCC636" w14:textId="77777777" w:rsidTr="00D5746A">
        <w:tc>
          <w:tcPr>
            <w:tcW w:w="6096" w:type="dxa"/>
            <w:vAlign w:val="center"/>
          </w:tcPr>
          <w:p w14:paraId="4FDC5483" w14:textId="2DDB99C9" w:rsidR="00D5746A" w:rsidRPr="00D5746A" w:rsidRDefault="00D5746A" w:rsidP="00D5746A">
            <w:pPr>
              <w:widowControl/>
              <w:autoSpaceDE w:val="0"/>
              <w:autoSpaceDN w:val="0"/>
              <w:adjustRightInd w:val="0"/>
              <w:rPr>
                <w:rFonts w:eastAsiaTheme="minorHAnsi"/>
                <w:snapToGrid/>
                <w:color w:val="000000"/>
                <w:sz w:val="24"/>
                <w:szCs w:val="24"/>
                <w:lang w:eastAsia="en-US"/>
              </w:rPr>
            </w:pPr>
            <w:r w:rsidRPr="00D5746A">
              <w:rPr>
                <w:rFonts w:eastAsiaTheme="minorHAnsi"/>
                <w:snapToGrid/>
                <w:color w:val="000000"/>
                <w:sz w:val="24"/>
                <w:szCs w:val="24"/>
                <w:lang w:eastAsia="en-US"/>
              </w:rPr>
              <w:t xml:space="preserve">&gt; 1,25mm &lt;= 1,55mm </w:t>
            </w:r>
          </w:p>
        </w:tc>
        <w:tc>
          <w:tcPr>
            <w:tcW w:w="850" w:type="dxa"/>
            <w:vAlign w:val="center"/>
          </w:tcPr>
          <w:p w14:paraId="52A31801" w14:textId="4456A64B" w:rsidR="00D5746A" w:rsidRPr="00A62ACA" w:rsidRDefault="00D5746A" w:rsidP="00D5746A">
            <w:pPr>
              <w:pStyle w:val="PargrafodaLista"/>
              <w:ind w:left="0"/>
              <w:jc w:val="center"/>
              <w:rPr>
                <w:rFonts w:asciiTheme="minorHAnsi" w:eastAsiaTheme="minorHAnsi" w:hAnsiTheme="minorHAnsi" w:cstheme="minorHAnsi"/>
                <w:snapToGrid/>
                <w:color w:val="000000"/>
                <w:sz w:val="24"/>
                <w:szCs w:val="24"/>
                <w:lang w:eastAsia="en-US"/>
              </w:rPr>
            </w:pPr>
            <w:r>
              <w:rPr>
                <w:rFonts w:asciiTheme="minorHAnsi" w:eastAsiaTheme="minorHAnsi" w:hAnsiTheme="minorHAnsi" w:cstheme="minorHAnsi"/>
                <w:snapToGrid/>
                <w:color w:val="000000"/>
                <w:sz w:val="24"/>
                <w:szCs w:val="24"/>
                <w:lang w:eastAsia="en-US"/>
              </w:rPr>
              <w:t>B6</w:t>
            </w:r>
          </w:p>
        </w:tc>
      </w:tr>
      <w:tr w:rsidR="00D5746A" w:rsidRPr="00A62ACA" w14:paraId="3C038CA6" w14:textId="77777777" w:rsidTr="00D5746A">
        <w:tc>
          <w:tcPr>
            <w:tcW w:w="6096" w:type="dxa"/>
            <w:vAlign w:val="center"/>
          </w:tcPr>
          <w:p w14:paraId="1F000A89" w14:textId="61BD1500" w:rsidR="00D5746A" w:rsidRPr="00D5746A" w:rsidRDefault="00D5746A" w:rsidP="00D5746A">
            <w:pPr>
              <w:widowControl/>
              <w:autoSpaceDE w:val="0"/>
              <w:autoSpaceDN w:val="0"/>
              <w:adjustRightInd w:val="0"/>
              <w:rPr>
                <w:rFonts w:eastAsiaTheme="minorHAnsi"/>
                <w:snapToGrid/>
                <w:color w:val="000000"/>
                <w:sz w:val="24"/>
                <w:szCs w:val="24"/>
                <w:lang w:eastAsia="en-US"/>
              </w:rPr>
            </w:pPr>
            <w:r w:rsidRPr="00D5746A">
              <w:rPr>
                <w:rFonts w:eastAsiaTheme="minorHAnsi"/>
                <w:snapToGrid/>
                <w:color w:val="000000"/>
                <w:sz w:val="24"/>
                <w:szCs w:val="24"/>
                <w:lang w:eastAsia="en-US"/>
              </w:rPr>
              <w:t xml:space="preserve">&gt; 1,55mm </w:t>
            </w:r>
          </w:p>
        </w:tc>
        <w:tc>
          <w:tcPr>
            <w:tcW w:w="850" w:type="dxa"/>
            <w:vAlign w:val="center"/>
          </w:tcPr>
          <w:p w14:paraId="5FA0EF27" w14:textId="7F1062D6" w:rsidR="00D5746A" w:rsidRPr="00A62ACA" w:rsidRDefault="00D5746A" w:rsidP="00D5746A">
            <w:pPr>
              <w:pStyle w:val="PargrafodaLista"/>
              <w:ind w:left="0"/>
              <w:jc w:val="center"/>
              <w:rPr>
                <w:rFonts w:asciiTheme="minorHAnsi" w:eastAsiaTheme="minorHAnsi" w:hAnsiTheme="minorHAnsi" w:cstheme="minorHAnsi"/>
                <w:snapToGrid/>
                <w:color w:val="000000"/>
                <w:sz w:val="24"/>
                <w:szCs w:val="24"/>
                <w:lang w:eastAsia="en-US"/>
              </w:rPr>
            </w:pPr>
            <w:r>
              <w:rPr>
                <w:rFonts w:asciiTheme="minorHAnsi" w:eastAsiaTheme="minorHAnsi" w:hAnsiTheme="minorHAnsi" w:cstheme="minorHAnsi"/>
                <w:snapToGrid/>
                <w:color w:val="000000"/>
                <w:sz w:val="24"/>
                <w:szCs w:val="24"/>
                <w:lang w:eastAsia="en-US"/>
              </w:rPr>
              <w:t>B7</w:t>
            </w:r>
          </w:p>
        </w:tc>
      </w:tr>
    </w:tbl>
    <w:p w14:paraId="7CD27972" w14:textId="77777777" w:rsidR="00A62ACA" w:rsidRPr="00A62ACA" w:rsidRDefault="00A62ACA" w:rsidP="00A62ACA">
      <w:pPr>
        <w:pStyle w:val="PargrafodaLista"/>
        <w:ind w:left="0"/>
        <w:jc w:val="both"/>
        <w:rPr>
          <w:rFonts w:asciiTheme="minorHAnsi" w:hAnsiTheme="minorHAnsi" w:cstheme="minorHAnsi"/>
          <w:sz w:val="24"/>
          <w:szCs w:val="24"/>
        </w:rPr>
      </w:pPr>
    </w:p>
    <w:tbl>
      <w:tblPr>
        <w:tblStyle w:val="Tabelacomgrade"/>
        <w:tblW w:w="0" w:type="auto"/>
        <w:tblInd w:w="392" w:type="dxa"/>
        <w:tblLook w:val="04A0" w:firstRow="1" w:lastRow="0" w:firstColumn="1" w:lastColumn="0" w:noHBand="0" w:noVBand="1"/>
      </w:tblPr>
      <w:tblGrid>
        <w:gridCol w:w="6089"/>
        <w:gridCol w:w="857"/>
      </w:tblGrid>
      <w:tr w:rsidR="00A62ACA" w:rsidRPr="00A62ACA" w14:paraId="44347466" w14:textId="77777777" w:rsidTr="00D5746A">
        <w:tc>
          <w:tcPr>
            <w:tcW w:w="6089" w:type="dxa"/>
            <w:vAlign w:val="center"/>
          </w:tcPr>
          <w:p w14:paraId="318A15DB" w14:textId="77777777" w:rsidR="00A62ACA" w:rsidRPr="00A62ACA" w:rsidRDefault="00A62ACA" w:rsidP="00D5746A">
            <w:pPr>
              <w:pStyle w:val="PargrafodaLista"/>
              <w:ind w:left="0"/>
              <w:rPr>
                <w:rFonts w:asciiTheme="minorHAnsi" w:eastAsiaTheme="minorHAnsi" w:hAnsiTheme="minorHAnsi" w:cstheme="minorHAnsi"/>
                <w:b/>
                <w:bCs/>
                <w:snapToGrid/>
                <w:color w:val="000000"/>
                <w:sz w:val="24"/>
                <w:szCs w:val="24"/>
                <w:lang w:eastAsia="en-US"/>
              </w:rPr>
            </w:pPr>
            <w:r w:rsidRPr="00A62ACA">
              <w:rPr>
                <w:rFonts w:asciiTheme="minorHAnsi" w:hAnsiTheme="minorHAnsi" w:cstheme="minorHAnsi"/>
                <w:b/>
                <w:bCs/>
                <w:sz w:val="24"/>
                <w:szCs w:val="24"/>
              </w:rPr>
              <w:t>Característica 3: quanto à largura</w:t>
            </w:r>
          </w:p>
        </w:tc>
        <w:tc>
          <w:tcPr>
            <w:tcW w:w="857" w:type="dxa"/>
            <w:vAlign w:val="center"/>
          </w:tcPr>
          <w:p w14:paraId="19754DC0" w14:textId="77777777" w:rsidR="00A62ACA" w:rsidRPr="00A62ACA" w:rsidRDefault="00A62ACA" w:rsidP="00D5746A">
            <w:pPr>
              <w:pStyle w:val="PargrafodaLista"/>
              <w:ind w:left="0"/>
              <w:jc w:val="center"/>
              <w:rPr>
                <w:rFonts w:asciiTheme="minorHAnsi" w:eastAsiaTheme="minorHAnsi" w:hAnsiTheme="minorHAnsi" w:cstheme="minorHAnsi"/>
                <w:b/>
                <w:bCs/>
                <w:snapToGrid/>
                <w:color w:val="000000"/>
                <w:sz w:val="24"/>
                <w:szCs w:val="24"/>
                <w:lang w:eastAsia="en-US"/>
              </w:rPr>
            </w:pPr>
            <w:r w:rsidRPr="00A62ACA">
              <w:rPr>
                <w:rFonts w:asciiTheme="minorHAnsi" w:eastAsiaTheme="minorHAnsi" w:hAnsiTheme="minorHAnsi" w:cstheme="minorHAnsi"/>
                <w:b/>
                <w:bCs/>
                <w:snapToGrid/>
                <w:color w:val="000000"/>
                <w:sz w:val="24"/>
                <w:szCs w:val="24"/>
                <w:lang w:eastAsia="en-US"/>
              </w:rPr>
              <w:t>CODIP</w:t>
            </w:r>
          </w:p>
        </w:tc>
      </w:tr>
      <w:tr w:rsidR="00A62ACA" w:rsidRPr="00A62ACA" w14:paraId="61E3DC9D" w14:textId="77777777" w:rsidTr="00D5746A">
        <w:tc>
          <w:tcPr>
            <w:tcW w:w="6089" w:type="dxa"/>
            <w:vAlign w:val="center"/>
          </w:tcPr>
          <w:p w14:paraId="2B6248FE" w14:textId="47DD7407" w:rsidR="00A62ACA" w:rsidRPr="00F5129B" w:rsidRDefault="00D5746A" w:rsidP="00F5129B">
            <w:pPr>
              <w:widowControl/>
              <w:autoSpaceDE w:val="0"/>
              <w:autoSpaceDN w:val="0"/>
              <w:adjustRightInd w:val="0"/>
              <w:rPr>
                <w:rFonts w:eastAsiaTheme="minorHAnsi"/>
                <w:snapToGrid/>
                <w:color w:val="000000"/>
                <w:sz w:val="24"/>
                <w:szCs w:val="24"/>
                <w:lang w:eastAsia="en-US"/>
              </w:rPr>
            </w:pPr>
            <w:r w:rsidRPr="00D5746A">
              <w:rPr>
                <w:rFonts w:eastAsiaTheme="minorHAnsi"/>
                <w:snapToGrid/>
                <w:color w:val="000000"/>
                <w:sz w:val="24"/>
                <w:szCs w:val="24"/>
                <w:lang w:eastAsia="en-US"/>
              </w:rPr>
              <w:t xml:space="preserve">&lt;600m </w:t>
            </w:r>
          </w:p>
        </w:tc>
        <w:tc>
          <w:tcPr>
            <w:tcW w:w="857" w:type="dxa"/>
            <w:vAlign w:val="center"/>
          </w:tcPr>
          <w:p w14:paraId="74970D3D" w14:textId="77777777" w:rsidR="00A62ACA" w:rsidRPr="00A62ACA" w:rsidRDefault="00A62ACA" w:rsidP="00D5746A">
            <w:pPr>
              <w:pStyle w:val="PargrafodaLista"/>
              <w:ind w:left="0"/>
              <w:jc w:val="center"/>
              <w:rPr>
                <w:rFonts w:asciiTheme="minorHAnsi" w:hAnsiTheme="minorHAnsi" w:cstheme="minorHAnsi"/>
                <w:sz w:val="24"/>
                <w:szCs w:val="24"/>
              </w:rPr>
            </w:pPr>
            <w:r w:rsidRPr="00A62ACA">
              <w:rPr>
                <w:rFonts w:asciiTheme="minorHAnsi" w:eastAsiaTheme="minorHAnsi" w:hAnsiTheme="minorHAnsi" w:cstheme="minorHAnsi"/>
                <w:snapToGrid/>
                <w:color w:val="000000"/>
                <w:sz w:val="24"/>
                <w:szCs w:val="24"/>
                <w:lang w:eastAsia="en-US"/>
              </w:rPr>
              <w:t>C1</w:t>
            </w:r>
          </w:p>
        </w:tc>
      </w:tr>
      <w:tr w:rsidR="00A62ACA" w:rsidRPr="00A62ACA" w14:paraId="61837E47" w14:textId="77777777" w:rsidTr="00D5746A">
        <w:tc>
          <w:tcPr>
            <w:tcW w:w="6089" w:type="dxa"/>
            <w:vAlign w:val="center"/>
          </w:tcPr>
          <w:p w14:paraId="7D934BD2" w14:textId="15B9037E" w:rsidR="00A62ACA" w:rsidRPr="00F5129B" w:rsidRDefault="00D5746A" w:rsidP="00F5129B">
            <w:pPr>
              <w:widowControl/>
              <w:autoSpaceDE w:val="0"/>
              <w:autoSpaceDN w:val="0"/>
              <w:adjustRightInd w:val="0"/>
              <w:rPr>
                <w:rFonts w:eastAsiaTheme="minorHAnsi"/>
                <w:snapToGrid/>
                <w:color w:val="000000"/>
                <w:sz w:val="24"/>
                <w:szCs w:val="24"/>
                <w:lang w:eastAsia="en-US"/>
              </w:rPr>
            </w:pPr>
            <w:r w:rsidRPr="00D5746A">
              <w:rPr>
                <w:rFonts w:eastAsiaTheme="minorHAnsi"/>
                <w:snapToGrid/>
                <w:color w:val="000000"/>
                <w:sz w:val="24"/>
                <w:szCs w:val="24"/>
                <w:lang w:eastAsia="en-US"/>
              </w:rPr>
              <w:t xml:space="preserve">&gt;= 600mm &lt;=1000mm </w:t>
            </w:r>
          </w:p>
        </w:tc>
        <w:tc>
          <w:tcPr>
            <w:tcW w:w="857" w:type="dxa"/>
            <w:vAlign w:val="center"/>
          </w:tcPr>
          <w:p w14:paraId="16D0C0DC" w14:textId="77777777" w:rsidR="00A62ACA" w:rsidRPr="00A62ACA" w:rsidRDefault="00A62ACA" w:rsidP="00D5746A">
            <w:pPr>
              <w:pStyle w:val="PargrafodaLista"/>
              <w:ind w:left="0"/>
              <w:jc w:val="center"/>
              <w:rPr>
                <w:rFonts w:asciiTheme="minorHAnsi" w:hAnsiTheme="minorHAnsi" w:cstheme="minorHAnsi"/>
                <w:sz w:val="24"/>
                <w:szCs w:val="24"/>
              </w:rPr>
            </w:pPr>
            <w:r w:rsidRPr="00A62ACA">
              <w:rPr>
                <w:rFonts w:asciiTheme="minorHAnsi" w:eastAsiaTheme="minorHAnsi" w:hAnsiTheme="minorHAnsi" w:cstheme="minorHAnsi"/>
                <w:snapToGrid/>
                <w:color w:val="000000"/>
                <w:sz w:val="24"/>
                <w:szCs w:val="24"/>
                <w:lang w:eastAsia="en-US"/>
              </w:rPr>
              <w:t>C2</w:t>
            </w:r>
          </w:p>
        </w:tc>
      </w:tr>
      <w:tr w:rsidR="00D5746A" w:rsidRPr="00A62ACA" w14:paraId="5EC6CEB5" w14:textId="77777777" w:rsidTr="00D5746A">
        <w:tc>
          <w:tcPr>
            <w:tcW w:w="6089" w:type="dxa"/>
            <w:vAlign w:val="center"/>
          </w:tcPr>
          <w:p w14:paraId="312758E9" w14:textId="47494A88" w:rsidR="00D5746A" w:rsidRPr="00D5746A" w:rsidRDefault="00D5746A" w:rsidP="00D5746A">
            <w:pPr>
              <w:widowControl/>
              <w:autoSpaceDE w:val="0"/>
              <w:autoSpaceDN w:val="0"/>
              <w:adjustRightInd w:val="0"/>
              <w:rPr>
                <w:rFonts w:eastAsiaTheme="minorHAnsi"/>
                <w:snapToGrid/>
                <w:color w:val="000000"/>
                <w:sz w:val="24"/>
                <w:szCs w:val="24"/>
                <w:lang w:eastAsia="en-US"/>
              </w:rPr>
            </w:pPr>
            <w:r w:rsidRPr="00D5746A">
              <w:rPr>
                <w:rFonts w:eastAsiaTheme="minorHAnsi"/>
                <w:snapToGrid/>
                <w:color w:val="000000"/>
                <w:sz w:val="24"/>
                <w:szCs w:val="24"/>
                <w:lang w:eastAsia="en-US"/>
              </w:rPr>
              <w:t>&gt; 1000mm &lt; = 1300mm</w:t>
            </w:r>
          </w:p>
        </w:tc>
        <w:tc>
          <w:tcPr>
            <w:tcW w:w="857" w:type="dxa"/>
            <w:vAlign w:val="center"/>
          </w:tcPr>
          <w:p w14:paraId="4D8ABECE" w14:textId="4D95804F" w:rsidR="00D5746A" w:rsidRPr="00A62ACA" w:rsidRDefault="00D5746A" w:rsidP="00D5746A">
            <w:pPr>
              <w:pStyle w:val="PargrafodaLista"/>
              <w:ind w:left="0"/>
              <w:jc w:val="center"/>
              <w:rPr>
                <w:rFonts w:asciiTheme="minorHAnsi" w:eastAsiaTheme="minorHAnsi" w:hAnsiTheme="minorHAnsi" w:cstheme="minorHAnsi"/>
                <w:snapToGrid/>
                <w:color w:val="000000"/>
                <w:sz w:val="24"/>
                <w:szCs w:val="24"/>
                <w:lang w:eastAsia="en-US"/>
              </w:rPr>
            </w:pPr>
            <w:r>
              <w:rPr>
                <w:rFonts w:asciiTheme="minorHAnsi" w:eastAsiaTheme="minorHAnsi" w:hAnsiTheme="minorHAnsi" w:cstheme="minorHAnsi"/>
                <w:snapToGrid/>
                <w:color w:val="000000"/>
                <w:sz w:val="24"/>
                <w:szCs w:val="24"/>
                <w:lang w:eastAsia="en-US"/>
              </w:rPr>
              <w:t>C3</w:t>
            </w:r>
          </w:p>
        </w:tc>
      </w:tr>
      <w:tr w:rsidR="00D5746A" w:rsidRPr="00A62ACA" w14:paraId="687F15F0" w14:textId="77777777" w:rsidTr="00D5746A">
        <w:tc>
          <w:tcPr>
            <w:tcW w:w="6089" w:type="dxa"/>
            <w:vAlign w:val="center"/>
          </w:tcPr>
          <w:p w14:paraId="36F7E8EC" w14:textId="4E87B576" w:rsidR="00D5746A" w:rsidRPr="00D5746A" w:rsidRDefault="00D5746A" w:rsidP="00D5746A">
            <w:pPr>
              <w:widowControl/>
              <w:autoSpaceDE w:val="0"/>
              <w:autoSpaceDN w:val="0"/>
              <w:adjustRightInd w:val="0"/>
              <w:rPr>
                <w:rFonts w:eastAsiaTheme="minorHAnsi"/>
                <w:snapToGrid/>
                <w:color w:val="000000"/>
                <w:sz w:val="24"/>
                <w:szCs w:val="24"/>
                <w:lang w:eastAsia="en-US"/>
              </w:rPr>
            </w:pPr>
            <w:r w:rsidRPr="00D5746A">
              <w:rPr>
                <w:rFonts w:eastAsiaTheme="minorHAnsi"/>
                <w:snapToGrid/>
                <w:color w:val="000000"/>
                <w:sz w:val="24"/>
                <w:szCs w:val="24"/>
                <w:lang w:eastAsia="en-US"/>
              </w:rPr>
              <w:t xml:space="preserve">&gt;1300mm </w:t>
            </w:r>
          </w:p>
        </w:tc>
        <w:tc>
          <w:tcPr>
            <w:tcW w:w="857" w:type="dxa"/>
            <w:vAlign w:val="center"/>
          </w:tcPr>
          <w:p w14:paraId="5FAF7096" w14:textId="65E19DE6" w:rsidR="00D5746A" w:rsidRPr="00A62ACA" w:rsidRDefault="00D5746A" w:rsidP="00D5746A">
            <w:pPr>
              <w:pStyle w:val="PargrafodaLista"/>
              <w:ind w:left="0"/>
              <w:jc w:val="center"/>
              <w:rPr>
                <w:rFonts w:asciiTheme="minorHAnsi" w:eastAsiaTheme="minorHAnsi" w:hAnsiTheme="minorHAnsi" w:cstheme="minorHAnsi"/>
                <w:snapToGrid/>
                <w:color w:val="000000"/>
                <w:sz w:val="24"/>
                <w:szCs w:val="24"/>
                <w:lang w:eastAsia="en-US"/>
              </w:rPr>
            </w:pPr>
            <w:r>
              <w:rPr>
                <w:rFonts w:asciiTheme="minorHAnsi" w:eastAsiaTheme="minorHAnsi" w:hAnsiTheme="minorHAnsi" w:cstheme="minorHAnsi"/>
                <w:snapToGrid/>
                <w:color w:val="000000"/>
                <w:sz w:val="24"/>
                <w:szCs w:val="24"/>
                <w:lang w:eastAsia="en-US"/>
              </w:rPr>
              <w:t>C4</w:t>
            </w:r>
          </w:p>
        </w:tc>
      </w:tr>
    </w:tbl>
    <w:p w14:paraId="0C905924" w14:textId="77777777" w:rsidR="00A62ACA" w:rsidRPr="00A62ACA" w:rsidRDefault="00A62ACA" w:rsidP="00A62ACA">
      <w:pPr>
        <w:pStyle w:val="PargrafodaLista"/>
        <w:ind w:left="0"/>
        <w:jc w:val="both"/>
        <w:rPr>
          <w:rFonts w:asciiTheme="minorHAnsi" w:hAnsiTheme="minorHAnsi" w:cstheme="minorHAnsi"/>
          <w:sz w:val="24"/>
          <w:szCs w:val="24"/>
        </w:rPr>
      </w:pPr>
    </w:p>
    <w:tbl>
      <w:tblPr>
        <w:tblStyle w:val="Tabelacomgrade"/>
        <w:tblW w:w="0" w:type="auto"/>
        <w:tblInd w:w="392" w:type="dxa"/>
        <w:tblLayout w:type="fixed"/>
        <w:tblLook w:val="04A0" w:firstRow="1" w:lastRow="0" w:firstColumn="1" w:lastColumn="0" w:noHBand="0" w:noVBand="1"/>
      </w:tblPr>
      <w:tblGrid>
        <w:gridCol w:w="6096"/>
        <w:gridCol w:w="850"/>
      </w:tblGrid>
      <w:tr w:rsidR="00A62ACA" w:rsidRPr="00A62ACA" w14:paraId="52E907F5" w14:textId="77777777" w:rsidTr="00D5746A">
        <w:tc>
          <w:tcPr>
            <w:tcW w:w="6096" w:type="dxa"/>
            <w:vAlign w:val="center"/>
          </w:tcPr>
          <w:p w14:paraId="18B86A69" w14:textId="77777777" w:rsidR="00A62ACA" w:rsidRPr="00A62ACA" w:rsidRDefault="00A62ACA" w:rsidP="00D5746A">
            <w:pPr>
              <w:pStyle w:val="PargrafodaLista"/>
              <w:ind w:left="0"/>
              <w:rPr>
                <w:rFonts w:asciiTheme="minorHAnsi" w:eastAsiaTheme="minorHAnsi" w:hAnsiTheme="minorHAnsi" w:cstheme="minorHAnsi"/>
                <w:b/>
                <w:bCs/>
                <w:snapToGrid/>
                <w:color w:val="000000"/>
                <w:sz w:val="24"/>
                <w:szCs w:val="24"/>
                <w:lang w:eastAsia="en-US"/>
              </w:rPr>
            </w:pPr>
            <w:r w:rsidRPr="00A62ACA">
              <w:rPr>
                <w:rFonts w:asciiTheme="minorHAnsi" w:hAnsiTheme="minorHAnsi" w:cstheme="minorHAnsi"/>
                <w:b/>
                <w:bCs/>
                <w:sz w:val="24"/>
                <w:szCs w:val="24"/>
              </w:rPr>
              <w:t>Característica 4: quanto à tinta</w:t>
            </w:r>
          </w:p>
        </w:tc>
        <w:tc>
          <w:tcPr>
            <w:tcW w:w="850" w:type="dxa"/>
            <w:vAlign w:val="center"/>
          </w:tcPr>
          <w:p w14:paraId="75D6F7B0" w14:textId="77777777" w:rsidR="00A62ACA" w:rsidRPr="00A62ACA" w:rsidRDefault="00A62ACA" w:rsidP="00D5746A">
            <w:pPr>
              <w:pStyle w:val="PargrafodaLista"/>
              <w:ind w:left="0"/>
              <w:jc w:val="center"/>
              <w:rPr>
                <w:rFonts w:asciiTheme="minorHAnsi" w:eastAsiaTheme="minorHAnsi" w:hAnsiTheme="minorHAnsi" w:cstheme="minorHAnsi"/>
                <w:b/>
                <w:bCs/>
                <w:snapToGrid/>
                <w:color w:val="000000"/>
                <w:sz w:val="24"/>
                <w:szCs w:val="24"/>
                <w:lang w:eastAsia="en-US"/>
              </w:rPr>
            </w:pPr>
            <w:r w:rsidRPr="00A62ACA">
              <w:rPr>
                <w:rFonts w:asciiTheme="minorHAnsi" w:eastAsiaTheme="minorHAnsi" w:hAnsiTheme="minorHAnsi" w:cstheme="minorHAnsi"/>
                <w:b/>
                <w:bCs/>
                <w:snapToGrid/>
                <w:color w:val="000000"/>
                <w:sz w:val="24"/>
                <w:szCs w:val="24"/>
                <w:lang w:eastAsia="en-US"/>
              </w:rPr>
              <w:t>CODIP</w:t>
            </w:r>
          </w:p>
        </w:tc>
      </w:tr>
      <w:tr w:rsidR="00A62ACA" w:rsidRPr="00A62ACA" w14:paraId="42911949" w14:textId="77777777" w:rsidTr="00D5746A">
        <w:tc>
          <w:tcPr>
            <w:tcW w:w="6096" w:type="dxa"/>
            <w:vAlign w:val="center"/>
          </w:tcPr>
          <w:p w14:paraId="50E326EE" w14:textId="5841587F" w:rsidR="00A62ACA" w:rsidRPr="00D5746A" w:rsidRDefault="00D5746A" w:rsidP="00D5746A">
            <w:pPr>
              <w:widowControl/>
              <w:autoSpaceDE w:val="0"/>
              <w:autoSpaceDN w:val="0"/>
              <w:adjustRightInd w:val="0"/>
              <w:rPr>
                <w:rFonts w:eastAsiaTheme="minorHAnsi"/>
                <w:snapToGrid/>
                <w:color w:val="000000"/>
                <w:sz w:val="24"/>
                <w:szCs w:val="24"/>
                <w:lang w:eastAsia="en-US"/>
              </w:rPr>
            </w:pPr>
            <w:r w:rsidRPr="00D5746A">
              <w:rPr>
                <w:rFonts w:eastAsiaTheme="minorHAnsi"/>
                <w:snapToGrid/>
                <w:color w:val="000000"/>
                <w:sz w:val="24"/>
                <w:szCs w:val="24"/>
                <w:lang w:eastAsia="en-US"/>
              </w:rPr>
              <w:t>Em 1 Face</w:t>
            </w:r>
          </w:p>
        </w:tc>
        <w:tc>
          <w:tcPr>
            <w:tcW w:w="850" w:type="dxa"/>
            <w:vAlign w:val="center"/>
          </w:tcPr>
          <w:p w14:paraId="35596C00" w14:textId="77777777" w:rsidR="00A62ACA" w:rsidRPr="00A62ACA" w:rsidRDefault="00A62ACA" w:rsidP="00D5746A">
            <w:pPr>
              <w:pStyle w:val="PargrafodaLista"/>
              <w:ind w:left="0"/>
              <w:jc w:val="center"/>
              <w:rPr>
                <w:rFonts w:asciiTheme="minorHAnsi" w:hAnsiTheme="minorHAnsi" w:cstheme="minorHAnsi"/>
                <w:sz w:val="24"/>
                <w:szCs w:val="24"/>
              </w:rPr>
            </w:pPr>
            <w:r w:rsidRPr="00A62ACA">
              <w:rPr>
                <w:rFonts w:asciiTheme="minorHAnsi" w:eastAsiaTheme="minorHAnsi" w:hAnsiTheme="minorHAnsi" w:cstheme="minorHAnsi"/>
                <w:snapToGrid/>
                <w:color w:val="000000"/>
                <w:sz w:val="24"/>
                <w:szCs w:val="24"/>
                <w:lang w:eastAsia="en-US"/>
              </w:rPr>
              <w:t>D1</w:t>
            </w:r>
          </w:p>
        </w:tc>
      </w:tr>
      <w:tr w:rsidR="00A62ACA" w:rsidRPr="00A62ACA" w14:paraId="27FE0A21" w14:textId="77777777" w:rsidTr="00D5746A">
        <w:tc>
          <w:tcPr>
            <w:tcW w:w="6096" w:type="dxa"/>
            <w:vAlign w:val="center"/>
          </w:tcPr>
          <w:p w14:paraId="5383E4D4" w14:textId="6CAE5B4C" w:rsidR="00A62ACA" w:rsidRPr="00A62ACA" w:rsidRDefault="00D5746A" w:rsidP="00D5746A">
            <w:pPr>
              <w:pStyle w:val="PargrafodaLista"/>
              <w:ind w:left="0"/>
              <w:rPr>
                <w:rFonts w:asciiTheme="minorHAnsi" w:hAnsiTheme="minorHAnsi" w:cstheme="minorHAnsi"/>
                <w:sz w:val="24"/>
                <w:szCs w:val="24"/>
              </w:rPr>
            </w:pPr>
            <w:r>
              <w:rPr>
                <w:rFonts w:asciiTheme="minorHAnsi" w:hAnsiTheme="minorHAnsi" w:cstheme="minorHAnsi"/>
                <w:sz w:val="24"/>
                <w:szCs w:val="24"/>
              </w:rPr>
              <w:t>Em 2 Faces</w:t>
            </w:r>
          </w:p>
        </w:tc>
        <w:tc>
          <w:tcPr>
            <w:tcW w:w="850" w:type="dxa"/>
            <w:vAlign w:val="center"/>
          </w:tcPr>
          <w:p w14:paraId="05EE74A8" w14:textId="77777777" w:rsidR="00A62ACA" w:rsidRPr="00A62ACA" w:rsidRDefault="00A62ACA" w:rsidP="00D5746A">
            <w:pPr>
              <w:pStyle w:val="PargrafodaLista"/>
              <w:ind w:left="0"/>
              <w:jc w:val="center"/>
              <w:rPr>
                <w:rFonts w:asciiTheme="minorHAnsi" w:hAnsiTheme="minorHAnsi" w:cstheme="minorHAnsi"/>
                <w:sz w:val="24"/>
                <w:szCs w:val="24"/>
              </w:rPr>
            </w:pPr>
            <w:r w:rsidRPr="00A62ACA">
              <w:rPr>
                <w:rFonts w:asciiTheme="minorHAnsi" w:eastAsiaTheme="minorHAnsi" w:hAnsiTheme="minorHAnsi" w:cstheme="minorHAnsi"/>
                <w:snapToGrid/>
                <w:color w:val="000000"/>
                <w:sz w:val="24"/>
                <w:szCs w:val="24"/>
                <w:lang w:eastAsia="en-US"/>
              </w:rPr>
              <w:t>D2</w:t>
            </w:r>
          </w:p>
        </w:tc>
      </w:tr>
    </w:tbl>
    <w:p w14:paraId="57D75733" w14:textId="77777777" w:rsidR="00A62ACA" w:rsidRPr="00A62ACA" w:rsidRDefault="00A62ACA" w:rsidP="00A62ACA">
      <w:pPr>
        <w:pStyle w:val="PargrafodaLista"/>
        <w:ind w:left="0"/>
        <w:jc w:val="both"/>
        <w:rPr>
          <w:rFonts w:asciiTheme="minorHAnsi" w:hAnsiTheme="minorHAnsi" w:cstheme="minorHAnsi"/>
          <w:sz w:val="24"/>
          <w:szCs w:val="24"/>
        </w:rPr>
      </w:pPr>
    </w:p>
    <w:tbl>
      <w:tblPr>
        <w:tblStyle w:val="Tabelacomgrade"/>
        <w:tblW w:w="0" w:type="auto"/>
        <w:tblInd w:w="392" w:type="dxa"/>
        <w:tblLook w:val="04A0" w:firstRow="1" w:lastRow="0" w:firstColumn="1" w:lastColumn="0" w:noHBand="0" w:noVBand="1"/>
      </w:tblPr>
      <w:tblGrid>
        <w:gridCol w:w="6096"/>
        <w:gridCol w:w="850"/>
      </w:tblGrid>
      <w:tr w:rsidR="00A62ACA" w:rsidRPr="00A62ACA" w14:paraId="6CE56394" w14:textId="77777777" w:rsidTr="00D5746A">
        <w:tc>
          <w:tcPr>
            <w:tcW w:w="6096" w:type="dxa"/>
            <w:vAlign w:val="center"/>
          </w:tcPr>
          <w:p w14:paraId="7B3916BE" w14:textId="77777777" w:rsidR="00A62ACA" w:rsidRPr="00A62ACA" w:rsidRDefault="00A62ACA" w:rsidP="00D5746A">
            <w:pPr>
              <w:pStyle w:val="PargrafodaLista"/>
              <w:ind w:left="0"/>
              <w:rPr>
                <w:rFonts w:asciiTheme="minorHAnsi" w:eastAsiaTheme="minorHAnsi" w:hAnsiTheme="minorHAnsi" w:cstheme="minorHAnsi"/>
                <w:b/>
                <w:bCs/>
                <w:snapToGrid/>
                <w:color w:val="000000"/>
                <w:sz w:val="24"/>
                <w:szCs w:val="24"/>
                <w:lang w:eastAsia="en-US"/>
              </w:rPr>
            </w:pPr>
            <w:r w:rsidRPr="00A62ACA">
              <w:rPr>
                <w:rFonts w:asciiTheme="minorHAnsi" w:hAnsiTheme="minorHAnsi" w:cstheme="minorHAnsi"/>
                <w:b/>
                <w:bCs/>
                <w:sz w:val="24"/>
                <w:szCs w:val="24"/>
              </w:rPr>
              <w:t>Característica 5: quanto à camada de tinta 1ª face</w:t>
            </w:r>
          </w:p>
        </w:tc>
        <w:tc>
          <w:tcPr>
            <w:tcW w:w="850" w:type="dxa"/>
            <w:vAlign w:val="center"/>
          </w:tcPr>
          <w:p w14:paraId="582A6158" w14:textId="77777777" w:rsidR="00A62ACA" w:rsidRPr="00A62ACA" w:rsidRDefault="00A62ACA" w:rsidP="00D5746A">
            <w:pPr>
              <w:pStyle w:val="PargrafodaLista"/>
              <w:ind w:left="0"/>
              <w:jc w:val="center"/>
              <w:rPr>
                <w:rFonts w:asciiTheme="minorHAnsi" w:eastAsiaTheme="minorHAnsi" w:hAnsiTheme="minorHAnsi" w:cstheme="minorHAnsi"/>
                <w:b/>
                <w:bCs/>
                <w:snapToGrid/>
                <w:color w:val="000000"/>
                <w:sz w:val="24"/>
                <w:szCs w:val="24"/>
                <w:lang w:eastAsia="en-US"/>
              </w:rPr>
            </w:pPr>
            <w:r w:rsidRPr="00A62ACA">
              <w:rPr>
                <w:rFonts w:asciiTheme="minorHAnsi" w:eastAsiaTheme="minorHAnsi" w:hAnsiTheme="minorHAnsi" w:cstheme="minorHAnsi"/>
                <w:b/>
                <w:bCs/>
                <w:snapToGrid/>
                <w:color w:val="000000"/>
                <w:sz w:val="24"/>
                <w:szCs w:val="24"/>
                <w:lang w:eastAsia="en-US"/>
              </w:rPr>
              <w:t>CODIP</w:t>
            </w:r>
          </w:p>
        </w:tc>
      </w:tr>
      <w:tr w:rsidR="00A62ACA" w:rsidRPr="00A62ACA" w14:paraId="19146340" w14:textId="77777777" w:rsidTr="00D5746A">
        <w:tc>
          <w:tcPr>
            <w:tcW w:w="6096" w:type="dxa"/>
            <w:vAlign w:val="center"/>
          </w:tcPr>
          <w:p w14:paraId="372A1336" w14:textId="2606F62E" w:rsidR="00A62ACA" w:rsidRPr="00D5746A" w:rsidRDefault="00D5746A" w:rsidP="00D5746A">
            <w:pPr>
              <w:widowControl/>
              <w:autoSpaceDE w:val="0"/>
              <w:autoSpaceDN w:val="0"/>
              <w:adjustRightInd w:val="0"/>
              <w:rPr>
                <w:rFonts w:eastAsiaTheme="minorHAnsi"/>
                <w:snapToGrid/>
                <w:color w:val="000000"/>
                <w:sz w:val="24"/>
                <w:szCs w:val="24"/>
                <w:lang w:eastAsia="en-US"/>
              </w:rPr>
            </w:pPr>
            <w:r w:rsidRPr="00D5746A">
              <w:rPr>
                <w:rFonts w:eastAsiaTheme="minorHAnsi"/>
                <w:snapToGrid/>
                <w:color w:val="000000"/>
                <w:sz w:val="24"/>
                <w:szCs w:val="24"/>
                <w:lang w:eastAsia="en-US"/>
              </w:rPr>
              <w:t xml:space="preserve">Inferior a 15 </w:t>
            </w:r>
            <w:proofErr w:type="spellStart"/>
            <w:r w:rsidRPr="00D5746A">
              <w:rPr>
                <w:rFonts w:eastAsiaTheme="minorHAnsi"/>
                <w:snapToGrid/>
                <w:color w:val="000000"/>
                <w:sz w:val="24"/>
                <w:szCs w:val="24"/>
                <w:lang w:eastAsia="en-US"/>
              </w:rPr>
              <w:t>μm</w:t>
            </w:r>
            <w:proofErr w:type="spellEnd"/>
          </w:p>
        </w:tc>
        <w:tc>
          <w:tcPr>
            <w:tcW w:w="850" w:type="dxa"/>
            <w:vAlign w:val="center"/>
          </w:tcPr>
          <w:p w14:paraId="642FCE90" w14:textId="77777777" w:rsidR="00A62ACA" w:rsidRPr="00A62ACA" w:rsidRDefault="00A62ACA" w:rsidP="00D5746A">
            <w:pPr>
              <w:pStyle w:val="PargrafodaLista"/>
              <w:ind w:left="0"/>
              <w:jc w:val="center"/>
              <w:rPr>
                <w:rFonts w:asciiTheme="minorHAnsi" w:hAnsiTheme="minorHAnsi" w:cstheme="minorHAnsi"/>
                <w:sz w:val="24"/>
                <w:szCs w:val="24"/>
              </w:rPr>
            </w:pPr>
            <w:r w:rsidRPr="00A62ACA">
              <w:rPr>
                <w:rFonts w:asciiTheme="minorHAnsi" w:eastAsiaTheme="minorHAnsi" w:hAnsiTheme="minorHAnsi" w:cstheme="minorHAnsi"/>
                <w:snapToGrid/>
                <w:color w:val="000000"/>
                <w:sz w:val="24"/>
                <w:szCs w:val="24"/>
                <w:lang w:eastAsia="en-US"/>
              </w:rPr>
              <w:t>E1</w:t>
            </w:r>
          </w:p>
        </w:tc>
      </w:tr>
      <w:tr w:rsidR="00A62ACA" w:rsidRPr="00A62ACA" w14:paraId="01AC0C84" w14:textId="77777777" w:rsidTr="00D5746A">
        <w:tc>
          <w:tcPr>
            <w:tcW w:w="6096" w:type="dxa"/>
            <w:vAlign w:val="center"/>
          </w:tcPr>
          <w:p w14:paraId="3E30482C" w14:textId="6D8280CF" w:rsidR="00A62ACA" w:rsidRPr="00D5746A" w:rsidRDefault="00D5746A" w:rsidP="00D5746A">
            <w:pPr>
              <w:widowControl/>
              <w:autoSpaceDE w:val="0"/>
              <w:autoSpaceDN w:val="0"/>
              <w:adjustRightInd w:val="0"/>
              <w:rPr>
                <w:rFonts w:eastAsiaTheme="minorHAnsi"/>
                <w:snapToGrid/>
                <w:color w:val="000000"/>
                <w:sz w:val="24"/>
                <w:szCs w:val="24"/>
                <w:lang w:eastAsia="en-US"/>
              </w:rPr>
            </w:pPr>
            <w:r w:rsidRPr="00D5746A">
              <w:rPr>
                <w:rFonts w:eastAsiaTheme="minorHAnsi"/>
                <w:snapToGrid/>
                <w:color w:val="000000"/>
                <w:sz w:val="24"/>
                <w:szCs w:val="24"/>
                <w:lang w:eastAsia="en-US"/>
              </w:rPr>
              <w:t xml:space="preserve">Entre 15 e 28 </w:t>
            </w:r>
            <w:proofErr w:type="spellStart"/>
            <w:r w:rsidRPr="00D5746A">
              <w:rPr>
                <w:rFonts w:eastAsiaTheme="minorHAnsi"/>
                <w:snapToGrid/>
                <w:color w:val="000000"/>
                <w:sz w:val="24"/>
                <w:szCs w:val="24"/>
                <w:lang w:eastAsia="en-US"/>
              </w:rPr>
              <w:t>μm</w:t>
            </w:r>
            <w:proofErr w:type="spellEnd"/>
          </w:p>
        </w:tc>
        <w:tc>
          <w:tcPr>
            <w:tcW w:w="850" w:type="dxa"/>
            <w:vAlign w:val="center"/>
          </w:tcPr>
          <w:p w14:paraId="5D4D831E" w14:textId="77777777" w:rsidR="00A62ACA" w:rsidRPr="00A62ACA" w:rsidRDefault="00A62ACA" w:rsidP="00D5746A">
            <w:pPr>
              <w:pStyle w:val="PargrafodaLista"/>
              <w:ind w:left="0"/>
              <w:jc w:val="center"/>
              <w:rPr>
                <w:rFonts w:asciiTheme="minorHAnsi" w:hAnsiTheme="minorHAnsi" w:cstheme="minorHAnsi"/>
                <w:sz w:val="24"/>
                <w:szCs w:val="24"/>
              </w:rPr>
            </w:pPr>
            <w:r w:rsidRPr="00A62ACA">
              <w:rPr>
                <w:rFonts w:asciiTheme="minorHAnsi" w:eastAsiaTheme="minorHAnsi" w:hAnsiTheme="minorHAnsi" w:cstheme="minorHAnsi"/>
                <w:snapToGrid/>
                <w:color w:val="000000"/>
                <w:sz w:val="24"/>
                <w:szCs w:val="24"/>
                <w:lang w:eastAsia="en-US"/>
              </w:rPr>
              <w:t>E2</w:t>
            </w:r>
          </w:p>
        </w:tc>
      </w:tr>
      <w:tr w:rsidR="00D5746A" w:rsidRPr="00A62ACA" w14:paraId="2A1E7530" w14:textId="77777777" w:rsidTr="00D5746A">
        <w:tc>
          <w:tcPr>
            <w:tcW w:w="6096" w:type="dxa"/>
            <w:vAlign w:val="center"/>
          </w:tcPr>
          <w:p w14:paraId="25CDE202" w14:textId="2FCDCAA3" w:rsidR="00D5746A" w:rsidRPr="00D5746A" w:rsidRDefault="00D5746A" w:rsidP="00D5746A">
            <w:pPr>
              <w:widowControl/>
              <w:autoSpaceDE w:val="0"/>
              <w:autoSpaceDN w:val="0"/>
              <w:adjustRightInd w:val="0"/>
              <w:rPr>
                <w:rFonts w:eastAsiaTheme="minorHAnsi"/>
                <w:snapToGrid/>
                <w:color w:val="000000"/>
                <w:sz w:val="24"/>
                <w:szCs w:val="24"/>
                <w:lang w:eastAsia="en-US"/>
              </w:rPr>
            </w:pPr>
            <w:r w:rsidRPr="00D5746A">
              <w:rPr>
                <w:rFonts w:eastAsiaTheme="minorHAnsi"/>
                <w:snapToGrid/>
                <w:color w:val="000000"/>
                <w:sz w:val="24"/>
                <w:szCs w:val="24"/>
                <w:lang w:eastAsia="en-US"/>
              </w:rPr>
              <w:t xml:space="preserve">Superior a 28 </w:t>
            </w:r>
            <w:proofErr w:type="spellStart"/>
            <w:r w:rsidRPr="00D5746A">
              <w:rPr>
                <w:rFonts w:eastAsiaTheme="minorHAnsi"/>
                <w:snapToGrid/>
                <w:color w:val="000000"/>
                <w:sz w:val="24"/>
                <w:szCs w:val="24"/>
                <w:lang w:eastAsia="en-US"/>
              </w:rPr>
              <w:t>μm</w:t>
            </w:r>
            <w:proofErr w:type="spellEnd"/>
          </w:p>
        </w:tc>
        <w:tc>
          <w:tcPr>
            <w:tcW w:w="850" w:type="dxa"/>
            <w:vAlign w:val="center"/>
          </w:tcPr>
          <w:p w14:paraId="66641FA2" w14:textId="2D99E718" w:rsidR="00D5746A" w:rsidRPr="00A62ACA" w:rsidRDefault="00D5746A" w:rsidP="00D5746A">
            <w:pPr>
              <w:pStyle w:val="PargrafodaLista"/>
              <w:ind w:left="0"/>
              <w:jc w:val="center"/>
              <w:rPr>
                <w:rFonts w:asciiTheme="minorHAnsi" w:eastAsiaTheme="minorHAnsi" w:hAnsiTheme="minorHAnsi" w:cstheme="minorHAnsi"/>
                <w:snapToGrid/>
                <w:color w:val="000000"/>
                <w:sz w:val="24"/>
                <w:szCs w:val="24"/>
                <w:lang w:eastAsia="en-US"/>
              </w:rPr>
            </w:pPr>
            <w:r>
              <w:rPr>
                <w:rFonts w:asciiTheme="minorHAnsi" w:eastAsiaTheme="minorHAnsi" w:hAnsiTheme="minorHAnsi" w:cstheme="minorHAnsi"/>
                <w:snapToGrid/>
                <w:color w:val="000000"/>
                <w:sz w:val="24"/>
                <w:szCs w:val="24"/>
                <w:lang w:eastAsia="en-US"/>
              </w:rPr>
              <w:t>E3</w:t>
            </w:r>
          </w:p>
        </w:tc>
      </w:tr>
    </w:tbl>
    <w:p w14:paraId="4068C5AC" w14:textId="77777777" w:rsidR="00A62ACA" w:rsidRPr="00A62ACA" w:rsidRDefault="00A62ACA" w:rsidP="00A62ACA">
      <w:pPr>
        <w:pStyle w:val="PargrafodaLista"/>
        <w:ind w:left="0"/>
        <w:jc w:val="both"/>
        <w:rPr>
          <w:rFonts w:asciiTheme="minorHAnsi" w:hAnsiTheme="minorHAnsi" w:cstheme="minorHAnsi"/>
          <w:sz w:val="24"/>
          <w:szCs w:val="24"/>
        </w:rPr>
      </w:pPr>
    </w:p>
    <w:tbl>
      <w:tblPr>
        <w:tblStyle w:val="Tabelacomgrade"/>
        <w:tblW w:w="0" w:type="auto"/>
        <w:tblInd w:w="392" w:type="dxa"/>
        <w:tblLook w:val="04A0" w:firstRow="1" w:lastRow="0" w:firstColumn="1" w:lastColumn="0" w:noHBand="0" w:noVBand="1"/>
      </w:tblPr>
      <w:tblGrid>
        <w:gridCol w:w="6096"/>
        <w:gridCol w:w="850"/>
      </w:tblGrid>
      <w:tr w:rsidR="00A62ACA" w:rsidRPr="00A62ACA" w14:paraId="2DFD98FE" w14:textId="77777777" w:rsidTr="00D5746A">
        <w:tc>
          <w:tcPr>
            <w:tcW w:w="6096" w:type="dxa"/>
            <w:vAlign w:val="center"/>
          </w:tcPr>
          <w:p w14:paraId="0E74274A" w14:textId="77777777" w:rsidR="00A62ACA" w:rsidRPr="00A62ACA" w:rsidRDefault="00A62ACA" w:rsidP="00D5746A">
            <w:pPr>
              <w:pStyle w:val="PargrafodaLista"/>
              <w:ind w:left="0"/>
              <w:rPr>
                <w:rFonts w:asciiTheme="minorHAnsi" w:eastAsiaTheme="minorHAnsi" w:hAnsiTheme="minorHAnsi" w:cstheme="minorHAnsi"/>
                <w:b/>
                <w:bCs/>
                <w:snapToGrid/>
                <w:color w:val="000000"/>
                <w:sz w:val="24"/>
                <w:szCs w:val="24"/>
                <w:lang w:eastAsia="en-US"/>
              </w:rPr>
            </w:pPr>
            <w:bookmarkStart w:id="52" w:name="_Hlk141956045"/>
            <w:r w:rsidRPr="00A62ACA">
              <w:rPr>
                <w:rFonts w:asciiTheme="minorHAnsi" w:hAnsiTheme="minorHAnsi" w:cstheme="minorHAnsi"/>
                <w:b/>
                <w:bCs/>
                <w:sz w:val="24"/>
                <w:szCs w:val="24"/>
              </w:rPr>
              <w:t>Característica 6: quanto à camada de tinta 2ª face</w:t>
            </w:r>
          </w:p>
        </w:tc>
        <w:tc>
          <w:tcPr>
            <w:tcW w:w="850" w:type="dxa"/>
            <w:vAlign w:val="center"/>
          </w:tcPr>
          <w:p w14:paraId="1913F729" w14:textId="77777777" w:rsidR="00A62ACA" w:rsidRPr="00A62ACA" w:rsidRDefault="00A62ACA" w:rsidP="00D5746A">
            <w:pPr>
              <w:pStyle w:val="PargrafodaLista"/>
              <w:ind w:left="0"/>
              <w:jc w:val="center"/>
              <w:rPr>
                <w:rFonts w:asciiTheme="minorHAnsi" w:eastAsiaTheme="minorHAnsi" w:hAnsiTheme="minorHAnsi" w:cstheme="minorHAnsi"/>
                <w:b/>
                <w:bCs/>
                <w:snapToGrid/>
                <w:color w:val="000000"/>
                <w:sz w:val="24"/>
                <w:szCs w:val="24"/>
                <w:lang w:eastAsia="en-US"/>
              </w:rPr>
            </w:pPr>
            <w:r w:rsidRPr="00A62ACA">
              <w:rPr>
                <w:rFonts w:asciiTheme="minorHAnsi" w:eastAsiaTheme="minorHAnsi" w:hAnsiTheme="minorHAnsi" w:cstheme="minorHAnsi"/>
                <w:b/>
                <w:bCs/>
                <w:snapToGrid/>
                <w:color w:val="000000"/>
                <w:sz w:val="24"/>
                <w:szCs w:val="24"/>
                <w:lang w:eastAsia="en-US"/>
              </w:rPr>
              <w:t>CODIP</w:t>
            </w:r>
          </w:p>
        </w:tc>
      </w:tr>
      <w:tr w:rsidR="000D7C8C" w:rsidRPr="00A62ACA" w14:paraId="39EBD3AA" w14:textId="77777777" w:rsidTr="00D5746A">
        <w:tc>
          <w:tcPr>
            <w:tcW w:w="6096" w:type="dxa"/>
            <w:vAlign w:val="center"/>
          </w:tcPr>
          <w:p w14:paraId="74E30B7B" w14:textId="5A9AADB5" w:rsidR="000D7C8C" w:rsidRPr="00A62ACA" w:rsidRDefault="000D7C8C" w:rsidP="000D7C8C">
            <w:pPr>
              <w:pStyle w:val="PargrafodaLista"/>
              <w:ind w:left="0"/>
              <w:rPr>
                <w:rFonts w:asciiTheme="minorHAnsi" w:hAnsiTheme="minorHAnsi" w:cstheme="minorHAnsi"/>
                <w:sz w:val="24"/>
                <w:szCs w:val="24"/>
              </w:rPr>
            </w:pPr>
            <w:r w:rsidRPr="00D5746A">
              <w:rPr>
                <w:rFonts w:eastAsiaTheme="minorHAnsi"/>
                <w:snapToGrid/>
                <w:color w:val="000000"/>
                <w:sz w:val="24"/>
                <w:szCs w:val="24"/>
                <w:lang w:eastAsia="en-US"/>
              </w:rPr>
              <w:t xml:space="preserve">Inferior a 15 </w:t>
            </w:r>
            <w:proofErr w:type="spellStart"/>
            <w:r w:rsidRPr="00D5746A">
              <w:rPr>
                <w:rFonts w:eastAsiaTheme="minorHAnsi"/>
                <w:snapToGrid/>
                <w:color w:val="000000"/>
                <w:sz w:val="24"/>
                <w:szCs w:val="24"/>
                <w:lang w:eastAsia="en-US"/>
              </w:rPr>
              <w:t>μm</w:t>
            </w:r>
            <w:proofErr w:type="spellEnd"/>
          </w:p>
        </w:tc>
        <w:tc>
          <w:tcPr>
            <w:tcW w:w="850" w:type="dxa"/>
            <w:vAlign w:val="center"/>
          </w:tcPr>
          <w:p w14:paraId="453C6B43" w14:textId="77777777" w:rsidR="000D7C8C" w:rsidRPr="00A62ACA" w:rsidRDefault="000D7C8C" w:rsidP="000D7C8C">
            <w:pPr>
              <w:pStyle w:val="PargrafodaLista"/>
              <w:ind w:left="0"/>
              <w:jc w:val="center"/>
              <w:rPr>
                <w:rFonts w:asciiTheme="minorHAnsi" w:hAnsiTheme="minorHAnsi" w:cstheme="minorHAnsi"/>
                <w:sz w:val="24"/>
                <w:szCs w:val="24"/>
              </w:rPr>
            </w:pPr>
            <w:r w:rsidRPr="00A62ACA">
              <w:rPr>
                <w:rFonts w:asciiTheme="minorHAnsi" w:eastAsiaTheme="minorHAnsi" w:hAnsiTheme="minorHAnsi" w:cstheme="minorHAnsi"/>
                <w:snapToGrid/>
                <w:color w:val="000000"/>
                <w:sz w:val="24"/>
                <w:szCs w:val="24"/>
                <w:lang w:eastAsia="en-US"/>
              </w:rPr>
              <w:t>F1</w:t>
            </w:r>
          </w:p>
        </w:tc>
      </w:tr>
      <w:tr w:rsidR="000D7C8C" w:rsidRPr="00A62ACA" w14:paraId="04C2E81C" w14:textId="77777777" w:rsidTr="00D5746A">
        <w:tc>
          <w:tcPr>
            <w:tcW w:w="6096" w:type="dxa"/>
            <w:vAlign w:val="center"/>
          </w:tcPr>
          <w:p w14:paraId="2723F0EF" w14:textId="7B06ED6A" w:rsidR="000D7C8C" w:rsidRPr="00A62ACA" w:rsidRDefault="000D7C8C" w:rsidP="000D7C8C">
            <w:pPr>
              <w:pStyle w:val="PargrafodaLista"/>
              <w:ind w:left="0"/>
              <w:rPr>
                <w:rFonts w:asciiTheme="minorHAnsi" w:hAnsiTheme="minorHAnsi" w:cstheme="minorHAnsi"/>
                <w:sz w:val="24"/>
                <w:szCs w:val="24"/>
              </w:rPr>
            </w:pPr>
            <w:r w:rsidRPr="00D5746A">
              <w:rPr>
                <w:rFonts w:eastAsiaTheme="minorHAnsi"/>
                <w:snapToGrid/>
                <w:color w:val="000000"/>
                <w:sz w:val="24"/>
                <w:szCs w:val="24"/>
                <w:lang w:eastAsia="en-US"/>
              </w:rPr>
              <w:t xml:space="preserve">Entre 15 e 28 </w:t>
            </w:r>
            <w:proofErr w:type="spellStart"/>
            <w:r w:rsidRPr="00D5746A">
              <w:rPr>
                <w:rFonts w:eastAsiaTheme="minorHAnsi"/>
                <w:snapToGrid/>
                <w:color w:val="000000"/>
                <w:sz w:val="24"/>
                <w:szCs w:val="24"/>
                <w:lang w:eastAsia="en-US"/>
              </w:rPr>
              <w:t>μm</w:t>
            </w:r>
            <w:proofErr w:type="spellEnd"/>
          </w:p>
        </w:tc>
        <w:tc>
          <w:tcPr>
            <w:tcW w:w="850" w:type="dxa"/>
            <w:vAlign w:val="center"/>
          </w:tcPr>
          <w:p w14:paraId="28DEC1F0" w14:textId="77777777" w:rsidR="000D7C8C" w:rsidRPr="00A62ACA" w:rsidRDefault="000D7C8C" w:rsidP="000D7C8C">
            <w:pPr>
              <w:pStyle w:val="PargrafodaLista"/>
              <w:ind w:left="0"/>
              <w:jc w:val="center"/>
              <w:rPr>
                <w:rFonts w:asciiTheme="minorHAnsi" w:hAnsiTheme="minorHAnsi" w:cstheme="minorHAnsi"/>
                <w:sz w:val="24"/>
                <w:szCs w:val="24"/>
              </w:rPr>
            </w:pPr>
            <w:r w:rsidRPr="00A62ACA">
              <w:rPr>
                <w:rFonts w:asciiTheme="minorHAnsi" w:eastAsiaTheme="minorHAnsi" w:hAnsiTheme="minorHAnsi" w:cstheme="minorHAnsi"/>
                <w:snapToGrid/>
                <w:color w:val="000000"/>
                <w:sz w:val="24"/>
                <w:szCs w:val="24"/>
                <w:lang w:eastAsia="en-US"/>
              </w:rPr>
              <w:t>F2</w:t>
            </w:r>
          </w:p>
        </w:tc>
      </w:tr>
      <w:tr w:rsidR="00F5129B" w:rsidRPr="00A62ACA" w14:paraId="376CE83B" w14:textId="77777777" w:rsidTr="00D5746A">
        <w:tc>
          <w:tcPr>
            <w:tcW w:w="6096" w:type="dxa"/>
            <w:vAlign w:val="center"/>
          </w:tcPr>
          <w:p w14:paraId="4A402CEF" w14:textId="5EFF671E" w:rsidR="00F5129B" w:rsidRPr="00D5746A" w:rsidRDefault="00F5129B" w:rsidP="00F5129B">
            <w:pPr>
              <w:pStyle w:val="PargrafodaLista"/>
              <w:ind w:left="0"/>
              <w:rPr>
                <w:rFonts w:eastAsiaTheme="minorHAnsi"/>
                <w:snapToGrid/>
                <w:color w:val="000000"/>
                <w:sz w:val="24"/>
                <w:szCs w:val="24"/>
                <w:lang w:eastAsia="en-US"/>
              </w:rPr>
            </w:pPr>
            <w:r w:rsidRPr="00D5746A">
              <w:rPr>
                <w:rFonts w:eastAsiaTheme="minorHAnsi"/>
                <w:snapToGrid/>
                <w:color w:val="000000"/>
                <w:sz w:val="24"/>
                <w:szCs w:val="24"/>
                <w:lang w:eastAsia="en-US"/>
              </w:rPr>
              <w:t xml:space="preserve">Superior a 28 </w:t>
            </w:r>
            <w:proofErr w:type="spellStart"/>
            <w:r w:rsidRPr="00D5746A">
              <w:rPr>
                <w:rFonts w:eastAsiaTheme="minorHAnsi"/>
                <w:snapToGrid/>
                <w:color w:val="000000"/>
                <w:sz w:val="24"/>
                <w:szCs w:val="24"/>
                <w:lang w:eastAsia="en-US"/>
              </w:rPr>
              <w:t>μm</w:t>
            </w:r>
            <w:proofErr w:type="spellEnd"/>
          </w:p>
        </w:tc>
        <w:tc>
          <w:tcPr>
            <w:tcW w:w="850" w:type="dxa"/>
            <w:vAlign w:val="center"/>
          </w:tcPr>
          <w:p w14:paraId="1B08B0A2" w14:textId="0723C89D" w:rsidR="00F5129B" w:rsidRPr="00A62ACA" w:rsidRDefault="00F5129B" w:rsidP="00F5129B">
            <w:pPr>
              <w:pStyle w:val="PargrafodaLista"/>
              <w:ind w:left="0"/>
              <w:jc w:val="center"/>
              <w:rPr>
                <w:rFonts w:asciiTheme="minorHAnsi" w:eastAsiaTheme="minorHAnsi" w:hAnsiTheme="minorHAnsi" w:cstheme="minorHAnsi"/>
                <w:snapToGrid/>
                <w:color w:val="000000"/>
                <w:sz w:val="24"/>
                <w:szCs w:val="24"/>
                <w:lang w:eastAsia="en-US"/>
              </w:rPr>
            </w:pPr>
            <w:r>
              <w:rPr>
                <w:rFonts w:asciiTheme="minorHAnsi" w:eastAsiaTheme="minorHAnsi" w:hAnsiTheme="minorHAnsi" w:cstheme="minorHAnsi"/>
                <w:snapToGrid/>
                <w:color w:val="000000"/>
                <w:sz w:val="24"/>
                <w:szCs w:val="24"/>
                <w:lang w:eastAsia="en-US"/>
              </w:rPr>
              <w:t>F3</w:t>
            </w:r>
          </w:p>
        </w:tc>
      </w:tr>
      <w:tr w:rsidR="000D7C8C" w:rsidRPr="00A62ACA" w14:paraId="26295E90" w14:textId="77777777" w:rsidTr="00D5746A">
        <w:tc>
          <w:tcPr>
            <w:tcW w:w="6096" w:type="dxa"/>
            <w:vAlign w:val="center"/>
          </w:tcPr>
          <w:p w14:paraId="5E535471" w14:textId="1A73C5ED" w:rsidR="000D7C8C" w:rsidRPr="00A62ACA" w:rsidRDefault="000D7C8C" w:rsidP="000D7C8C">
            <w:pPr>
              <w:pStyle w:val="PargrafodaLista"/>
              <w:ind w:left="0"/>
              <w:rPr>
                <w:rFonts w:asciiTheme="minorHAnsi" w:hAnsiTheme="minorHAnsi" w:cstheme="minorHAnsi"/>
                <w:sz w:val="24"/>
                <w:szCs w:val="24"/>
              </w:rPr>
            </w:pPr>
            <w:r w:rsidRPr="00D5746A">
              <w:rPr>
                <w:rFonts w:eastAsiaTheme="minorHAnsi"/>
                <w:snapToGrid/>
                <w:color w:val="000000"/>
                <w:sz w:val="24"/>
                <w:szCs w:val="24"/>
                <w:lang w:eastAsia="en-US"/>
              </w:rPr>
              <w:t>S</w:t>
            </w:r>
            <w:r w:rsidR="00F5129B">
              <w:rPr>
                <w:rFonts w:eastAsiaTheme="minorHAnsi"/>
                <w:snapToGrid/>
                <w:color w:val="000000"/>
                <w:sz w:val="24"/>
                <w:szCs w:val="24"/>
                <w:lang w:eastAsia="en-US"/>
              </w:rPr>
              <w:t>em camada de tina</w:t>
            </w:r>
          </w:p>
        </w:tc>
        <w:tc>
          <w:tcPr>
            <w:tcW w:w="850" w:type="dxa"/>
            <w:vAlign w:val="center"/>
          </w:tcPr>
          <w:p w14:paraId="3DDB6E75" w14:textId="5FB3D835" w:rsidR="000D7C8C" w:rsidRPr="00A62ACA" w:rsidRDefault="000D7C8C" w:rsidP="000D7C8C">
            <w:pPr>
              <w:pStyle w:val="PargrafodaLista"/>
              <w:ind w:left="0"/>
              <w:jc w:val="center"/>
              <w:rPr>
                <w:rFonts w:asciiTheme="minorHAnsi" w:eastAsiaTheme="minorHAnsi" w:hAnsiTheme="minorHAnsi" w:cstheme="minorHAnsi"/>
                <w:snapToGrid/>
                <w:color w:val="000000"/>
                <w:sz w:val="24"/>
                <w:szCs w:val="24"/>
                <w:lang w:eastAsia="en-US"/>
              </w:rPr>
            </w:pPr>
            <w:r>
              <w:rPr>
                <w:rFonts w:asciiTheme="minorHAnsi" w:eastAsiaTheme="minorHAnsi" w:hAnsiTheme="minorHAnsi" w:cstheme="minorHAnsi"/>
                <w:snapToGrid/>
                <w:color w:val="000000"/>
                <w:sz w:val="24"/>
                <w:szCs w:val="24"/>
                <w:lang w:eastAsia="en-US"/>
              </w:rPr>
              <w:t>F</w:t>
            </w:r>
            <w:r w:rsidR="00F5129B">
              <w:rPr>
                <w:rFonts w:asciiTheme="minorHAnsi" w:eastAsiaTheme="minorHAnsi" w:hAnsiTheme="minorHAnsi" w:cstheme="minorHAnsi"/>
                <w:snapToGrid/>
                <w:color w:val="000000"/>
                <w:sz w:val="24"/>
                <w:szCs w:val="24"/>
                <w:lang w:eastAsia="en-US"/>
              </w:rPr>
              <w:t>4</w:t>
            </w:r>
          </w:p>
        </w:tc>
      </w:tr>
    </w:tbl>
    <w:p w14:paraId="444F3E6E" w14:textId="77777777" w:rsidR="00A62ACA" w:rsidRPr="00A62ACA" w:rsidRDefault="00A62ACA" w:rsidP="00A62ACA">
      <w:pPr>
        <w:jc w:val="both"/>
        <w:rPr>
          <w:rFonts w:asciiTheme="minorHAnsi" w:hAnsiTheme="minorHAnsi" w:cstheme="minorHAnsi"/>
          <w:sz w:val="24"/>
          <w:szCs w:val="24"/>
        </w:rPr>
      </w:pPr>
    </w:p>
    <w:tbl>
      <w:tblPr>
        <w:tblStyle w:val="Tabelacomgrade"/>
        <w:tblW w:w="0" w:type="auto"/>
        <w:tblInd w:w="392" w:type="dxa"/>
        <w:tblLook w:val="04A0" w:firstRow="1" w:lastRow="0" w:firstColumn="1" w:lastColumn="0" w:noHBand="0" w:noVBand="1"/>
      </w:tblPr>
      <w:tblGrid>
        <w:gridCol w:w="6096"/>
        <w:gridCol w:w="850"/>
      </w:tblGrid>
      <w:tr w:rsidR="00A62ACA" w:rsidRPr="00A62ACA" w14:paraId="51FAFD43" w14:textId="77777777" w:rsidTr="00D5746A">
        <w:tc>
          <w:tcPr>
            <w:tcW w:w="6096" w:type="dxa"/>
            <w:vAlign w:val="center"/>
          </w:tcPr>
          <w:p w14:paraId="2F1AEE02" w14:textId="77777777" w:rsidR="00A62ACA" w:rsidRPr="00A62ACA" w:rsidRDefault="00A62ACA" w:rsidP="00D5746A">
            <w:pPr>
              <w:pStyle w:val="PargrafodaLista"/>
              <w:ind w:left="0"/>
              <w:rPr>
                <w:rFonts w:asciiTheme="minorHAnsi" w:eastAsiaTheme="minorHAnsi" w:hAnsiTheme="minorHAnsi" w:cstheme="minorHAnsi"/>
                <w:b/>
                <w:bCs/>
                <w:snapToGrid/>
                <w:color w:val="000000"/>
                <w:sz w:val="24"/>
                <w:szCs w:val="24"/>
                <w:lang w:eastAsia="en-US"/>
              </w:rPr>
            </w:pPr>
            <w:r w:rsidRPr="00A62ACA">
              <w:rPr>
                <w:rFonts w:asciiTheme="minorHAnsi" w:hAnsiTheme="minorHAnsi" w:cstheme="minorHAnsi"/>
                <w:b/>
                <w:bCs/>
                <w:sz w:val="24"/>
                <w:szCs w:val="24"/>
              </w:rPr>
              <w:t>Característica 7: quanto ao tipo de revestimento do substrato</w:t>
            </w:r>
          </w:p>
        </w:tc>
        <w:tc>
          <w:tcPr>
            <w:tcW w:w="850" w:type="dxa"/>
            <w:vAlign w:val="center"/>
          </w:tcPr>
          <w:p w14:paraId="372999B8" w14:textId="77777777" w:rsidR="00A62ACA" w:rsidRPr="00A62ACA" w:rsidRDefault="00A62ACA" w:rsidP="00D5746A">
            <w:pPr>
              <w:pStyle w:val="PargrafodaLista"/>
              <w:ind w:left="0"/>
              <w:jc w:val="center"/>
              <w:rPr>
                <w:rFonts w:asciiTheme="minorHAnsi" w:eastAsiaTheme="minorHAnsi" w:hAnsiTheme="minorHAnsi" w:cstheme="minorHAnsi"/>
                <w:b/>
                <w:bCs/>
                <w:snapToGrid/>
                <w:color w:val="000000"/>
                <w:sz w:val="24"/>
                <w:szCs w:val="24"/>
                <w:lang w:eastAsia="en-US"/>
              </w:rPr>
            </w:pPr>
            <w:r w:rsidRPr="00A62ACA">
              <w:rPr>
                <w:rFonts w:asciiTheme="minorHAnsi" w:eastAsiaTheme="minorHAnsi" w:hAnsiTheme="minorHAnsi" w:cstheme="minorHAnsi"/>
                <w:b/>
                <w:bCs/>
                <w:snapToGrid/>
                <w:color w:val="000000"/>
                <w:sz w:val="24"/>
                <w:szCs w:val="24"/>
                <w:lang w:eastAsia="en-US"/>
              </w:rPr>
              <w:t>CODIP</w:t>
            </w:r>
          </w:p>
        </w:tc>
      </w:tr>
      <w:tr w:rsidR="00A62ACA" w:rsidRPr="00A62ACA" w14:paraId="5E0B800E" w14:textId="77777777" w:rsidTr="00D5746A">
        <w:tc>
          <w:tcPr>
            <w:tcW w:w="6096" w:type="dxa"/>
            <w:vAlign w:val="center"/>
          </w:tcPr>
          <w:p w14:paraId="24D2CFE1" w14:textId="2040D8AB" w:rsidR="00A62ACA" w:rsidRPr="00903BDC" w:rsidRDefault="00903BDC" w:rsidP="00903BDC">
            <w:pPr>
              <w:widowControl/>
              <w:autoSpaceDE w:val="0"/>
              <w:autoSpaceDN w:val="0"/>
              <w:adjustRightInd w:val="0"/>
              <w:rPr>
                <w:rFonts w:eastAsiaTheme="minorHAnsi"/>
                <w:snapToGrid/>
                <w:color w:val="000000"/>
                <w:sz w:val="24"/>
                <w:szCs w:val="24"/>
                <w:lang w:eastAsia="en-US"/>
              </w:rPr>
            </w:pPr>
            <w:r w:rsidRPr="00903BDC">
              <w:rPr>
                <w:rFonts w:eastAsiaTheme="minorHAnsi"/>
                <w:snapToGrid/>
                <w:color w:val="000000"/>
                <w:sz w:val="24"/>
                <w:szCs w:val="24"/>
                <w:lang w:eastAsia="en-US"/>
              </w:rPr>
              <w:t>Zinco entre 20 e 50g/m²</w:t>
            </w:r>
          </w:p>
        </w:tc>
        <w:tc>
          <w:tcPr>
            <w:tcW w:w="850" w:type="dxa"/>
            <w:vAlign w:val="center"/>
          </w:tcPr>
          <w:p w14:paraId="467DAABA" w14:textId="77777777" w:rsidR="00A62ACA" w:rsidRPr="00A62ACA" w:rsidRDefault="00A62ACA" w:rsidP="00D5746A">
            <w:pPr>
              <w:pStyle w:val="PargrafodaLista"/>
              <w:ind w:left="0"/>
              <w:jc w:val="center"/>
              <w:rPr>
                <w:rFonts w:asciiTheme="minorHAnsi" w:hAnsiTheme="minorHAnsi" w:cstheme="minorHAnsi"/>
                <w:sz w:val="24"/>
                <w:szCs w:val="24"/>
              </w:rPr>
            </w:pPr>
            <w:r w:rsidRPr="00A62ACA">
              <w:rPr>
                <w:rFonts w:asciiTheme="minorHAnsi" w:eastAsiaTheme="minorHAnsi" w:hAnsiTheme="minorHAnsi" w:cstheme="minorHAnsi"/>
                <w:snapToGrid/>
                <w:color w:val="000000"/>
                <w:sz w:val="24"/>
                <w:szCs w:val="24"/>
                <w:lang w:eastAsia="en-US"/>
              </w:rPr>
              <w:t>G1</w:t>
            </w:r>
          </w:p>
        </w:tc>
      </w:tr>
      <w:tr w:rsidR="00A62ACA" w:rsidRPr="00A62ACA" w14:paraId="14D7194D" w14:textId="77777777" w:rsidTr="00D5746A">
        <w:tc>
          <w:tcPr>
            <w:tcW w:w="6096" w:type="dxa"/>
            <w:vAlign w:val="center"/>
          </w:tcPr>
          <w:p w14:paraId="7A3C74CC" w14:textId="4E2254F0" w:rsidR="00A62ACA" w:rsidRPr="00903BDC" w:rsidRDefault="00903BDC" w:rsidP="00903BDC">
            <w:pPr>
              <w:widowControl/>
              <w:autoSpaceDE w:val="0"/>
              <w:autoSpaceDN w:val="0"/>
              <w:adjustRightInd w:val="0"/>
              <w:rPr>
                <w:rFonts w:eastAsiaTheme="minorHAnsi"/>
                <w:snapToGrid/>
                <w:color w:val="000000"/>
                <w:sz w:val="24"/>
                <w:szCs w:val="24"/>
                <w:lang w:eastAsia="en-US"/>
              </w:rPr>
            </w:pPr>
            <w:r w:rsidRPr="00903BDC">
              <w:rPr>
                <w:rFonts w:eastAsiaTheme="minorHAnsi"/>
                <w:snapToGrid/>
                <w:color w:val="000000"/>
                <w:sz w:val="24"/>
                <w:szCs w:val="24"/>
                <w:lang w:eastAsia="en-US"/>
              </w:rPr>
              <w:t>Zinco entre 51 e 100g/m²</w:t>
            </w:r>
          </w:p>
        </w:tc>
        <w:tc>
          <w:tcPr>
            <w:tcW w:w="850" w:type="dxa"/>
            <w:vAlign w:val="center"/>
          </w:tcPr>
          <w:p w14:paraId="7C599C88" w14:textId="77777777" w:rsidR="00A62ACA" w:rsidRPr="00A62ACA" w:rsidRDefault="00A62ACA" w:rsidP="00D5746A">
            <w:pPr>
              <w:pStyle w:val="PargrafodaLista"/>
              <w:ind w:left="0"/>
              <w:jc w:val="center"/>
              <w:rPr>
                <w:rFonts w:asciiTheme="minorHAnsi" w:hAnsiTheme="minorHAnsi" w:cstheme="minorHAnsi"/>
                <w:sz w:val="24"/>
                <w:szCs w:val="24"/>
              </w:rPr>
            </w:pPr>
            <w:r w:rsidRPr="00A62ACA">
              <w:rPr>
                <w:rFonts w:asciiTheme="minorHAnsi" w:eastAsiaTheme="minorHAnsi" w:hAnsiTheme="minorHAnsi" w:cstheme="minorHAnsi"/>
                <w:snapToGrid/>
                <w:color w:val="000000"/>
                <w:sz w:val="24"/>
                <w:szCs w:val="24"/>
                <w:lang w:eastAsia="en-US"/>
              </w:rPr>
              <w:t>G2</w:t>
            </w:r>
          </w:p>
        </w:tc>
      </w:tr>
      <w:tr w:rsidR="000D7C8C" w:rsidRPr="00A62ACA" w14:paraId="0754A325" w14:textId="77777777" w:rsidTr="00D5746A">
        <w:tc>
          <w:tcPr>
            <w:tcW w:w="6096" w:type="dxa"/>
            <w:vAlign w:val="center"/>
          </w:tcPr>
          <w:p w14:paraId="2D232C9A" w14:textId="160324BE" w:rsidR="000D7C8C" w:rsidRPr="00903BDC" w:rsidRDefault="00903BDC" w:rsidP="00903BDC">
            <w:pPr>
              <w:widowControl/>
              <w:autoSpaceDE w:val="0"/>
              <w:autoSpaceDN w:val="0"/>
              <w:adjustRightInd w:val="0"/>
              <w:rPr>
                <w:rFonts w:eastAsiaTheme="minorHAnsi"/>
                <w:snapToGrid/>
                <w:color w:val="000000"/>
                <w:sz w:val="24"/>
                <w:szCs w:val="24"/>
                <w:lang w:eastAsia="en-US"/>
              </w:rPr>
            </w:pPr>
            <w:r w:rsidRPr="00903BDC">
              <w:rPr>
                <w:rFonts w:eastAsiaTheme="minorHAnsi"/>
                <w:snapToGrid/>
                <w:color w:val="000000"/>
                <w:sz w:val="24"/>
                <w:szCs w:val="24"/>
                <w:lang w:eastAsia="en-US"/>
              </w:rPr>
              <w:t>Zinco entre 101 e 200g/m²</w:t>
            </w:r>
          </w:p>
        </w:tc>
        <w:tc>
          <w:tcPr>
            <w:tcW w:w="850" w:type="dxa"/>
            <w:vAlign w:val="center"/>
          </w:tcPr>
          <w:p w14:paraId="3972E1FE" w14:textId="5FD5ED2A" w:rsidR="000D7C8C" w:rsidRPr="00A62ACA" w:rsidRDefault="000D7C8C" w:rsidP="000D7C8C">
            <w:pPr>
              <w:pStyle w:val="PargrafodaLista"/>
              <w:ind w:left="0"/>
              <w:jc w:val="center"/>
              <w:rPr>
                <w:rFonts w:asciiTheme="minorHAnsi" w:eastAsiaTheme="minorHAnsi" w:hAnsiTheme="minorHAnsi" w:cstheme="minorHAnsi"/>
                <w:snapToGrid/>
                <w:color w:val="000000"/>
                <w:sz w:val="24"/>
                <w:szCs w:val="24"/>
                <w:lang w:eastAsia="en-US"/>
              </w:rPr>
            </w:pPr>
            <w:r>
              <w:rPr>
                <w:rFonts w:asciiTheme="minorHAnsi" w:eastAsiaTheme="minorHAnsi" w:hAnsiTheme="minorHAnsi" w:cstheme="minorHAnsi"/>
                <w:snapToGrid/>
                <w:color w:val="000000"/>
                <w:sz w:val="24"/>
                <w:szCs w:val="24"/>
                <w:lang w:eastAsia="en-US"/>
              </w:rPr>
              <w:t>G3</w:t>
            </w:r>
          </w:p>
        </w:tc>
      </w:tr>
      <w:tr w:rsidR="000D7C8C" w:rsidRPr="00A62ACA" w14:paraId="050E81A1" w14:textId="77777777" w:rsidTr="00D5746A">
        <w:tc>
          <w:tcPr>
            <w:tcW w:w="6096" w:type="dxa"/>
            <w:vAlign w:val="center"/>
          </w:tcPr>
          <w:p w14:paraId="7BCD5EE8" w14:textId="4694AB85" w:rsidR="000D7C8C" w:rsidRPr="00903BDC" w:rsidRDefault="00903BDC" w:rsidP="00903BDC">
            <w:pPr>
              <w:widowControl/>
              <w:autoSpaceDE w:val="0"/>
              <w:autoSpaceDN w:val="0"/>
              <w:adjustRightInd w:val="0"/>
              <w:rPr>
                <w:rFonts w:eastAsiaTheme="minorHAnsi"/>
                <w:snapToGrid/>
                <w:color w:val="000000"/>
                <w:sz w:val="24"/>
                <w:szCs w:val="24"/>
                <w:lang w:eastAsia="en-US"/>
              </w:rPr>
            </w:pPr>
            <w:r w:rsidRPr="00903BDC">
              <w:rPr>
                <w:rFonts w:eastAsiaTheme="minorHAnsi"/>
                <w:snapToGrid/>
                <w:color w:val="000000"/>
                <w:sz w:val="24"/>
                <w:szCs w:val="24"/>
                <w:lang w:eastAsia="en-US"/>
              </w:rPr>
              <w:t>Zinco acima de 200g/m²</w:t>
            </w:r>
          </w:p>
        </w:tc>
        <w:tc>
          <w:tcPr>
            <w:tcW w:w="850" w:type="dxa"/>
            <w:vAlign w:val="center"/>
          </w:tcPr>
          <w:p w14:paraId="10BEDC1A" w14:textId="2CF84717" w:rsidR="000D7C8C" w:rsidRPr="00A62ACA" w:rsidRDefault="000D7C8C" w:rsidP="000D7C8C">
            <w:pPr>
              <w:pStyle w:val="PargrafodaLista"/>
              <w:ind w:left="0"/>
              <w:jc w:val="center"/>
              <w:rPr>
                <w:rFonts w:asciiTheme="minorHAnsi" w:eastAsiaTheme="minorHAnsi" w:hAnsiTheme="minorHAnsi" w:cstheme="minorHAnsi"/>
                <w:snapToGrid/>
                <w:color w:val="000000"/>
                <w:sz w:val="24"/>
                <w:szCs w:val="24"/>
                <w:lang w:eastAsia="en-US"/>
              </w:rPr>
            </w:pPr>
            <w:r>
              <w:rPr>
                <w:rFonts w:asciiTheme="minorHAnsi" w:eastAsiaTheme="minorHAnsi" w:hAnsiTheme="minorHAnsi" w:cstheme="minorHAnsi"/>
                <w:snapToGrid/>
                <w:color w:val="000000"/>
                <w:sz w:val="24"/>
                <w:szCs w:val="24"/>
                <w:lang w:eastAsia="en-US"/>
              </w:rPr>
              <w:t>G4</w:t>
            </w:r>
          </w:p>
        </w:tc>
      </w:tr>
      <w:tr w:rsidR="000D7C8C" w:rsidRPr="00A62ACA" w14:paraId="7C714DC9" w14:textId="77777777" w:rsidTr="00D5746A">
        <w:tc>
          <w:tcPr>
            <w:tcW w:w="6096" w:type="dxa"/>
            <w:vAlign w:val="center"/>
          </w:tcPr>
          <w:p w14:paraId="1D322026" w14:textId="67A290F0" w:rsidR="000D7C8C" w:rsidRPr="00903BDC" w:rsidRDefault="00903BDC" w:rsidP="00903BDC">
            <w:pPr>
              <w:widowControl/>
              <w:autoSpaceDE w:val="0"/>
              <w:autoSpaceDN w:val="0"/>
              <w:adjustRightInd w:val="0"/>
              <w:rPr>
                <w:rFonts w:eastAsiaTheme="minorHAnsi"/>
                <w:snapToGrid/>
                <w:color w:val="000000"/>
                <w:sz w:val="24"/>
                <w:szCs w:val="24"/>
                <w:lang w:eastAsia="en-US"/>
              </w:rPr>
            </w:pPr>
            <w:proofErr w:type="spellStart"/>
            <w:r w:rsidRPr="00903BDC">
              <w:rPr>
                <w:rFonts w:eastAsiaTheme="minorHAnsi"/>
                <w:snapToGrid/>
                <w:color w:val="000000"/>
                <w:sz w:val="24"/>
                <w:szCs w:val="24"/>
                <w:lang w:eastAsia="en-US"/>
              </w:rPr>
              <w:t>AlZn</w:t>
            </w:r>
            <w:proofErr w:type="spellEnd"/>
            <w:r w:rsidRPr="00903BDC">
              <w:rPr>
                <w:rFonts w:eastAsiaTheme="minorHAnsi"/>
                <w:snapToGrid/>
                <w:color w:val="000000"/>
                <w:sz w:val="24"/>
                <w:szCs w:val="24"/>
                <w:lang w:eastAsia="en-US"/>
              </w:rPr>
              <w:t xml:space="preserve"> entre 20 e 50g/m² </w:t>
            </w:r>
          </w:p>
        </w:tc>
        <w:tc>
          <w:tcPr>
            <w:tcW w:w="850" w:type="dxa"/>
            <w:vAlign w:val="center"/>
          </w:tcPr>
          <w:p w14:paraId="27081744" w14:textId="4BCC073C" w:rsidR="000D7C8C" w:rsidRPr="00A62ACA" w:rsidRDefault="000D7C8C" w:rsidP="000D7C8C">
            <w:pPr>
              <w:pStyle w:val="PargrafodaLista"/>
              <w:ind w:left="0"/>
              <w:jc w:val="center"/>
              <w:rPr>
                <w:rFonts w:asciiTheme="minorHAnsi" w:eastAsiaTheme="minorHAnsi" w:hAnsiTheme="minorHAnsi" w:cstheme="minorHAnsi"/>
                <w:snapToGrid/>
                <w:color w:val="000000"/>
                <w:sz w:val="24"/>
                <w:szCs w:val="24"/>
                <w:lang w:eastAsia="en-US"/>
              </w:rPr>
            </w:pPr>
            <w:r>
              <w:rPr>
                <w:rFonts w:asciiTheme="minorHAnsi" w:eastAsiaTheme="minorHAnsi" w:hAnsiTheme="minorHAnsi" w:cstheme="minorHAnsi"/>
                <w:snapToGrid/>
                <w:color w:val="000000"/>
                <w:sz w:val="24"/>
                <w:szCs w:val="24"/>
                <w:lang w:eastAsia="en-US"/>
              </w:rPr>
              <w:t>G5</w:t>
            </w:r>
          </w:p>
        </w:tc>
      </w:tr>
      <w:tr w:rsidR="000D7C8C" w:rsidRPr="00A62ACA" w14:paraId="234F69D3" w14:textId="77777777" w:rsidTr="00D5746A">
        <w:tc>
          <w:tcPr>
            <w:tcW w:w="6096" w:type="dxa"/>
            <w:vAlign w:val="center"/>
          </w:tcPr>
          <w:p w14:paraId="560BCA94" w14:textId="2E827D9C" w:rsidR="000D7C8C" w:rsidRPr="00903BDC" w:rsidRDefault="00903BDC" w:rsidP="00903BDC">
            <w:pPr>
              <w:widowControl/>
              <w:autoSpaceDE w:val="0"/>
              <w:autoSpaceDN w:val="0"/>
              <w:adjustRightInd w:val="0"/>
              <w:rPr>
                <w:rFonts w:eastAsiaTheme="minorHAnsi"/>
                <w:snapToGrid/>
                <w:color w:val="000000"/>
                <w:sz w:val="24"/>
                <w:szCs w:val="24"/>
                <w:lang w:eastAsia="en-US"/>
              </w:rPr>
            </w:pPr>
            <w:proofErr w:type="spellStart"/>
            <w:r w:rsidRPr="00903BDC">
              <w:rPr>
                <w:rFonts w:eastAsiaTheme="minorHAnsi"/>
                <w:snapToGrid/>
                <w:color w:val="000000"/>
                <w:sz w:val="24"/>
                <w:szCs w:val="24"/>
                <w:lang w:eastAsia="en-US"/>
              </w:rPr>
              <w:t>AlZn</w:t>
            </w:r>
            <w:proofErr w:type="spellEnd"/>
            <w:r w:rsidRPr="00903BDC">
              <w:rPr>
                <w:rFonts w:eastAsiaTheme="minorHAnsi"/>
                <w:snapToGrid/>
                <w:color w:val="000000"/>
                <w:sz w:val="24"/>
                <w:szCs w:val="24"/>
                <w:lang w:eastAsia="en-US"/>
              </w:rPr>
              <w:t xml:space="preserve"> entre 51 e 100g/m²</w:t>
            </w:r>
          </w:p>
        </w:tc>
        <w:tc>
          <w:tcPr>
            <w:tcW w:w="850" w:type="dxa"/>
            <w:vAlign w:val="center"/>
          </w:tcPr>
          <w:p w14:paraId="1D6769B8" w14:textId="6D3E6661" w:rsidR="000D7C8C" w:rsidRPr="00A62ACA" w:rsidRDefault="000D7C8C" w:rsidP="000D7C8C">
            <w:pPr>
              <w:pStyle w:val="PargrafodaLista"/>
              <w:ind w:left="0"/>
              <w:jc w:val="center"/>
              <w:rPr>
                <w:rFonts w:asciiTheme="minorHAnsi" w:eastAsiaTheme="minorHAnsi" w:hAnsiTheme="minorHAnsi" w:cstheme="minorHAnsi"/>
                <w:snapToGrid/>
                <w:color w:val="000000"/>
                <w:sz w:val="24"/>
                <w:szCs w:val="24"/>
                <w:lang w:eastAsia="en-US"/>
              </w:rPr>
            </w:pPr>
            <w:r>
              <w:rPr>
                <w:rFonts w:asciiTheme="minorHAnsi" w:eastAsiaTheme="minorHAnsi" w:hAnsiTheme="minorHAnsi" w:cstheme="minorHAnsi"/>
                <w:snapToGrid/>
                <w:color w:val="000000"/>
                <w:sz w:val="24"/>
                <w:szCs w:val="24"/>
                <w:lang w:eastAsia="en-US"/>
              </w:rPr>
              <w:t>G6</w:t>
            </w:r>
          </w:p>
        </w:tc>
      </w:tr>
      <w:tr w:rsidR="000D7C8C" w:rsidRPr="00A62ACA" w14:paraId="25A68609" w14:textId="77777777" w:rsidTr="00D5746A">
        <w:tc>
          <w:tcPr>
            <w:tcW w:w="6096" w:type="dxa"/>
            <w:vAlign w:val="center"/>
          </w:tcPr>
          <w:p w14:paraId="46543511" w14:textId="6E9DF4DA" w:rsidR="000D7C8C" w:rsidRPr="00903BDC" w:rsidRDefault="00903BDC" w:rsidP="00903BDC">
            <w:pPr>
              <w:widowControl/>
              <w:autoSpaceDE w:val="0"/>
              <w:autoSpaceDN w:val="0"/>
              <w:adjustRightInd w:val="0"/>
              <w:rPr>
                <w:rFonts w:eastAsiaTheme="minorHAnsi"/>
                <w:snapToGrid/>
                <w:color w:val="000000"/>
                <w:sz w:val="24"/>
                <w:szCs w:val="24"/>
                <w:lang w:eastAsia="en-US"/>
              </w:rPr>
            </w:pPr>
            <w:proofErr w:type="spellStart"/>
            <w:r w:rsidRPr="00903BDC">
              <w:rPr>
                <w:rFonts w:eastAsiaTheme="minorHAnsi"/>
                <w:snapToGrid/>
                <w:color w:val="000000"/>
                <w:sz w:val="24"/>
                <w:szCs w:val="24"/>
                <w:lang w:eastAsia="en-US"/>
              </w:rPr>
              <w:t>AlZn</w:t>
            </w:r>
            <w:proofErr w:type="spellEnd"/>
            <w:r w:rsidRPr="00903BDC">
              <w:rPr>
                <w:rFonts w:eastAsiaTheme="minorHAnsi"/>
                <w:snapToGrid/>
                <w:color w:val="000000"/>
                <w:sz w:val="24"/>
                <w:szCs w:val="24"/>
                <w:lang w:eastAsia="en-US"/>
              </w:rPr>
              <w:t xml:space="preserve"> entre 101 e 200g/m²</w:t>
            </w:r>
          </w:p>
        </w:tc>
        <w:tc>
          <w:tcPr>
            <w:tcW w:w="850" w:type="dxa"/>
            <w:vAlign w:val="center"/>
          </w:tcPr>
          <w:p w14:paraId="27849DCD" w14:textId="0DEA926C" w:rsidR="000D7C8C" w:rsidRPr="00A62ACA" w:rsidRDefault="000D7C8C" w:rsidP="000D7C8C">
            <w:pPr>
              <w:pStyle w:val="PargrafodaLista"/>
              <w:ind w:left="0"/>
              <w:jc w:val="center"/>
              <w:rPr>
                <w:rFonts w:asciiTheme="minorHAnsi" w:eastAsiaTheme="minorHAnsi" w:hAnsiTheme="minorHAnsi" w:cstheme="minorHAnsi"/>
                <w:snapToGrid/>
                <w:color w:val="000000"/>
                <w:sz w:val="24"/>
                <w:szCs w:val="24"/>
                <w:lang w:eastAsia="en-US"/>
              </w:rPr>
            </w:pPr>
            <w:r>
              <w:rPr>
                <w:rFonts w:asciiTheme="minorHAnsi" w:eastAsiaTheme="minorHAnsi" w:hAnsiTheme="minorHAnsi" w:cstheme="minorHAnsi"/>
                <w:snapToGrid/>
                <w:color w:val="000000"/>
                <w:sz w:val="24"/>
                <w:szCs w:val="24"/>
                <w:lang w:eastAsia="en-US"/>
              </w:rPr>
              <w:t>G7</w:t>
            </w:r>
          </w:p>
        </w:tc>
      </w:tr>
      <w:tr w:rsidR="000D7C8C" w:rsidRPr="00A62ACA" w14:paraId="395F12C7" w14:textId="77777777" w:rsidTr="00D5746A">
        <w:tc>
          <w:tcPr>
            <w:tcW w:w="6096" w:type="dxa"/>
            <w:vAlign w:val="center"/>
          </w:tcPr>
          <w:p w14:paraId="5A89FDE5" w14:textId="3768ABB9" w:rsidR="000D7C8C" w:rsidRPr="00903BDC" w:rsidRDefault="00903BDC" w:rsidP="00903BDC">
            <w:pPr>
              <w:pStyle w:val="Default"/>
              <w:rPr>
                <w:rFonts w:eastAsiaTheme="minorHAnsi"/>
                <w:lang w:eastAsia="en-US"/>
              </w:rPr>
            </w:pPr>
            <w:proofErr w:type="spellStart"/>
            <w:r>
              <w:rPr>
                <w:rFonts w:asciiTheme="minorHAnsi" w:hAnsiTheme="minorHAnsi" w:cstheme="minorHAnsi"/>
              </w:rPr>
              <w:t>E</w:t>
            </w:r>
            <w:r w:rsidRPr="00903BDC">
              <w:rPr>
                <w:rFonts w:eastAsiaTheme="minorHAnsi"/>
                <w:lang w:eastAsia="en-US"/>
              </w:rPr>
              <w:t>letrogalvanizado</w:t>
            </w:r>
            <w:proofErr w:type="spellEnd"/>
            <w:r w:rsidRPr="00903BDC">
              <w:rPr>
                <w:rFonts w:eastAsiaTheme="minorHAnsi"/>
                <w:lang w:eastAsia="en-US"/>
              </w:rPr>
              <w:t xml:space="preserve"> </w:t>
            </w:r>
          </w:p>
        </w:tc>
        <w:tc>
          <w:tcPr>
            <w:tcW w:w="850" w:type="dxa"/>
            <w:vAlign w:val="center"/>
          </w:tcPr>
          <w:p w14:paraId="7ADE3333" w14:textId="4AB52AEC" w:rsidR="000D7C8C" w:rsidRPr="00A62ACA" w:rsidRDefault="000D7C8C" w:rsidP="000D7C8C">
            <w:pPr>
              <w:pStyle w:val="PargrafodaLista"/>
              <w:ind w:left="0"/>
              <w:jc w:val="center"/>
              <w:rPr>
                <w:rFonts w:asciiTheme="minorHAnsi" w:eastAsiaTheme="minorHAnsi" w:hAnsiTheme="minorHAnsi" w:cstheme="minorHAnsi"/>
                <w:snapToGrid/>
                <w:color w:val="000000"/>
                <w:sz w:val="24"/>
                <w:szCs w:val="24"/>
                <w:lang w:eastAsia="en-US"/>
              </w:rPr>
            </w:pPr>
            <w:r>
              <w:rPr>
                <w:rFonts w:asciiTheme="minorHAnsi" w:eastAsiaTheme="minorHAnsi" w:hAnsiTheme="minorHAnsi" w:cstheme="minorHAnsi"/>
                <w:snapToGrid/>
                <w:color w:val="000000"/>
                <w:sz w:val="24"/>
                <w:szCs w:val="24"/>
                <w:lang w:eastAsia="en-US"/>
              </w:rPr>
              <w:t>G8</w:t>
            </w:r>
          </w:p>
        </w:tc>
      </w:tr>
      <w:tr w:rsidR="000D7C8C" w:rsidRPr="00A62ACA" w14:paraId="3FC6D1A4" w14:textId="77777777" w:rsidTr="00D5746A">
        <w:tc>
          <w:tcPr>
            <w:tcW w:w="6096" w:type="dxa"/>
            <w:vAlign w:val="center"/>
          </w:tcPr>
          <w:p w14:paraId="6295D062" w14:textId="4B70BD7A" w:rsidR="000D7C8C" w:rsidRPr="00903BDC" w:rsidRDefault="00903BDC" w:rsidP="00903BDC">
            <w:pPr>
              <w:widowControl/>
              <w:autoSpaceDE w:val="0"/>
              <w:autoSpaceDN w:val="0"/>
              <w:adjustRightInd w:val="0"/>
              <w:rPr>
                <w:rFonts w:eastAsiaTheme="minorHAnsi"/>
                <w:snapToGrid/>
                <w:color w:val="000000"/>
                <w:sz w:val="24"/>
                <w:szCs w:val="24"/>
                <w:lang w:eastAsia="en-US"/>
              </w:rPr>
            </w:pPr>
            <w:r w:rsidRPr="00903BDC">
              <w:rPr>
                <w:rFonts w:eastAsiaTheme="minorHAnsi"/>
                <w:snapToGrid/>
                <w:color w:val="000000"/>
                <w:sz w:val="24"/>
                <w:szCs w:val="24"/>
                <w:lang w:eastAsia="en-US"/>
              </w:rPr>
              <w:t xml:space="preserve">Outros </w:t>
            </w:r>
          </w:p>
        </w:tc>
        <w:tc>
          <w:tcPr>
            <w:tcW w:w="850" w:type="dxa"/>
            <w:vAlign w:val="center"/>
          </w:tcPr>
          <w:p w14:paraId="28682E59" w14:textId="6255CAF8" w:rsidR="000D7C8C" w:rsidRPr="00A62ACA" w:rsidRDefault="000D7C8C" w:rsidP="000D7C8C">
            <w:pPr>
              <w:pStyle w:val="PargrafodaLista"/>
              <w:ind w:left="0"/>
              <w:jc w:val="center"/>
              <w:rPr>
                <w:rFonts w:asciiTheme="minorHAnsi" w:eastAsiaTheme="minorHAnsi" w:hAnsiTheme="minorHAnsi" w:cstheme="minorHAnsi"/>
                <w:snapToGrid/>
                <w:color w:val="000000"/>
                <w:sz w:val="24"/>
                <w:szCs w:val="24"/>
                <w:lang w:eastAsia="en-US"/>
              </w:rPr>
            </w:pPr>
            <w:r>
              <w:rPr>
                <w:rFonts w:asciiTheme="minorHAnsi" w:eastAsiaTheme="minorHAnsi" w:hAnsiTheme="minorHAnsi" w:cstheme="minorHAnsi"/>
                <w:snapToGrid/>
                <w:color w:val="000000"/>
                <w:sz w:val="24"/>
                <w:szCs w:val="24"/>
                <w:lang w:eastAsia="en-US"/>
              </w:rPr>
              <w:t>G9</w:t>
            </w:r>
          </w:p>
        </w:tc>
      </w:tr>
    </w:tbl>
    <w:p w14:paraId="1AF2573F" w14:textId="77777777" w:rsidR="00A62ACA" w:rsidRPr="00A62ACA" w:rsidRDefault="00A62ACA" w:rsidP="00A62ACA">
      <w:pPr>
        <w:jc w:val="both"/>
        <w:rPr>
          <w:rFonts w:asciiTheme="minorHAnsi" w:hAnsiTheme="minorHAnsi" w:cstheme="minorHAnsi"/>
          <w:sz w:val="24"/>
          <w:szCs w:val="24"/>
        </w:rPr>
      </w:pPr>
    </w:p>
    <w:tbl>
      <w:tblPr>
        <w:tblStyle w:val="Tabelacomgrade"/>
        <w:tblW w:w="0" w:type="auto"/>
        <w:tblInd w:w="392" w:type="dxa"/>
        <w:tblLook w:val="04A0" w:firstRow="1" w:lastRow="0" w:firstColumn="1" w:lastColumn="0" w:noHBand="0" w:noVBand="1"/>
      </w:tblPr>
      <w:tblGrid>
        <w:gridCol w:w="6096"/>
        <w:gridCol w:w="850"/>
      </w:tblGrid>
      <w:tr w:rsidR="00A62ACA" w:rsidRPr="00A62ACA" w14:paraId="592FBCD2" w14:textId="77777777" w:rsidTr="00D5746A">
        <w:tc>
          <w:tcPr>
            <w:tcW w:w="6096" w:type="dxa"/>
            <w:vAlign w:val="center"/>
          </w:tcPr>
          <w:p w14:paraId="5E09CF2C" w14:textId="77777777" w:rsidR="00A62ACA" w:rsidRPr="00A62ACA" w:rsidRDefault="00A62ACA" w:rsidP="00D5746A">
            <w:pPr>
              <w:pStyle w:val="PargrafodaLista"/>
              <w:ind w:left="0"/>
              <w:rPr>
                <w:rFonts w:asciiTheme="minorHAnsi" w:eastAsiaTheme="minorHAnsi" w:hAnsiTheme="minorHAnsi" w:cstheme="minorHAnsi"/>
                <w:b/>
                <w:bCs/>
                <w:snapToGrid/>
                <w:color w:val="000000"/>
                <w:sz w:val="24"/>
                <w:szCs w:val="24"/>
                <w:lang w:eastAsia="en-US"/>
              </w:rPr>
            </w:pPr>
            <w:r w:rsidRPr="00A62ACA">
              <w:rPr>
                <w:rFonts w:asciiTheme="minorHAnsi" w:hAnsiTheme="minorHAnsi" w:cstheme="minorHAnsi"/>
                <w:b/>
                <w:bCs/>
                <w:sz w:val="24"/>
                <w:szCs w:val="24"/>
              </w:rPr>
              <w:t>Característica 8: quanto ao filme protetivo</w:t>
            </w:r>
          </w:p>
        </w:tc>
        <w:tc>
          <w:tcPr>
            <w:tcW w:w="850" w:type="dxa"/>
            <w:vAlign w:val="center"/>
          </w:tcPr>
          <w:p w14:paraId="395DA92C" w14:textId="77777777" w:rsidR="00A62ACA" w:rsidRPr="00A62ACA" w:rsidRDefault="00A62ACA" w:rsidP="00D5746A">
            <w:pPr>
              <w:pStyle w:val="PargrafodaLista"/>
              <w:ind w:left="0"/>
              <w:jc w:val="center"/>
              <w:rPr>
                <w:rFonts w:asciiTheme="minorHAnsi" w:eastAsiaTheme="minorHAnsi" w:hAnsiTheme="minorHAnsi" w:cstheme="minorHAnsi"/>
                <w:b/>
                <w:bCs/>
                <w:snapToGrid/>
                <w:color w:val="000000"/>
                <w:sz w:val="24"/>
                <w:szCs w:val="24"/>
                <w:lang w:eastAsia="en-US"/>
              </w:rPr>
            </w:pPr>
            <w:r w:rsidRPr="00A62ACA">
              <w:rPr>
                <w:rFonts w:asciiTheme="minorHAnsi" w:eastAsiaTheme="minorHAnsi" w:hAnsiTheme="minorHAnsi" w:cstheme="minorHAnsi"/>
                <w:b/>
                <w:bCs/>
                <w:snapToGrid/>
                <w:color w:val="000000"/>
                <w:sz w:val="24"/>
                <w:szCs w:val="24"/>
                <w:lang w:eastAsia="en-US"/>
              </w:rPr>
              <w:t>CODIP</w:t>
            </w:r>
          </w:p>
        </w:tc>
      </w:tr>
      <w:tr w:rsidR="00A62ACA" w:rsidRPr="00A62ACA" w14:paraId="6F698F5C" w14:textId="77777777" w:rsidTr="00D5746A">
        <w:tc>
          <w:tcPr>
            <w:tcW w:w="6096" w:type="dxa"/>
            <w:vAlign w:val="center"/>
          </w:tcPr>
          <w:p w14:paraId="176BBB34" w14:textId="7777CD05" w:rsidR="00A62ACA" w:rsidRPr="00A62ACA" w:rsidRDefault="00912420" w:rsidP="00D5746A">
            <w:pPr>
              <w:pStyle w:val="PargrafodaLista"/>
              <w:ind w:left="0"/>
              <w:rPr>
                <w:rFonts w:asciiTheme="minorHAnsi" w:hAnsiTheme="minorHAnsi" w:cstheme="minorHAnsi"/>
                <w:sz w:val="24"/>
                <w:szCs w:val="24"/>
              </w:rPr>
            </w:pPr>
            <w:r>
              <w:rPr>
                <w:rFonts w:asciiTheme="minorHAnsi" w:hAnsiTheme="minorHAnsi" w:cstheme="minorHAnsi"/>
                <w:sz w:val="24"/>
                <w:szCs w:val="24"/>
              </w:rPr>
              <w:lastRenderedPageBreak/>
              <w:t>Sim</w:t>
            </w:r>
          </w:p>
        </w:tc>
        <w:tc>
          <w:tcPr>
            <w:tcW w:w="850" w:type="dxa"/>
            <w:vAlign w:val="center"/>
          </w:tcPr>
          <w:p w14:paraId="1AF9777C" w14:textId="77777777" w:rsidR="00A62ACA" w:rsidRPr="00A62ACA" w:rsidRDefault="00A62ACA" w:rsidP="00D5746A">
            <w:pPr>
              <w:pStyle w:val="PargrafodaLista"/>
              <w:ind w:left="0"/>
              <w:jc w:val="center"/>
              <w:rPr>
                <w:rFonts w:asciiTheme="minorHAnsi" w:hAnsiTheme="minorHAnsi" w:cstheme="minorHAnsi"/>
                <w:sz w:val="24"/>
                <w:szCs w:val="24"/>
              </w:rPr>
            </w:pPr>
            <w:r w:rsidRPr="00A62ACA">
              <w:rPr>
                <w:rFonts w:asciiTheme="minorHAnsi" w:eastAsiaTheme="minorHAnsi" w:hAnsiTheme="minorHAnsi" w:cstheme="minorHAnsi"/>
                <w:snapToGrid/>
                <w:color w:val="000000"/>
                <w:sz w:val="24"/>
                <w:szCs w:val="24"/>
                <w:lang w:eastAsia="en-US"/>
              </w:rPr>
              <w:t>H1</w:t>
            </w:r>
          </w:p>
        </w:tc>
      </w:tr>
      <w:tr w:rsidR="00A62ACA" w:rsidRPr="00A62ACA" w14:paraId="2A88FD42" w14:textId="77777777" w:rsidTr="00D5746A">
        <w:tc>
          <w:tcPr>
            <w:tcW w:w="6096" w:type="dxa"/>
            <w:vAlign w:val="center"/>
          </w:tcPr>
          <w:p w14:paraId="3FADA8EB" w14:textId="1BA67DF5" w:rsidR="00A62ACA" w:rsidRPr="00A62ACA" w:rsidRDefault="00912420" w:rsidP="00D5746A">
            <w:pPr>
              <w:pStyle w:val="PargrafodaLista"/>
              <w:ind w:left="0"/>
              <w:rPr>
                <w:rFonts w:asciiTheme="minorHAnsi" w:hAnsiTheme="minorHAnsi" w:cstheme="minorHAnsi"/>
                <w:sz w:val="24"/>
                <w:szCs w:val="24"/>
              </w:rPr>
            </w:pPr>
            <w:r>
              <w:rPr>
                <w:rFonts w:asciiTheme="minorHAnsi" w:hAnsiTheme="minorHAnsi" w:cstheme="minorHAnsi"/>
                <w:sz w:val="24"/>
                <w:szCs w:val="24"/>
              </w:rPr>
              <w:t>Não</w:t>
            </w:r>
          </w:p>
        </w:tc>
        <w:tc>
          <w:tcPr>
            <w:tcW w:w="850" w:type="dxa"/>
            <w:vAlign w:val="center"/>
          </w:tcPr>
          <w:p w14:paraId="043619D0" w14:textId="77777777" w:rsidR="00A62ACA" w:rsidRPr="00A62ACA" w:rsidRDefault="00A62ACA" w:rsidP="00D5746A">
            <w:pPr>
              <w:pStyle w:val="PargrafodaLista"/>
              <w:ind w:left="0"/>
              <w:jc w:val="center"/>
              <w:rPr>
                <w:rFonts w:asciiTheme="minorHAnsi" w:hAnsiTheme="minorHAnsi" w:cstheme="minorHAnsi"/>
                <w:sz w:val="24"/>
                <w:szCs w:val="24"/>
              </w:rPr>
            </w:pPr>
            <w:r w:rsidRPr="00A62ACA">
              <w:rPr>
                <w:rFonts w:asciiTheme="minorHAnsi" w:eastAsiaTheme="minorHAnsi" w:hAnsiTheme="minorHAnsi" w:cstheme="minorHAnsi"/>
                <w:snapToGrid/>
                <w:color w:val="000000"/>
                <w:sz w:val="24"/>
                <w:szCs w:val="24"/>
                <w:lang w:eastAsia="en-US"/>
              </w:rPr>
              <w:t>H2</w:t>
            </w:r>
          </w:p>
        </w:tc>
      </w:tr>
    </w:tbl>
    <w:p w14:paraId="64688565" w14:textId="77777777" w:rsidR="00A62ACA" w:rsidRPr="00A62ACA" w:rsidRDefault="00A62ACA" w:rsidP="00A62ACA">
      <w:pPr>
        <w:jc w:val="both"/>
        <w:rPr>
          <w:rFonts w:asciiTheme="minorHAnsi" w:hAnsiTheme="minorHAnsi" w:cstheme="minorHAnsi"/>
          <w:sz w:val="24"/>
          <w:szCs w:val="24"/>
        </w:rPr>
      </w:pPr>
    </w:p>
    <w:p w14:paraId="18D26B48" w14:textId="77777777" w:rsidR="00A62ACA" w:rsidRPr="00A62ACA" w:rsidRDefault="00A62ACA" w:rsidP="00A62ACA">
      <w:pPr>
        <w:jc w:val="both"/>
        <w:rPr>
          <w:rFonts w:asciiTheme="minorHAnsi" w:hAnsiTheme="minorHAnsi" w:cstheme="minorHAnsi"/>
          <w:sz w:val="24"/>
          <w:szCs w:val="24"/>
        </w:rPr>
      </w:pPr>
      <w:r w:rsidRPr="00A62ACA">
        <w:rPr>
          <w:rFonts w:asciiTheme="minorHAnsi" w:hAnsiTheme="minorHAnsi" w:cstheme="minorHAnsi"/>
          <w:sz w:val="24"/>
          <w:szCs w:val="24"/>
        </w:rPr>
        <w:t xml:space="preserve">Exemplo de formulação do CODIP: </w:t>
      </w:r>
    </w:p>
    <w:p w14:paraId="5B6A58BC" w14:textId="171A973C" w:rsidR="00A62ACA" w:rsidRPr="00A62ACA" w:rsidRDefault="00FB3A14" w:rsidP="00A62ACA">
      <w:pPr>
        <w:jc w:val="both"/>
        <w:rPr>
          <w:rFonts w:asciiTheme="minorHAnsi" w:hAnsiTheme="minorHAnsi" w:cstheme="minorHAnsi"/>
          <w:sz w:val="24"/>
          <w:szCs w:val="24"/>
        </w:rPr>
      </w:pPr>
      <w:r w:rsidRPr="00FB3A14">
        <w:rPr>
          <w:rFonts w:asciiTheme="minorHAnsi" w:hAnsiTheme="minorHAnsi" w:cstheme="minorHAnsi"/>
          <w:sz w:val="24"/>
          <w:szCs w:val="24"/>
        </w:rPr>
        <w:t>Aço</w:t>
      </w:r>
      <w:r w:rsidRPr="008E2368">
        <w:rPr>
          <w:rFonts w:asciiTheme="minorHAnsi" w:hAnsiTheme="minorHAnsi" w:cstheme="minorHAnsi"/>
          <w:sz w:val="24"/>
          <w:szCs w:val="24"/>
        </w:rPr>
        <w:t xml:space="preserve"> em bobina com 0,4mm de espessura, 500m de largura, pintado nas duas faces, com 20</w:t>
      </w:r>
      <w:r w:rsidR="00A01AC3">
        <w:rPr>
          <w:rFonts w:asciiTheme="minorHAnsi" w:hAnsiTheme="minorHAnsi" w:cstheme="minorHAnsi"/>
          <w:sz w:val="24"/>
          <w:szCs w:val="24"/>
        </w:rPr>
        <w:t xml:space="preserve"> </w:t>
      </w:r>
      <w:proofErr w:type="spellStart"/>
      <w:r w:rsidRPr="008E2368">
        <w:rPr>
          <w:rFonts w:asciiTheme="minorHAnsi" w:hAnsiTheme="minorHAnsi" w:cstheme="minorHAnsi"/>
          <w:sz w:val="24"/>
          <w:szCs w:val="24"/>
        </w:rPr>
        <w:t>micr</w:t>
      </w:r>
      <w:ins w:id="53" w:author="Hearle Vieira Calvão" w:date="2024-03-15T13:27:00Z">
        <w:r w:rsidR="00907975">
          <w:rPr>
            <w:rFonts w:asciiTheme="minorHAnsi" w:hAnsiTheme="minorHAnsi" w:cstheme="minorHAnsi"/>
            <w:sz w:val="24"/>
            <w:szCs w:val="24"/>
          </w:rPr>
          <w:t>ons</w:t>
        </w:r>
      </w:ins>
      <w:proofErr w:type="spellEnd"/>
      <w:del w:id="54" w:author="Hearle Vieira Calvão" w:date="2024-03-15T13:27:00Z">
        <w:r w:rsidRPr="008E2368" w:rsidDel="00907975">
          <w:rPr>
            <w:rFonts w:asciiTheme="minorHAnsi" w:hAnsiTheme="minorHAnsi" w:cstheme="minorHAnsi"/>
            <w:sz w:val="24"/>
            <w:szCs w:val="24"/>
          </w:rPr>
          <w:delText>a</w:delText>
        </w:r>
      </w:del>
      <w:r w:rsidRPr="008E2368">
        <w:rPr>
          <w:rFonts w:asciiTheme="minorHAnsi" w:hAnsiTheme="minorHAnsi" w:cstheme="minorHAnsi"/>
          <w:sz w:val="24"/>
          <w:szCs w:val="24"/>
        </w:rPr>
        <w:t xml:space="preserve"> </w:t>
      </w:r>
      <w:del w:id="55" w:author="Hearle Vieira Calvão" w:date="2024-03-15T13:27:00Z">
        <w:r w:rsidRPr="008E2368" w:rsidDel="00907975">
          <w:rPr>
            <w:rFonts w:asciiTheme="minorHAnsi" w:hAnsiTheme="minorHAnsi" w:cstheme="minorHAnsi"/>
            <w:sz w:val="24"/>
            <w:szCs w:val="24"/>
          </w:rPr>
          <w:delText xml:space="preserve"> </w:delText>
        </w:r>
      </w:del>
      <w:r w:rsidRPr="008E2368">
        <w:rPr>
          <w:rFonts w:asciiTheme="minorHAnsi" w:hAnsiTheme="minorHAnsi" w:cstheme="minorHAnsi"/>
          <w:sz w:val="24"/>
          <w:szCs w:val="24"/>
        </w:rPr>
        <w:t>de tinta em cada face, revestimento de alumínio e zinco entre 101 e 200g/m2 contendo filme protetivo</w:t>
      </w:r>
      <w:r w:rsidRPr="00FB3A14">
        <w:rPr>
          <w:rFonts w:asciiTheme="minorHAnsi" w:hAnsiTheme="minorHAnsi" w:cstheme="minorHAnsi"/>
          <w:sz w:val="24"/>
          <w:szCs w:val="24"/>
        </w:rPr>
        <w:t>: A1B2C1D2</w:t>
      </w:r>
      <w:r w:rsidRPr="008E2368">
        <w:rPr>
          <w:rFonts w:asciiTheme="minorHAnsi" w:hAnsiTheme="minorHAnsi" w:cstheme="minorHAnsi"/>
          <w:sz w:val="24"/>
          <w:szCs w:val="24"/>
        </w:rPr>
        <w:t>E2</w:t>
      </w:r>
      <w:r w:rsidRPr="00FB3A14">
        <w:rPr>
          <w:rFonts w:asciiTheme="minorHAnsi" w:hAnsiTheme="minorHAnsi" w:cstheme="minorHAnsi"/>
          <w:sz w:val="24"/>
          <w:szCs w:val="24"/>
        </w:rPr>
        <w:t>F2G7H1.</w:t>
      </w:r>
      <w:del w:id="56" w:author="Thiago Fernandes Aquino" w:date="2024-03-14T14:39:00Z">
        <w:r w:rsidR="00A62ACA" w:rsidRPr="00A62ACA" w:rsidDel="007D4B2B">
          <w:rPr>
            <w:rFonts w:asciiTheme="minorHAnsi" w:hAnsiTheme="minorHAnsi" w:cstheme="minorHAnsi"/>
            <w:sz w:val="24"/>
            <w:szCs w:val="24"/>
          </w:rPr>
          <w:delText>.</w:delText>
        </w:r>
      </w:del>
    </w:p>
    <w:bookmarkEnd w:id="52"/>
    <w:p w14:paraId="469CB332" w14:textId="0F2AF6BF" w:rsidR="00E37198" w:rsidRDefault="00E37198" w:rsidP="00F67B58">
      <w:pPr>
        <w:tabs>
          <w:tab w:val="left" w:pos="709"/>
        </w:tabs>
        <w:jc w:val="both"/>
        <w:rPr>
          <w:rFonts w:asciiTheme="minorHAnsi" w:hAnsiTheme="minorHAnsi" w:cstheme="minorHAnsi"/>
        </w:rPr>
      </w:pPr>
    </w:p>
    <w:bookmarkEnd w:id="51"/>
    <w:p w14:paraId="3139103A" w14:textId="77777777" w:rsidR="003A1338" w:rsidRPr="00E6797A" w:rsidRDefault="003A1338" w:rsidP="00F67B58">
      <w:pPr>
        <w:tabs>
          <w:tab w:val="left" w:pos="709"/>
        </w:tabs>
        <w:jc w:val="both"/>
        <w:rPr>
          <w:rFonts w:asciiTheme="minorHAnsi" w:hAnsiTheme="minorHAnsi" w:cstheme="minorHAnsi"/>
        </w:rPr>
      </w:pPr>
    </w:p>
    <w:p w14:paraId="777816FA" w14:textId="77777777" w:rsidR="00F67B58" w:rsidRPr="00E6797A" w:rsidRDefault="00F67B58" w:rsidP="00F67B58">
      <w:pPr>
        <w:pStyle w:val="Ttulo2"/>
        <w:jc w:val="left"/>
        <w:rPr>
          <w:rFonts w:asciiTheme="minorHAnsi" w:hAnsiTheme="minorHAnsi" w:cstheme="minorHAnsi"/>
        </w:rPr>
      </w:pPr>
      <w:bookmarkStart w:id="57" w:name="_Toc340425365"/>
      <w:r w:rsidRPr="00E6797A">
        <w:rPr>
          <w:rFonts w:asciiTheme="minorHAnsi" w:hAnsiTheme="minorHAnsi" w:cstheme="minorHAnsi"/>
          <w:bCs/>
        </w:rPr>
        <w:t>6.</w:t>
      </w:r>
      <w:r w:rsidRPr="00E6797A">
        <w:rPr>
          <w:rFonts w:asciiTheme="minorHAnsi" w:hAnsiTheme="minorHAnsi" w:cstheme="minorHAnsi"/>
          <w:bCs/>
        </w:rPr>
        <w:tab/>
      </w:r>
      <w:r w:rsidRPr="00E6797A">
        <w:rPr>
          <w:rFonts w:asciiTheme="minorHAnsi" w:hAnsiTheme="minorHAnsi" w:cstheme="minorHAnsi"/>
        </w:rPr>
        <w:t>Processo Produtivo</w:t>
      </w:r>
      <w:bookmarkEnd w:id="57"/>
      <w:r w:rsidRPr="00E6797A">
        <w:rPr>
          <w:rFonts w:asciiTheme="minorHAnsi" w:hAnsiTheme="minorHAnsi" w:cstheme="minorHAnsi"/>
        </w:rPr>
        <w:t xml:space="preserve"> </w:t>
      </w:r>
    </w:p>
    <w:p w14:paraId="55165A6C" w14:textId="77777777" w:rsidR="00F67B58" w:rsidRPr="00E6797A" w:rsidRDefault="00F67B58" w:rsidP="00F67B58">
      <w:pPr>
        <w:widowControl/>
        <w:jc w:val="both"/>
        <w:rPr>
          <w:rFonts w:asciiTheme="minorHAnsi" w:hAnsiTheme="minorHAnsi" w:cstheme="minorHAnsi"/>
          <w:caps/>
          <w:sz w:val="24"/>
          <w:szCs w:val="24"/>
        </w:rPr>
      </w:pPr>
    </w:p>
    <w:p w14:paraId="5597C6C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6.1.</w:t>
      </w:r>
      <w:r w:rsidRPr="00E6797A">
        <w:rPr>
          <w:rFonts w:asciiTheme="minorHAnsi" w:hAnsiTheme="minorHAnsi" w:cstheme="minorHAnsi"/>
          <w:b/>
          <w:sz w:val="24"/>
          <w:szCs w:val="24"/>
        </w:rPr>
        <w:tab/>
        <w:t>Processo Produtivo Geral</w:t>
      </w:r>
    </w:p>
    <w:p w14:paraId="3AB10566" w14:textId="77777777" w:rsidR="00F67B58" w:rsidRPr="00E6797A" w:rsidRDefault="00F67B58" w:rsidP="00F67B58">
      <w:pPr>
        <w:jc w:val="both"/>
        <w:rPr>
          <w:rFonts w:asciiTheme="minorHAnsi" w:hAnsiTheme="minorHAnsi" w:cstheme="minorHAnsi"/>
          <w:sz w:val="24"/>
          <w:szCs w:val="24"/>
        </w:rPr>
      </w:pPr>
    </w:p>
    <w:p w14:paraId="3428FCBC"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6.1.1.</w:t>
      </w:r>
      <w:r w:rsidRPr="00E6797A">
        <w:rPr>
          <w:rFonts w:asciiTheme="minorHAnsi" w:hAnsiTheme="minorHAnsi" w:cstheme="minorHAnsi"/>
          <w:sz w:val="24"/>
          <w:szCs w:val="24"/>
        </w:rPr>
        <w:tab/>
        <w:t>Descrever, detalhadamente, o processo produtivo do produto, especificando, entre outros: matéria(s)-prima(s), material(</w:t>
      </w:r>
      <w:proofErr w:type="spellStart"/>
      <w:r w:rsidRPr="00E6797A">
        <w:rPr>
          <w:rFonts w:asciiTheme="minorHAnsi" w:hAnsiTheme="minorHAnsi" w:cstheme="minorHAnsi"/>
          <w:sz w:val="24"/>
          <w:szCs w:val="24"/>
        </w:rPr>
        <w:t>is</w:t>
      </w:r>
      <w:proofErr w:type="spellEnd"/>
      <w:r w:rsidRPr="00E6797A">
        <w:rPr>
          <w:rFonts w:asciiTheme="minorHAnsi" w:hAnsiTheme="minorHAnsi" w:cstheme="minorHAnsi"/>
          <w:sz w:val="24"/>
          <w:szCs w:val="24"/>
        </w:rPr>
        <w:t>)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23749A9B" w14:textId="77777777" w:rsidR="00F67B58" w:rsidRPr="00E6797A" w:rsidRDefault="00F67B58" w:rsidP="00F67B58">
      <w:pPr>
        <w:jc w:val="both"/>
        <w:rPr>
          <w:rFonts w:asciiTheme="minorHAnsi" w:hAnsiTheme="minorHAnsi" w:cstheme="minorHAnsi"/>
          <w:sz w:val="24"/>
          <w:szCs w:val="24"/>
        </w:rPr>
      </w:pPr>
    </w:p>
    <w:p w14:paraId="4B5BEBC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6.1.2</w:t>
      </w:r>
      <w:r w:rsidRPr="00E6797A">
        <w:rPr>
          <w:rFonts w:asciiTheme="minorHAnsi" w:hAnsiTheme="minorHAnsi" w:cstheme="minorHAnsi"/>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2070DF00" w14:textId="77777777" w:rsidR="00F67B58" w:rsidRPr="00E6797A" w:rsidRDefault="00F67B58" w:rsidP="00F67B58">
      <w:pPr>
        <w:jc w:val="both"/>
        <w:rPr>
          <w:rFonts w:asciiTheme="minorHAnsi" w:hAnsiTheme="minorHAnsi" w:cstheme="minorHAnsi"/>
          <w:sz w:val="24"/>
          <w:szCs w:val="24"/>
        </w:rPr>
      </w:pPr>
    </w:p>
    <w:p w14:paraId="2527D533"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6.1.3.</w:t>
      </w:r>
      <w:r w:rsidRPr="00E6797A">
        <w:rPr>
          <w:rFonts w:asciiTheme="minorHAnsi" w:hAnsiTheme="minorHAnsi" w:cstheme="minorHAnsi"/>
          <w:sz w:val="24"/>
          <w:szCs w:val="24"/>
        </w:rPr>
        <w:tab/>
        <w:t xml:space="preserve">Caso o produto seja produzido em mais de uma planta ou parte relacionada, identificar cada uma delas e descrever detalhadamente as atividades nelas realizadas. </w:t>
      </w:r>
    </w:p>
    <w:p w14:paraId="042AC2F9" w14:textId="77777777" w:rsidR="00F67B58" w:rsidRPr="00E6797A" w:rsidRDefault="00F67B58" w:rsidP="00F67B58">
      <w:pPr>
        <w:jc w:val="both"/>
        <w:rPr>
          <w:rFonts w:asciiTheme="minorHAnsi" w:hAnsiTheme="minorHAnsi" w:cstheme="minorHAnsi"/>
          <w:sz w:val="24"/>
          <w:szCs w:val="24"/>
        </w:rPr>
      </w:pPr>
    </w:p>
    <w:p w14:paraId="77867BD5"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6.1.4.</w:t>
      </w:r>
      <w:r w:rsidRPr="00E6797A">
        <w:rPr>
          <w:rFonts w:asciiTheme="minorHAnsi" w:hAnsiTheme="minorHAnsi" w:cstheme="minorHAnsi"/>
          <w:sz w:val="24"/>
          <w:szCs w:val="24"/>
        </w:rPr>
        <w:tab/>
      </w:r>
      <w:r w:rsidRPr="00E6797A">
        <w:rPr>
          <w:rFonts w:asciiTheme="minorHAnsi" w:hAnsiTheme="minorHAnsi" w:cstheme="minorHAnsi"/>
          <w:sz w:val="24"/>
        </w:rPr>
        <w:t xml:space="preserve"> </w:t>
      </w:r>
      <w:r w:rsidRPr="00E6797A">
        <w:rPr>
          <w:rFonts w:asciiTheme="minorHAnsi" w:hAnsiTheme="minorHAnsi" w:cstheme="minorHAnsi"/>
          <w:sz w:val="24"/>
          <w:szCs w:val="24"/>
        </w:rPr>
        <w:t>Informar se há subcontratação de serviços no processo produtivo, como, por exemplo, manutenção e ferramental, fornecimento de utilidades etc.</w:t>
      </w:r>
    </w:p>
    <w:p w14:paraId="7D498F1D"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rPr>
        <w:t xml:space="preserve"> </w:t>
      </w:r>
    </w:p>
    <w:p w14:paraId="0A044BB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6.1.5.</w:t>
      </w:r>
      <w:r w:rsidRPr="00E6797A">
        <w:rPr>
          <w:rFonts w:asciiTheme="minorHAnsi" w:hAnsiTheme="minorHAnsi" w:cstheme="minorHAnsi"/>
          <w:sz w:val="24"/>
          <w:szCs w:val="24"/>
        </w:rPr>
        <w:tab/>
        <w:t>Informar se a empresa realiza serviço de industrialização para terceiros (</w:t>
      </w:r>
      <w:proofErr w:type="spellStart"/>
      <w:r w:rsidRPr="00DA7BC3">
        <w:rPr>
          <w:rFonts w:asciiTheme="minorHAnsi" w:hAnsiTheme="minorHAnsi" w:cstheme="minorHAnsi"/>
          <w:bCs/>
          <w:i/>
          <w:iCs/>
          <w:sz w:val="24"/>
          <w:szCs w:val="24"/>
        </w:rPr>
        <w:t>tolling</w:t>
      </w:r>
      <w:proofErr w:type="spellEnd"/>
      <w:r w:rsidRPr="00E6797A">
        <w:rPr>
          <w:rFonts w:asciiTheme="minorHAnsi" w:hAnsiTheme="minorHAnsi" w:cstheme="minorHAnsi"/>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61DA6368" w14:textId="77777777" w:rsidR="00F67B58" w:rsidRPr="00E6797A" w:rsidRDefault="00F67B58" w:rsidP="00F67B58">
      <w:pPr>
        <w:ind w:left="4"/>
        <w:jc w:val="both"/>
        <w:rPr>
          <w:rFonts w:asciiTheme="minorHAnsi" w:hAnsiTheme="minorHAnsi" w:cstheme="minorHAnsi"/>
          <w:sz w:val="24"/>
          <w:szCs w:val="24"/>
        </w:rPr>
      </w:pPr>
    </w:p>
    <w:p w14:paraId="12246D24"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6.1.6.</w:t>
      </w:r>
      <w:r w:rsidRPr="00E6797A">
        <w:rPr>
          <w:rFonts w:asciiTheme="minorHAnsi" w:hAnsiTheme="minorHAnsi" w:cstheme="minorHAnsi"/>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1A7BC82F" w14:textId="77777777" w:rsidR="00F67B58" w:rsidRPr="00E6797A" w:rsidRDefault="00F67B58" w:rsidP="00F67B58">
      <w:pPr>
        <w:ind w:left="4"/>
        <w:jc w:val="both"/>
        <w:rPr>
          <w:rFonts w:asciiTheme="minorHAnsi" w:hAnsiTheme="minorHAnsi" w:cstheme="minorHAnsi"/>
          <w:sz w:val="24"/>
          <w:szCs w:val="24"/>
        </w:rPr>
      </w:pPr>
    </w:p>
    <w:p w14:paraId="19BB7F34"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6.1.7.</w:t>
      </w:r>
      <w:r w:rsidRPr="00E6797A">
        <w:rPr>
          <w:rFonts w:asciiTheme="minorHAnsi" w:hAnsiTheme="minorHAnsi" w:cstheme="minorHAnsi"/>
          <w:sz w:val="24"/>
          <w:szCs w:val="24"/>
        </w:rPr>
        <w:tab/>
        <w:t>Informar o regime usual de produção (e.g. produção contínua ou batelada) e o número de turnos.</w:t>
      </w:r>
    </w:p>
    <w:p w14:paraId="490BB659" w14:textId="77777777" w:rsidR="00F67B58" w:rsidRPr="00E6797A" w:rsidRDefault="00F67B58" w:rsidP="00F67B58">
      <w:pPr>
        <w:ind w:left="4"/>
        <w:jc w:val="both"/>
        <w:rPr>
          <w:rFonts w:asciiTheme="minorHAnsi" w:hAnsiTheme="minorHAnsi" w:cstheme="minorHAnsi"/>
          <w:sz w:val="24"/>
          <w:szCs w:val="24"/>
        </w:rPr>
      </w:pPr>
    </w:p>
    <w:p w14:paraId="615F409B"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6.1.8.</w:t>
      </w:r>
      <w:r w:rsidRPr="00E6797A">
        <w:rPr>
          <w:rFonts w:asciiTheme="minorHAnsi" w:hAnsiTheme="minorHAnsi" w:cstheme="minorHAnsi"/>
          <w:sz w:val="24"/>
          <w:szCs w:val="24"/>
        </w:rPr>
        <w:tab/>
        <w:t xml:space="preserve">Informar se há outros produtos fabricados pela empresa. </w:t>
      </w:r>
    </w:p>
    <w:p w14:paraId="1E3E7711" w14:textId="77777777" w:rsidR="00F67B58" w:rsidRPr="00E6797A" w:rsidRDefault="00F67B58" w:rsidP="00F67B58">
      <w:pPr>
        <w:ind w:left="4"/>
        <w:jc w:val="both"/>
        <w:rPr>
          <w:rFonts w:asciiTheme="minorHAnsi" w:hAnsiTheme="minorHAnsi" w:cstheme="minorHAnsi"/>
          <w:sz w:val="24"/>
          <w:szCs w:val="24"/>
        </w:rPr>
      </w:pPr>
    </w:p>
    <w:p w14:paraId="5D6A8B36"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6.1.9.</w:t>
      </w:r>
      <w:r w:rsidRPr="00E6797A">
        <w:rPr>
          <w:rFonts w:asciiTheme="minorHAnsi" w:hAnsiTheme="minorHAnsi" w:cstheme="minorHAnsi"/>
          <w:sz w:val="24"/>
          <w:szCs w:val="24"/>
        </w:rPr>
        <w:tab/>
        <w:t>Esclarecer se a linha de produção do produto investigado é utilizada também para a fabricação de outros produtos.</w:t>
      </w:r>
    </w:p>
    <w:p w14:paraId="5B6B6DC2" w14:textId="77777777" w:rsidR="00F67B58" w:rsidRPr="00E6797A" w:rsidRDefault="00F67B58" w:rsidP="00F67B58">
      <w:pPr>
        <w:ind w:left="4"/>
        <w:jc w:val="both"/>
        <w:rPr>
          <w:rFonts w:asciiTheme="minorHAnsi" w:hAnsiTheme="minorHAnsi" w:cstheme="minorHAnsi"/>
          <w:sz w:val="24"/>
          <w:szCs w:val="24"/>
        </w:rPr>
      </w:pPr>
    </w:p>
    <w:p w14:paraId="435E8ED5" w14:textId="670B4852"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6.1.10.</w:t>
      </w:r>
      <w:r w:rsidRPr="00E6797A">
        <w:rPr>
          <w:rFonts w:asciiTheme="minorHAnsi" w:hAnsiTheme="minorHAnsi" w:cstheme="minorHAnsi"/>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14:paraId="36E25645" w14:textId="24145ECC" w:rsidR="0047775F" w:rsidRPr="00E6797A" w:rsidRDefault="0047775F" w:rsidP="00F67B58">
      <w:pPr>
        <w:ind w:left="4"/>
        <w:jc w:val="both"/>
        <w:rPr>
          <w:rFonts w:asciiTheme="minorHAnsi" w:hAnsiTheme="minorHAnsi" w:cstheme="minorHAnsi"/>
          <w:sz w:val="24"/>
          <w:szCs w:val="24"/>
        </w:rPr>
      </w:pPr>
    </w:p>
    <w:p w14:paraId="69B5FA89" w14:textId="77777777" w:rsidR="0047775F" w:rsidRPr="00E6797A" w:rsidRDefault="0047775F" w:rsidP="0047775F">
      <w:pPr>
        <w:ind w:left="4"/>
        <w:jc w:val="both"/>
        <w:rPr>
          <w:rFonts w:asciiTheme="minorHAnsi" w:hAnsiTheme="minorHAnsi" w:cstheme="minorHAnsi"/>
          <w:sz w:val="24"/>
          <w:szCs w:val="24"/>
        </w:rPr>
      </w:pPr>
      <w:r w:rsidRPr="00E6797A">
        <w:rPr>
          <w:rFonts w:asciiTheme="minorHAnsi" w:hAnsiTheme="minorHAnsi" w:cstheme="minorHAnsi"/>
          <w:sz w:val="24"/>
          <w:szCs w:val="24"/>
        </w:rPr>
        <w:lastRenderedPageBreak/>
        <w:t>6.1.11.</w:t>
      </w:r>
      <w:r w:rsidRPr="00E6797A">
        <w:rPr>
          <w:rFonts w:asciiTheme="minorHAnsi" w:hAnsiTheme="minorHAnsi" w:cstheme="minorHAnsi"/>
          <w:sz w:val="24"/>
          <w:szCs w:val="24"/>
        </w:rPr>
        <w:tab/>
        <w:t>Nesse sentido, considerar as seguintes premissas para reapresentar o cálculo da capacidade instalada:</w:t>
      </w:r>
    </w:p>
    <w:p w14:paraId="05594A8A" w14:textId="77777777" w:rsidR="0047775F" w:rsidRPr="00E6797A" w:rsidRDefault="0047775F" w:rsidP="00331663">
      <w:pPr>
        <w:widowControl/>
        <w:numPr>
          <w:ilvl w:val="0"/>
          <w:numId w:val="9"/>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Capacidade nominal</w:t>
      </w:r>
      <w:r w:rsidRPr="00E6797A">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E6797A">
        <w:rPr>
          <w:rFonts w:asciiTheme="minorHAnsi" w:hAnsiTheme="minorHAnsi" w:cstheme="minorHAnsi"/>
          <w:color w:val="000000"/>
          <w:sz w:val="24"/>
          <w:szCs w:val="24"/>
          <w:u w:val="single"/>
        </w:rPr>
        <w:t>em 365 dias do ano</w:t>
      </w:r>
      <w:r w:rsidRPr="00E6797A">
        <w:rPr>
          <w:rFonts w:asciiTheme="minorHAnsi" w:hAnsiTheme="minorHAnsi" w:cstheme="minorHAnsi"/>
          <w:color w:val="000000"/>
          <w:sz w:val="24"/>
          <w:szCs w:val="24"/>
        </w:rPr>
        <w:t xml:space="preserve">, ignorando as perdas de eficiência decorrentes das paradas para manutenção, </w:t>
      </w:r>
      <w:r w:rsidRPr="00E6797A">
        <w:rPr>
          <w:rFonts w:asciiTheme="minorHAnsi" w:hAnsiTheme="minorHAnsi" w:cstheme="minorHAnsi"/>
          <w:i/>
          <w:iCs/>
          <w:color w:val="000000"/>
          <w:sz w:val="24"/>
          <w:szCs w:val="24"/>
        </w:rPr>
        <w:t>setups</w:t>
      </w:r>
      <w:r w:rsidRPr="00E6797A">
        <w:rPr>
          <w:rFonts w:asciiTheme="minorHAnsi" w:hAnsiTheme="minorHAnsi" w:cstheme="minorHAnsi"/>
          <w:color w:val="000000"/>
          <w:sz w:val="24"/>
          <w:szCs w:val="24"/>
        </w:rPr>
        <w:t xml:space="preserve"> e perdas decorrentes de erros de programação da produção e de falta de insumos.</w:t>
      </w:r>
    </w:p>
    <w:p w14:paraId="4D8D51C5" w14:textId="77777777" w:rsidR="0047775F" w:rsidRPr="00E6797A" w:rsidRDefault="0047775F" w:rsidP="00331663">
      <w:pPr>
        <w:widowControl/>
        <w:numPr>
          <w:ilvl w:val="0"/>
          <w:numId w:val="9"/>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Capacidade Efetiva</w:t>
      </w:r>
      <w:r w:rsidRPr="00E6797A">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E6797A">
        <w:rPr>
          <w:rFonts w:asciiTheme="minorHAnsi" w:hAnsiTheme="minorHAnsi" w:cstheme="minorHAnsi"/>
          <w:color w:val="000000"/>
          <w:sz w:val="24"/>
          <w:szCs w:val="24"/>
          <w:u w:val="single"/>
        </w:rPr>
        <w:t>perdas planejadas</w:t>
      </w:r>
      <w:r w:rsidRPr="00E6797A">
        <w:rPr>
          <w:rFonts w:asciiTheme="minorHAnsi" w:hAnsiTheme="minorHAnsi" w:cstheme="minorHAnsi"/>
          <w:color w:val="000000"/>
          <w:sz w:val="24"/>
          <w:szCs w:val="24"/>
        </w:rPr>
        <w:t xml:space="preserve"> dessa capacidade. Assim, para </w:t>
      </w:r>
      <w:r w:rsidRPr="00E6797A">
        <w:rPr>
          <w:rFonts w:asciiTheme="minorHAnsi" w:hAnsiTheme="minorHAnsi" w:cstheme="minorHAnsi"/>
          <w:b/>
          <w:bCs/>
          <w:color w:val="000000"/>
          <w:sz w:val="24"/>
          <w:szCs w:val="24"/>
        </w:rPr>
        <w:t>cálculo da capacidade instalada efetiva</w:t>
      </w:r>
      <w:r w:rsidRPr="00E6797A">
        <w:rPr>
          <w:rFonts w:asciiTheme="minorHAnsi" w:hAnsiTheme="minorHAnsi" w:cstheme="minorHAnsi"/>
          <w:color w:val="000000"/>
          <w:sz w:val="24"/>
          <w:szCs w:val="24"/>
        </w:rPr>
        <w:t>, recomenda-se que sejam considerados:</w:t>
      </w:r>
    </w:p>
    <w:p w14:paraId="4186D0E7" w14:textId="77777777" w:rsidR="0047775F" w:rsidRPr="00E6797A" w:rsidRDefault="0047775F" w:rsidP="00331663">
      <w:pPr>
        <w:widowControl/>
        <w:numPr>
          <w:ilvl w:val="3"/>
          <w:numId w:val="10"/>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número de turnos e horas normais de operação da planta;</w:t>
      </w:r>
    </w:p>
    <w:p w14:paraId="6C08FBB1" w14:textId="77777777" w:rsidR="0047775F" w:rsidRPr="00E6797A" w:rsidRDefault="0047775F" w:rsidP="00331663">
      <w:pPr>
        <w:widowControl/>
        <w:numPr>
          <w:ilvl w:val="3"/>
          <w:numId w:val="10"/>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apenas maquinários e equipamentos em operação;</w:t>
      </w:r>
    </w:p>
    <w:p w14:paraId="2FACA3F9" w14:textId="77777777" w:rsidR="0047775F" w:rsidRPr="00E6797A" w:rsidRDefault="0047775F" w:rsidP="00331663">
      <w:pPr>
        <w:widowControl/>
        <w:numPr>
          <w:ilvl w:val="3"/>
          <w:numId w:val="10"/>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 xml:space="preserve">paradas </w:t>
      </w:r>
      <w:r w:rsidRPr="00E6797A">
        <w:rPr>
          <w:rFonts w:asciiTheme="minorHAnsi" w:hAnsiTheme="minorHAnsi" w:cstheme="minorHAnsi"/>
          <w:color w:val="000000"/>
          <w:sz w:val="24"/>
          <w:szCs w:val="24"/>
          <w:u w:val="single"/>
        </w:rPr>
        <w:t>programadas</w:t>
      </w:r>
      <w:r w:rsidRPr="00E6797A">
        <w:rPr>
          <w:rFonts w:asciiTheme="minorHAnsi" w:hAnsiTheme="minorHAnsi" w:cstheme="minorHAnsi"/>
          <w:color w:val="000000"/>
          <w:sz w:val="24"/>
          <w:szCs w:val="24"/>
        </w:rPr>
        <w:t xml:space="preserve"> para </w:t>
      </w:r>
      <w:r w:rsidRPr="00E6797A">
        <w:rPr>
          <w:rFonts w:asciiTheme="minorHAnsi" w:hAnsiTheme="minorHAnsi" w:cstheme="minorHAnsi"/>
          <w:i/>
          <w:iCs/>
          <w:color w:val="000000"/>
          <w:sz w:val="24"/>
          <w:szCs w:val="24"/>
        </w:rPr>
        <w:t>setup</w:t>
      </w:r>
      <w:r w:rsidRPr="00E6797A">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0D1B45E0" w14:textId="77777777" w:rsidR="0047775F" w:rsidRPr="00E6797A" w:rsidRDefault="0047775F" w:rsidP="00331663">
      <w:pPr>
        <w:widowControl/>
        <w:numPr>
          <w:ilvl w:val="3"/>
          <w:numId w:val="10"/>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disponibilidade plena de mão-de-obra, matérias-primas, utilidades e demais insumos; e</w:t>
      </w:r>
    </w:p>
    <w:p w14:paraId="6A54619D" w14:textId="77777777" w:rsidR="0047775F" w:rsidRPr="00E6797A" w:rsidRDefault="0047775F" w:rsidP="00331663">
      <w:pPr>
        <w:widowControl/>
        <w:numPr>
          <w:ilvl w:val="3"/>
          <w:numId w:val="10"/>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4231A990" w14:textId="77777777" w:rsidR="0047775F" w:rsidRPr="00E6797A" w:rsidRDefault="0047775F" w:rsidP="0047775F">
      <w:pPr>
        <w:spacing w:line="276" w:lineRule="auto"/>
        <w:ind w:left="2070"/>
        <w:contextualSpacing/>
        <w:rPr>
          <w:rFonts w:asciiTheme="minorHAnsi" w:eastAsiaTheme="minorHAnsi" w:hAnsiTheme="minorHAnsi" w:cstheme="minorHAnsi"/>
          <w:color w:val="000000"/>
          <w:sz w:val="24"/>
          <w:szCs w:val="24"/>
        </w:rPr>
      </w:pPr>
      <w:r w:rsidRPr="00E6797A">
        <w:rPr>
          <w:rFonts w:asciiTheme="minorHAnsi" w:hAnsiTheme="minorHAnsi" w:cstheme="minorHAnsi"/>
          <w:b/>
          <w:bCs/>
          <w:color w:val="000000"/>
          <w:sz w:val="24"/>
          <w:szCs w:val="24"/>
        </w:rPr>
        <w:t>Contudo, não devem ser consideradas</w:t>
      </w:r>
      <w:r w:rsidRPr="00E6797A">
        <w:rPr>
          <w:rFonts w:asciiTheme="minorHAnsi" w:hAnsiTheme="minorHAnsi" w:cstheme="minorHAnsi"/>
          <w:color w:val="000000"/>
          <w:sz w:val="24"/>
          <w:szCs w:val="24"/>
        </w:rPr>
        <w:t>:</w:t>
      </w:r>
    </w:p>
    <w:p w14:paraId="0642D7E0" w14:textId="77777777" w:rsidR="0047775F" w:rsidRPr="00E6797A" w:rsidRDefault="0047775F" w:rsidP="00331663">
      <w:pPr>
        <w:widowControl/>
        <w:numPr>
          <w:ilvl w:val="3"/>
          <w:numId w:val="11"/>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paradas e perdas não programadas, como manutenções não programadas, paradas de equipamento por defeito e perdas de produto por problemas de qualidade</w:t>
      </w:r>
    </w:p>
    <w:p w14:paraId="4D6068B1" w14:textId="77777777" w:rsidR="0047775F" w:rsidRPr="00E6797A" w:rsidRDefault="0047775F" w:rsidP="0047775F">
      <w:pPr>
        <w:tabs>
          <w:tab w:val="num" w:pos="0"/>
        </w:tabs>
        <w:ind w:left="4"/>
        <w:jc w:val="both"/>
        <w:rPr>
          <w:rFonts w:asciiTheme="minorHAnsi" w:eastAsiaTheme="minorHAnsi" w:hAnsiTheme="minorHAnsi" w:cstheme="minorHAnsi"/>
          <w:color w:val="000000"/>
          <w:sz w:val="24"/>
          <w:szCs w:val="24"/>
        </w:rPr>
      </w:pPr>
      <w:r w:rsidRPr="00E6797A">
        <w:rPr>
          <w:rFonts w:asciiTheme="minorHAnsi" w:hAnsiTheme="minorHAnsi" w:cstheme="minorHAnsi"/>
          <w:color w:val="000000"/>
          <w:sz w:val="24"/>
          <w:szCs w:val="24"/>
        </w:rPr>
        <w:t>6.1.12</w:t>
      </w:r>
      <w:r w:rsidRPr="00E6797A">
        <w:rPr>
          <w:rFonts w:asciiTheme="minorHAnsi" w:hAnsiTheme="minorHAnsi" w:cstheme="minorHAnsi"/>
          <w:color w:val="000000"/>
          <w:sz w:val="24"/>
          <w:szCs w:val="24"/>
        </w:rPr>
        <w:tab/>
        <w:t>Outros pontos muito importantes no cálculo são a definição do gargalo de produção e a seleção do mix de produtos.</w:t>
      </w:r>
    </w:p>
    <w:p w14:paraId="069D309C" w14:textId="77777777" w:rsidR="0047775F" w:rsidRPr="00E6797A" w:rsidRDefault="0047775F" w:rsidP="00331663">
      <w:pPr>
        <w:widowControl/>
        <w:numPr>
          <w:ilvl w:val="0"/>
          <w:numId w:val="12"/>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Gargalo de produção</w:t>
      </w:r>
      <w:r w:rsidRPr="00E6797A">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575E9023" w14:textId="77777777" w:rsidR="0047775F" w:rsidRPr="00E6797A" w:rsidRDefault="0047775F" w:rsidP="00331663">
      <w:pPr>
        <w:widowControl/>
        <w:numPr>
          <w:ilvl w:val="0"/>
          <w:numId w:val="12"/>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Seleção do mix de produtos:</w:t>
      </w:r>
      <w:r w:rsidRPr="00E6797A">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E6797A">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E6797A">
        <w:rPr>
          <w:rFonts w:asciiTheme="minorHAnsi" w:hAnsiTheme="minorHAnsi" w:cstheme="minorHAnsi"/>
          <w:color w:val="000000"/>
          <w:sz w:val="24"/>
          <w:szCs w:val="24"/>
        </w:rPr>
        <w:t>, por exemplo, em metros por segundo, em toneladas por hora ou em peças por minuto.</w:t>
      </w:r>
    </w:p>
    <w:p w14:paraId="1D9A55AD" w14:textId="77777777" w:rsidR="00F67B58" w:rsidRPr="00E6797A" w:rsidRDefault="00F67B58" w:rsidP="00F67B58">
      <w:pPr>
        <w:ind w:left="4"/>
        <w:jc w:val="both"/>
        <w:rPr>
          <w:rFonts w:asciiTheme="minorHAnsi" w:hAnsiTheme="minorHAnsi" w:cstheme="minorHAnsi"/>
          <w:sz w:val="24"/>
          <w:szCs w:val="24"/>
        </w:rPr>
      </w:pPr>
    </w:p>
    <w:p w14:paraId="6A3FE822" w14:textId="335C375B" w:rsidR="000576FC"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w:t>
      </w:r>
      <w:r w:rsidR="0047775F" w:rsidRPr="00E6797A">
        <w:rPr>
          <w:rFonts w:asciiTheme="minorHAnsi" w:hAnsiTheme="minorHAnsi" w:cstheme="minorHAnsi"/>
          <w:sz w:val="24"/>
          <w:szCs w:val="24"/>
        </w:rPr>
        <w:t>3</w:t>
      </w:r>
      <w:r w:rsidRPr="00E6797A">
        <w:rPr>
          <w:rFonts w:asciiTheme="minorHAnsi" w:hAnsiTheme="minorHAnsi" w:cstheme="minorHAnsi"/>
          <w:sz w:val="24"/>
          <w:szCs w:val="24"/>
        </w:rPr>
        <w:tab/>
      </w:r>
      <w:r w:rsidR="000576FC" w:rsidRPr="00E6797A">
        <w:rPr>
          <w:rFonts w:asciiTheme="minorHAnsi" w:hAnsiTheme="minorHAnsi" w:cstheme="minorHAnsi"/>
          <w:sz w:val="24"/>
          <w:szCs w:val="24"/>
        </w:rPr>
        <w:t>Caso a empresa não possa adotar todas as orientações dispostas sobre o cálculo da capacidade instalada, justificativa detalhada deverá ser fornecida.</w:t>
      </w:r>
    </w:p>
    <w:p w14:paraId="50B1B0AA" w14:textId="77777777" w:rsidR="000576FC" w:rsidRPr="00E6797A" w:rsidRDefault="000576FC" w:rsidP="00F67B58">
      <w:pPr>
        <w:ind w:left="4"/>
        <w:jc w:val="both"/>
        <w:rPr>
          <w:rFonts w:asciiTheme="minorHAnsi" w:hAnsiTheme="minorHAnsi" w:cstheme="minorHAnsi"/>
          <w:sz w:val="24"/>
          <w:szCs w:val="24"/>
        </w:rPr>
      </w:pPr>
    </w:p>
    <w:p w14:paraId="4BD35428" w14:textId="1A195267" w:rsidR="000576FC" w:rsidRPr="00E6797A" w:rsidRDefault="000576FC" w:rsidP="000576FC">
      <w:pPr>
        <w:ind w:left="4"/>
        <w:jc w:val="both"/>
        <w:rPr>
          <w:rFonts w:asciiTheme="minorHAnsi" w:hAnsiTheme="minorHAnsi" w:cstheme="minorHAnsi"/>
          <w:sz w:val="24"/>
          <w:szCs w:val="24"/>
        </w:rPr>
      </w:pPr>
      <w:r w:rsidRPr="00E6797A">
        <w:rPr>
          <w:rFonts w:asciiTheme="minorHAnsi" w:hAnsiTheme="minorHAnsi" w:cstheme="minorHAnsi"/>
          <w:sz w:val="24"/>
          <w:szCs w:val="24"/>
        </w:rPr>
        <w:t>6.1.14</w:t>
      </w:r>
      <w:r w:rsidRPr="00E6797A">
        <w:rPr>
          <w:rFonts w:asciiTheme="minorHAnsi" w:hAnsiTheme="minorHAnsi" w:cstheme="minorHAnsi"/>
          <w:sz w:val="24"/>
          <w:szCs w:val="24"/>
        </w:rPr>
        <w:tab/>
        <w:t xml:space="preserve">Caso a capacidade instalada seja utilizada para fabricação de outros produtos, conforme 6.8 e 6.9, informar, no mesmo Apêndice II, a produção destes, listando-os separadamente na coluna “outros”. </w:t>
      </w:r>
    </w:p>
    <w:p w14:paraId="4FCBE7EF" w14:textId="77777777" w:rsidR="00F67B58" w:rsidRPr="00E6797A" w:rsidRDefault="00F67B58" w:rsidP="00F67B58">
      <w:pPr>
        <w:ind w:left="4"/>
        <w:jc w:val="both"/>
        <w:rPr>
          <w:rFonts w:asciiTheme="minorHAnsi" w:hAnsiTheme="minorHAnsi" w:cstheme="minorHAnsi"/>
          <w:sz w:val="24"/>
          <w:szCs w:val="24"/>
        </w:rPr>
      </w:pPr>
    </w:p>
    <w:p w14:paraId="5C8D94B0" w14:textId="00DE87D9"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w:t>
      </w:r>
      <w:r w:rsidR="000576FC" w:rsidRPr="00E6797A">
        <w:rPr>
          <w:rFonts w:asciiTheme="minorHAnsi" w:hAnsiTheme="minorHAnsi" w:cstheme="minorHAnsi"/>
          <w:sz w:val="24"/>
          <w:szCs w:val="24"/>
        </w:rPr>
        <w:t>5</w:t>
      </w:r>
      <w:r w:rsidRPr="00E6797A">
        <w:rPr>
          <w:rFonts w:asciiTheme="minorHAnsi" w:hAnsiTheme="minorHAnsi" w:cstheme="minorHAnsi"/>
          <w:sz w:val="24"/>
          <w:szCs w:val="24"/>
        </w:rPr>
        <w:t>.</w:t>
      </w:r>
      <w:r w:rsidRPr="00E6797A">
        <w:rPr>
          <w:rFonts w:asciiTheme="minorHAnsi" w:hAnsiTheme="minorHAnsi" w:cstheme="minorHAnsi"/>
          <w:sz w:val="24"/>
          <w:szCs w:val="24"/>
        </w:rPr>
        <w:tab/>
        <w:t>Informar os estoques, conforme modelo constante do Apêndice I</w:t>
      </w:r>
      <w:r w:rsidR="003D5E99" w:rsidRPr="00E6797A">
        <w:rPr>
          <w:rFonts w:asciiTheme="minorHAnsi" w:hAnsiTheme="minorHAnsi" w:cstheme="minorHAnsi"/>
          <w:sz w:val="24"/>
          <w:szCs w:val="24"/>
        </w:rPr>
        <w:t>II</w:t>
      </w:r>
      <w:r w:rsidRPr="00E6797A">
        <w:rPr>
          <w:rFonts w:asciiTheme="minorHAnsi" w:hAnsiTheme="minorHAnsi" w:cstheme="minorHAnsi"/>
          <w:sz w:val="24"/>
          <w:szCs w:val="24"/>
        </w:rPr>
        <w:t>. Informar abaixo e apresentar uma versão do Apêndice I</w:t>
      </w:r>
      <w:r w:rsidR="003D5E99" w:rsidRPr="00E6797A">
        <w:rPr>
          <w:rFonts w:asciiTheme="minorHAnsi" w:hAnsiTheme="minorHAnsi" w:cstheme="minorHAnsi"/>
          <w:sz w:val="24"/>
          <w:szCs w:val="24"/>
        </w:rPr>
        <w:t>II</w:t>
      </w:r>
      <w:r w:rsidRPr="00E6797A">
        <w:rPr>
          <w:rFonts w:asciiTheme="minorHAnsi" w:hAnsiTheme="minorHAnsi" w:cstheme="minorHAnsi"/>
          <w:sz w:val="24"/>
          <w:szCs w:val="24"/>
        </w:rPr>
        <w:t xml:space="preserve"> em unidades de peso (kg ou t) e outra em unidades de comercialização (unidades, peças, litros). </w:t>
      </w:r>
    </w:p>
    <w:p w14:paraId="3E8E0E1C" w14:textId="77777777" w:rsidR="00F67B58" w:rsidRPr="00E6797A" w:rsidRDefault="00F67B58" w:rsidP="00F67B58">
      <w:pPr>
        <w:jc w:val="both"/>
        <w:rPr>
          <w:rFonts w:asciiTheme="minorHAnsi" w:hAnsiTheme="minorHAnsi" w:cstheme="minorHAnsi"/>
          <w:sz w:val="24"/>
          <w:szCs w:val="24"/>
        </w:rPr>
      </w:pPr>
    </w:p>
    <w:p w14:paraId="6AC030C5" w14:textId="77777777" w:rsidR="00F67B58" w:rsidRPr="00E6797A" w:rsidRDefault="00F67B58" w:rsidP="00F67B58">
      <w:pPr>
        <w:ind w:left="2"/>
        <w:jc w:val="both"/>
        <w:rPr>
          <w:rFonts w:asciiTheme="minorHAnsi" w:hAnsiTheme="minorHAnsi" w:cstheme="minorHAnsi"/>
          <w:b/>
          <w:sz w:val="24"/>
          <w:szCs w:val="24"/>
        </w:rPr>
      </w:pPr>
      <w:r w:rsidRPr="00E6797A">
        <w:rPr>
          <w:rFonts w:asciiTheme="minorHAnsi" w:hAnsiTheme="minorHAnsi" w:cstheme="minorHAnsi"/>
          <w:b/>
          <w:sz w:val="24"/>
          <w:szCs w:val="24"/>
        </w:rPr>
        <w:t>6.2.</w:t>
      </w:r>
      <w:r w:rsidRPr="00E6797A">
        <w:rPr>
          <w:rFonts w:asciiTheme="minorHAnsi" w:hAnsiTheme="minorHAnsi" w:cstheme="minorHAnsi"/>
          <w:b/>
          <w:sz w:val="24"/>
          <w:szCs w:val="24"/>
        </w:rPr>
        <w:tab/>
        <w:t>Processo Produtivo com participação de Partes Relacionadas</w:t>
      </w:r>
    </w:p>
    <w:p w14:paraId="6A1BE548" w14:textId="77777777" w:rsidR="00F67B58" w:rsidRPr="00E6797A" w:rsidRDefault="00F67B58" w:rsidP="00F67B58">
      <w:pPr>
        <w:ind w:left="542"/>
        <w:jc w:val="both"/>
        <w:rPr>
          <w:rFonts w:asciiTheme="minorHAnsi" w:hAnsiTheme="minorHAnsi" w:cstheme="minorHAnsi"/>
          <w:sz w:val="24"/>
          <w:szCs w:val="24"/>
        </w:rPr>
      </w:pPr>
    </w:p>
    <w:p w14:paraId="4B37F4B1" w14:textId="4CABF5C4" w:rsidR="00F67B58" w:rsidRDefault="00F67B58" w:rsidP="00F67B58">
      <w:pPr>
        <w:jc w:val="both"/>
        <w:rPr>
          <w:rFonts w:asciiTheme="minorHAnsi" w:hAnsiTheme="minorHAnsi" w:cstheme="minorHAnsi"/>
          <w:sz w:val="24"/>
        </w:rPr>
      </w:pPr>
      <w:r w:rsidRPr="00E6797A">
        <w:rPr>
          <w:rFonts w:asciiTheme="minorHAnsi" w:hAnsiTheme="minorHAnsi" w:cstheme="minorHAnsi"/>
          <w:sz w:val="24"/>
        </w:rPr>
        <w:t>6.2.1</w:t>
      </w:r>
      <w:r w:rsidRPr="00E6797A">
        <w:rPr>
          <w:rFonts w:asciiTheme="minorHAnsi" w:hAnsiTheme="minorHAnsi" w:cstheme="minorHAnsi"/>
          <w:sz w:val="24"/>
        </w:rPr>
        <w:tab/>
        <w:t xml:space="preserve">Informar se a empresa adquire matéria-prima, insumos, serviços ou utilidades de partes relacionadas. </w:t>
      </w:r>
      <w:r w:rsidR="009B2DEA" w:rsidRPr="00BA453C">
        <w:rPr>
          <w:rFonts w:asciiTheme="minorHAnsi" w:hAnsiTheme="minorHAnsi" w:cstheme="minorHAnsi"/>
          <w:sz w:val="24"/>
        </w:rPr>
        <w:t>Nas situações em que houve aquisição de fatores de produção fornecidos à empresa por partes relacionadas, apresentar evidências de que tais operações foram realizadas a preços de mercado, preferencialmente por meio de faturas de venda desses fatores para partes independentes, faturas de aquisição desses fatores de outras partes não relacionadas ou, alternativamente, por outros documentos ou referências que evidenciem a prática de preços de mercado nessas aquisições.</w:t>
      </w:r>
    </w:p>
    <w:p w14:paraId="3CB2F59B" w14:textId="77777777" w:rsidR="00F67B58" w:rsidRPr="00E6797A" w:rsidRDefault="00F67B58" w:rsidP="00F67B58">
      <w:pPr>
        <w:jc w:val="both"/>
        <w:rPr>
          <w:rFonts w:asciiTheme="minorHAnsi" w:hAnsiTheme="minorHAnsi" w:cstheme="minorHAnsi"/>
          <w:sz w:val="24"/>
        </w:rPr>
      </w:pPr>
    </w:p>
    <w:p w14:paraId="388503D7"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6.2.2.</w:t>
      </w:r>
      <w:r w:rsidRPr="00E6797A">
        <w:rPr>
          <w:rFonts w:asciiTheme="minorHAnsi" w:hAnsiTheme="minorHAnsi" w:cstheme="minorHAnsi"/>
          <w:sz w:val="24"/>
        </w:rPr>
        <w:tab/>
        <w:t xml:space="preserve">Relacionar todos os fatores recebidos de cada parte relacionada e utilizados na produção. Para cada um dos produtos descritos, especificar, conforme Apêndice </w:t>
      </w:r>
      <w:r w:rsidR="002223F8" w:rsidRPr="00E6797A">
        <w:rPr>
          <w:rFonts w:asciiTheme="minorHAnsi" w:hAnsiTheme="minorHAnsi" w:cstheme="minorHAnsi"/>
          <w:sz w:val="24"/>
        </w:rPr>
        <w:t>I</w:t>
      </w:r>
      <w:r w:rsidRPr="00E6797A">
        <w:rPr>
          <w:rFonts w:asciiTheme="minorHAnsi" w:hAnsiTheme="minorHAnsi" w:cstheme="minorHAnsi"/>
          <w:sz w:val="24"/>
        </w:rPr>
        <w:t>V:</w:t>
      </w:r>
    </w:p>
    <w:p w14:paraId="61F12259" w14:textId="77777777" w:rsidR="00F67B58" w:rsidRPr="00E6797A" w:rsidRDefault="00F67B58" w:rsidP="00F67B58">
      <w:pPr>
        <w:jc w:val="both"/>
        <w:rPr>
          <w:rFonts w:asciiTheme="minorHAnsi" w:hAnsiTheme="minorHAnsi" w:cstheme="minorHAnsi"/>
          <w:sz w:val="24"/>
        </w:rPr>
      </w:pPr>
    </w:p>
    <w:p w14:paraId="7ABFA8F7" w14:textId="77777777" w:rsidR="00F67B58" w:rsidRPr="00E6797A" w:rsidRDefault="00F67B58" w:rsidP="00331663">
      <w:pPr>
        <w:numPr>
          <w:ilvl w:val="0"/>
          <w:numId w:val="4"/>
        </w:numPr>
        <w:jc w:val="both"/>
        <w:rPr>
          <w:rFonts w:asciiTheme="minorHAnsi" w:hAnsiTheme="minorHAnsi" w:cstheme="minorHAnsi"/>
          <w:sz w:val="24"/>
          <w:szCs w:val="24"/>
        </w:rPr>
      </w:pPr>
      <w:r w:rsidRPr="00E6797A">
        <w:rPr>
          <w:rFonts w:asciiTheme="minorHAnsi" w:hAnsiTheme="minorHAnsi" w:cstheme="minorHAnsi"/>
          <w:sz w:val="24"/>
        </w:rPr>
        <w:t xml:space="preserve">Valor e volume de fatores adquiridos de partes relacionadas em P5. </w:t>
      </w:r>
    </w:p>
    <w:p w14:paraId="25C1F681" w14:textId="77777777" w:rsidR="00F67B58" w:rsidRPr="00E6797A" w:rsidRDefault="00F67B58" w:rsidP="00F67B58">
      <w:pPr>
        <w:ind w:left="720"/>
        <w:jc w:val="both"/>
        <w:rPr>
          <w:rFonts w:asciiTheme="minorHAnsi" w:hAnsiTheme="minorHAnsi" w:cstheme="minorHAnsi"/>
          <w:sz w:val="24"/>
          <w:szCs w:val="24"/>
        </w:rPr>
      </w:pPr>
    </w:p>
    <w:p w14:paraId="1D1A8690" w14:textId="77777777" w:rsidR="00F67B58" w:rsidRPr="00E6797A" w:rsidRDefault="00F67B58" w:rsidP="00331663">
      <w:pPr>
        <w:numPr>
          <w:ilvl w:val="0"/>
          <w:numId w:val="4"/>
        </w:numPr>
        <w:jc w:val="both"/>
        <w:rPr>
          <w:rFonts w:asciiTheme="minorHAnsi" w:hAnsiTheme="minorHAnsi" w:cstheme="minorHAnsi"/>
          <w:sz w:val="24"/>
          <w:szCs w:val="24"/>
        </w:rPr>
      </w:pPr>
      <w:r w:rsidRPr="00E6797A">
        <w:rPr>
          <w:rFonts w:asciiTheme="minorHAnsi" w:hAnsiTheme="minorHAnsi" w:cstheme="minorHAnsi"/>
          <w:sz w:val="24"/>
          <w:szCs w:val="24"/>
        </w:rPr>
        <w:t xml:space="preserve">Preço unitário de transferência cobrado nessas transações em P5. </w:t>
      </w:r>
    </w:p>
    <w:p w14:paraId="1DA8F1AB" w14:textId="77777777" w:rsidR="00F67B58" w:rsidRPr="00E6797A" w:rsidRDefault="00F67B58" w:rsidP="00F67B58">
      <w:pPr>
        <w:ind w:left="720"/>
        <w:jc w:val="both"/>
        <w:rPr>
          <w:rFonts w:asciiTheme="minorHAnsi" w:hAnsiTheme="minorHAnsi" w:cstheme="minorHAnsi"/>
          <w:sz w:val="24"/>
          <w:szCs w:val="24"/>
        </w:rPr>
      </w:pPr>
    </w:p>
    <w:p w14:paraId="754BFF2A" w14:textId="77777777" w:rsidR="00F67B58" w:rsidRPr="00E6797A" w:rsidRDefault="00F67B58" w:rsidP="00331663">
      <w:pPr>
        <w:numPr>
          <w:ilvl w:val="0"/>
          <w:numId w:val="4"/>
        </w:numPr>
        <w:jc w:val="both"/>
        <w:rPr>
          <w:rFonts w:asciiTheme="minorHAnsi" w:hAnsiTheme="minorHAnsi" w:cstheme="minorHAnsi"/>
          <w:sz w:val="24"/>
          <w:szCs w:val="24"/>
        </w:rPr>
      </w:pPr>
      <w:r w:rsidRPr="00E6797A">
        <w:rPr>
          <w:rFonts w:asciiTheme="minorHAnsi" w:hAnsiTheme="minorHAnsi" w:cstheme="minorHAnsi"/>
          <w:sz w:val="24"/>
          <w:szCs w:val="24"/>
        </w:rPr>
        <w:t xml:space="preserve">Caso a parte relacionada venda o mesmo produto a outros compradores não relacionados, anexar documentação comprovando preço pago pelas partes não relacionadas. </w:t>
      </w:r>
    </w:p>
    <w:p w14:paraId="7F88EA7C" w14:textId="77777777" w:rsidR="00F67B58" w:rsidRPr="00E6797A" w:rsidRDefault="00F67B58" w:rsidP="00F67B58">
      <w:pPr>
        <w:jc w:val="both"/>
        <w:rPr>
          <w:rFonts w:asciiTheme="minorHAnsi" w:hAnsiTheme="minorHAnsi" w:cstheme="minorHAnsi"/>
          <w:sz w:val="24"/>
          <w:szCs w:val="24"/>
        </w:rPr>
      </w:pPr>
    </w:p>
    <w:p w14:paraId="42989D8B" w14:textId="77777777" w:rsidR="00F67B58" w:rsidRPr="00E6797A" w:rsidRDefault="00F67B58" w:rsidP="00F67B58">
      <w:pPr>
        <w:jc w:val="both"/>
        <w:rPr>
          <w:rFonts w:asciiTheme="minorHAnsi" w:hAnsiTheme="minorHAnsi" w:cstheme="minorHAnsi"/>
          <w:sz w:val="24"/>
          <w:szCs w:val="24"/>
        </w:rPr>
      </w:pPr>
    </w:p>
    <w:p w14:paraId="73E0B921" w14:textId="77777777" w:rsidR="00F67B58" w:rsidRPr="00E6797A" w:rsidRDefault="00F67B58" w:rsidP="00F67B58">
      <w:pPr>
        <w:jc w:val="both"/>
        <w:rPr>
          <w:rFonts w:asciiTheme="minorHAnsi" w:hAnsiTheme="minorHAnsi" w:cstheme="minorHAnsi"/>
          <w:sz w:val="24"/>
          <w:szCs w:val="24"/>
        </w:rPr>
      </w:pPr>
    </w:p>
    <w:p w14:paraId="0F2B2CD0" w14:textId="77777777" w:rsidR="00F67B58" w:rsidRPr="00E6797A" w:rsidRDefault="00F67B58" w:rsidP="00F67B58">
      <w:pPr>
        <w:jc w:val="both"/>
        <w:rPr>
          <w:rFonts w:asciiTheme="minorHAnsi" w:hAnsiTheme="minorHAnsi" w:cstheme="minorHAnsi"/>
          <w:sz w:val="24"/>
          <w:szCs w:val="24"/>
        </w:rPr>
      </w:pPr>
    </w:p>
    <w:p w14:paraId="0662EAED" w14:textId="77777777" w:rsidR="00F67B58" w:rsidRPr="00E6797A" w:rsidRDefault="00F67B58" w:rsidP="00F67B58">
      <w:pPr>
        <w:jc w:val="both"/>
        <w:rPr>
          <w:rFonts w:asciiTheme="minorHAnsi" w:hAnsiTheme="minorHAnsi" w:cstheme="minorHAnsi"/>
          <w:sz w:val="24"/>
          <w:szCs w:val="24"/>
        </w:rPr>
      </w:pPr>
    </w:p>
    <w:p w14:paraId="1BDB44E4" w14:textId="77777777" w:rsidR="00F67B58" w:rsidRPr="00E6797A" w:rsidRDefault="00F67B58" w:rsidP="00F67B58">
      <w:pPr>
        <w:jc w:val="both"/>
        <w:rPr>
          <w:rFonts w:asciiTheme="minorHAnsi" w:hAnsiTheme="minorHAnsi" w:cstheme="minorHAnsi"/>
          <w:sz w:val="24"/>
          <w:szCs w:val="24"/>
        </w:rPr>
      </w:pPr>
    </w:p>
    <w:p w14:paraId="45EE9A8C" w14:textId="77777777" w:rsidR="00F67B58" w:rsidRPr="00E6797A" w:rsidRDefault="00F67B58" w:rsidP="00F67B58">
      <w:pPr>
        <w:jc w:val="both"/>
        <w:rPr>
          <w:rFonts w:asciiTheme="minorHAnsi" w:hAnsiTheme="minorHAnsi" w:cstheme="minorHAnsi"/>
          <w:sz w:val="24"/>
          <w:szCs w:val="24"/>
        </w:rPr>
      </w:pPr>
    </w:p>
    <w:p w14:paraId="6DABBDC8" w14:textId="77777777" w:rsidR="00F67B58" w:rsidRPr="00E6797A" w:rsidRDefault="00F67B58" w:rsidP="00F67B58">
      <w:pPr>
        <w:jc w:val="both"/>
        <w:rPr>
          <w:rFonts w:asciiTheme="minorHAnsi" w:hAnsiTheme="minorHAnsi" w:cstheme="minorHAnsi"/>
          <w:sz w:val="24"/>
          <w:szCs w:val="24"/>
        </w:rPr>
      </w:pPr>
    </w:p>
    <w:p w14:paraId="709C8216" w14:textId="77777777" w:rsidR="00F67B58" w:rsidRPr="00E6797A" w:rsidRDefault="00F67B58" w:rsidP="00F67B58">
      <w:pPr>
        <w:jc w:val="both"/>
        <w:rPr>
          <w:rFonts w:asciiTheme="minorHAnsi" w:hAnsiTheme="minorHAnsi" w:cstheme="minorHAnsi"/>
          <w:sz w:val="24"/>
          <w:szCs w:val="24"/>
        </w:rPr>
      </w:pPr>
    </w:p>
    <w:p w14:paraId="3F377D81" w14:textId="77777777" w:rsidR="00F67B58" w:rsidRPr="00E6797A" w:rsidRDefault="00F67B58" w:rsidP="00F67B58">
      <w:pPr>
        <w:jc w:val="both"/>
        <w:rPr>
          <w:rFonts w:asciiTheme="minorHAnsi" w:hAnsiTheme="minorHAnsi" w:cstheme="minorHAnsi"/>
          <w:sz w:val="24"/>
          <w:szCs w:val="24"/>
        </w:rPr>
      </w:pPr>
    </w:p>
    <w:p w14:paraId="4ED68CE9" w14:textId="77777777" w:rsidR="00F67B58" w:rsidRPr="00E6797A" w:rsidRDefault="00F67B58" w:rsidP="00F67B58">
      <w:pPr>
        <w:jc w:val="both"/>
        <w:rPr>
          <w:rFonts w:asciiTheme="minorHAnsi" w:hAnsiTheme="minorHAnsi" w:cstheme="minorHAnsi"/>
          <w:sz w:val="24"/>
          <w:szCs w:val="24"/>
        </w:rPr>
      </w:pPr>
    </w:p>
    <w:p w14:paraId="17E8B8B0" w14:textId="77777777" w:rsidR="00F67B58" w:rsidRPr="00E6797A" w:rsidRDefault="00F67B58" w:rsidP="00F67B58">
      <w:pPr>
        <w:jc w:val="both"/>
        <w:rPr>
          <w:rFonts w:asciiTheme="minorHAnsi" w:hAnsiTheme="minorHAnsi" w:cstheme="minorHAnsi"/>
          <w:sz w:val="24"/>
          <w:szCs w:val="24"/>
        </w:rPr>
      </w:pPr>
    </w:p>
    <w:p w14:paraId="5601FCF2" w14:textId="77777777" w:rsidR="00F67B58" w:rsidRPr="00E6797A" w:rsidRDefault="00F67B58" w:rsidP="00F67B58">
      <w:pPr>
        <w:jc w:val="both"/>
        <w:rPr>
          <w:rFonts w:asciiTheme="minorHAnsi" w:hAnsiTheme="minorHAnsi" w:cstheme="minorHAnsi"/>
          <w:sz w:val="24"/>
          <w:szCs w:val="24"/>
        </w:rPr>
      </w:pPr>
    </w:p>
    <w:p w14:paraId="2551B4EB" w14:textId="77777777" w:rsidR="00F67B58" w:rsidRPr="00E6797A" w:rsidRDefault="00F67B58" w:rsidP="00F67B58">
      <w:pPr>
        <w:jc w:val="both"/>
        <w:rPr>
          <w:rFonts w:asciiTheme="minorHAnsi" w:hAnsiTheme="minorHAnsi" w:cstheme="minorHAnsi"/>
          <w:sz w:val="24"/>
          <w:szCs w:val="24"/>
        </w:rPr>
      </w:pPr>
    </w:p>
    <w:p w14:paraId="4A966F84" w14:textId="77777777" w:rsidR="00F67B58" w:rsidRPr="00E6797A" w:rsidRDefault="00F67B58" w:rsidP="00F67B58">
      <w:pPr>
        <w:jc w:val="both"/>
        <w:rPr>
          <w:rFonts w:asciiTheme="minorHAnsi" w:hAnsiTheme="minorHAnsi" w:cstheme="minorHAnsi"/>
          <w:sz w:val="24"/>
          <w:szCs w:val="24"/>
        </w:rPr>
      </w:pPr>
    </w:p>
    <w:p w14:paraId="0840F41F" w14:textId="77777777" w:rsidR="00F67B58" w:rsidRPr="00E6797A" w:rsidRDefault="00F67B58" w:rsidP="00F67B58">
      <w:pPr>
        <w:jc w:val="both"/>
        <w:rPr>
          <w:rFonts w:asciiTheme="minorHAnsi" w:hAnsiTheme="minorHAnsi" w:cstheme="minorHAnsi"/>
          <w:sz w:val="24"/>
          <w:szCs w:val="24"/>
        </w:rPr>
      </w:pPr>
    </w:p>
    <w:p w14:paraId="3EE20295" w14:textId="77777777" w:rsidR="00F67B58" w:rsidRPr="00E6797A" w:rsidRDefault="00F67B58" w:rsidP="00F67B58">
      <w:pPr>
        <w:jc w:val="both"/>
        <w:rPr>
          <w:rFonts w:asciiTheme="minorHAnsi" w:hAnsiTheme="minorHAnsi" w:cstheme="minorHAnsi"/>
          <w:sz w:val="24"/>
          <w:szCs w:val="24"/>
        </w:rPr>
      </w:pPr>
    </w:p>
    <w:p w14:paraId="7F89E63E" w14:textId="77777777" w:rsidR="00F67B58" w:rsidRPr="00E6797A" w:rsidRDefault="00F67B58" w:rsidP="00F67B58">
      <w:pPr>
        <w:jc w:val="both"/>
        <w:rPr>
          <w:rFonts w:asciiTheme="minorHAnsi" w:hAnsiTheme="minorHAnsi" w:cstheme="minorHAnsi"/>
          <w:sz w:val="24"/>
          <w:szCs w:val="24"/>
        </w:rPr>
      </w:pPr>
    </w:p>
    <w:p w14:paraId="6852C9BD" w14:textId="77777777" w:rsidR="00F67B58" w:rsidRPr="00E6797A" w:rsidRDefault="00F67B58" w:rsidP="00F67B58">
      <w:pPr>
        <w:jc w:val="both"/>
        <w:rPr>
          <w:rFonts w:asciiTheme="minorHAnsi" w:hAnsiTheme="minorHAnsi" w:cstheme="minorHAnsi"/>
          <w:sz w:val="24"/>
          <w:szCs w:val="24"/>
        </w:rPr>
      </w:pPr>
    </w:p>
    <w:p w14:paraId="4B12432F" w14:textId="77777777" w:rsidR="00F67B58" w:rsidRPr="00E6797A" w:rsidRDefault="00F67B58" w:rsidP="00F67B58">
      <w:pPr>
        <w:jc w:val="both"/>
        <w:rPr>
          <w:rFonts w:asciiTheme="minorHAnsi" w:hAnsiTheme="minorHAnsi" w:cstheme="minorHAnsi"/>
          <w:sz w:val="24"/>
          <w:szCs w:val="24"/>
        </w:rPr>
      </w:pPr>
    </w:p>
    <w:p w14:paraId="16A82EA7" w14:textId="77777777" w:rsidR="00F67B58" w:rsidRPr="00E6797A" w:rsidRDefault="00F67B58" w:rsidP="00F67B58">
      <w:pPr>
        <w:jc w:val="both"/>
        <w:rPr>
          <w:rFonts w:asciiTheme="minorHAnsi" w:hAnsiTheme="minorHAnsi" w:cstheme="minorHAnsi"/>
          <w:sz w:val="24"/>
          <w:szCs w:val="24"/>
        </w:rPr>
      </w:pPr>
    </w:p>
    <w:p w14:paraId="4D128892" w14:textId="77777777" w:rsidR="00F67B58" w:rsidRPr="00E6797A" w:rsidRDefault="00F67B58" w:rsidP="00F67B58">
      <w:pPr>
        <w:jc w:val="both"/>
        <w:rPr>
          <w:rFonts w:asciiTheme="minorHAnsi" w:hAnsiTheme="minorHAnsi" w:cstheme="minorHAnsi"/>
          <w:sz w:val="24"/>
          <w:szCs w:val="24"/>
        </w:rPr>
      </w:pPr>
    </w:p>
    <w:p w14:paraId="5B0E22F4" w14:textId="0BAF90EE" w:rsidR="00F67B58" w:rsidRPr="00E6797A" w:rsidDel="00907975" w:rsidRDefault="00F67B58" w:rsidP="00F67B58">
      <w:pPr>
        <w:jc w:val="both"/>
        <w:rPr>
          <w:del w:id="58" w:author="Hearle Vieira Calvão" w:date="2024-03-15T13:28:00Z"/>
          <w:rFonts w:asciiTheme="minorHAnsi" w:hAnsiTheme="minorHAnsi" w:cstheme="minorHAnsi"/>
          <w:sz w:val="24"/>
          <w:szCs w:val="24"/>
        </w:rPr>
      </w:pPr>
    </w:p>
    <w:p w14:paraId="485FC348" w14:textId="5C9B1E8F" w:rsidR="00F67B58" w:rsidRPr="00E6797A" w:rsidDel="00907975" w:rsidRDefault="00F67B58" w:rsidP="00F67B58">
      <w:pPr>
        <w:jc w:val="both"/>
        <w:rPr>
          <w:del w:id="59" w:author="Hearle Vieira Calvão" w:date="2024-03-15T13:28:00Z"/>
          <w:rFonts w:asciiTheme="minorHAnsi" w:hAnsiTheme="minorHAnsi" w:cstheme="minorHAnsi"/>
          <w:sz w:val="24"/>
          <w:szCs w:val="24"/>
        </w:rPr>
      </w:pPr>
    </w:p>
    <w:p w14:paraId="1CD3766D" w14:textId="536797A7" w:rsidR="00F67B58" w:rsidRPr="00E6797A" w:rsidDel="00907975" w:rsidRDefault="00F67B58" w:rsidP="00F67B58">
      <w:pPr>
        <w:jc w:val="both"/>
        <w:rPr>
          <w:del w:id="60" w:author="Hearle Vieira Calvão" w:date="2024-03-15T13:28:00Z"/>
          <w:rFonts w:asciiTheme="minorHAnsi" w:hAnsiTheme="minorHAnsi" w:cstheme="minorHAnsi"/>
          <w:sz w:val="24"/>
          <w:szCs w:val="24"/>
        </w:rPr>
      </w:pPr>
    </w:p>
    <w:p w14:paraId="77730232" w14:textId="08F91735" w:rsidR="00F67B58" w:rsidRPr="00E6797A" w:rsidDel="00907975" w:rsidRDefault="00F67B58" w:rsidP="00F67B58">
      <w:pPr>
        <w:jc w:val="both"/>
        <w:rPr>
          <w:del w:id="61" w:author="Hearle Vieira Calvão" w:date="2024-03-15T13:28:00Z"/>
          <w:rFonts w:asciiTheme="minorHAnsi" w:hAnsiTheme="minorHAnsi" w:cstheme="minorHAnsi"/>
          <w:sz w:val="24"/>
          <w:szCs w:val="24"/>
        </w:rPr>
      </w:pPr>
    </w:p>
    <w:p w14:paraId="122826C3" w14:textId="42A9AFD1" w:rsidR="00F67B58" w:rsidRPr="00E6797A" w:rsidDel="00907975" w:rsidRDefault="00F67B58" w:rsidP="00F67B58">
      <w:pPr>
        <w:jc w:val="both"/>
        <w:rPr>
          <w:del w:id="62" w:author="Hearle Vieira Calvão" w:date="2024-03-15T13:28:00Z"/>
          <w:rFonts w:asciiTheme="minorHAnsi" w:hAnsiTheme="minorHAnsi" w:cstheme="minorHAnsi"/>
          <w:sz w:val="24"/>
          <w:szCs w:val="24"/>
        </w:rPr>
      </w:pPr>
    </w:p>
    <w:p w14:paraId="2963BE37" w14:textId="360988D3" w:rsidR="00F67B58" w:rsidRPr="00E6797A" w:rsidDel="00907975" w:rsidRDefault="00F67B58" w:rsidP="00F67B58">
      <w:pPr>
        <w:jc w:val="both"/>
        <w:rPr>
          <w:del w:id="63" w:author="Hearle Vieira Calvão" w:date="2024-03-15T13:28:00Z"/>
          <w:rFonts w:asciiTheme="minorHAnsi" w:hAnsiTheme="minorHAnsi" w:cstheme="minorHAnsi"/>
          <w:sz w:val="24"/>
          <w:szCs w:val="24"/>
        </w:rPr>
      </w:pPr>
    </w:p>
    <w:p w14:paraId="7285005F" w14:textId="56085C47" w:rsidR="00F67B58" w:rsidRPr="00E6797A" w:rsidDel="00907975" w:rsidRDefault="00F67B58" w:rsidP="00F67B58">
      <w:pPr>
        <w:jc w:val="both"/>
        <w:rPr>
          <w:del w:id="64" w:author="Hearle Vieira Calvão" w:date="2024-03-15T13:28:00Z"/>
          <w:rFonts w:asciiTheme="minorHAnsi" w:hAnsiTheme="minorHAnsi" w:cstheme="minorHAnsi"/>
          <w:sz w:val="24"/>
          <w:szCs w:val="24"/>
        </w:rPr>
      </w:pPr>
    </w:p>
    <w:p w14:paraId="736C25C8" w14:textId="370C525F" w:rsidR="00F67B58" w:rsidRPr="00E6797A" w:rsidDel="00907975" w:rsidRDefault="00F67B58" w:rsidP="00F67B58">
      <w:pPr>
        <w:jc w:val="both"/>
        <w:rPr>
          <w:del w:id="65" w:author="Hearle Vieira Calvão" w:date="2024-03-15T13:28:00Z"/>
          <w:rFonts w:asciiTheme="minorHAnsi" w:hAnsiTheme="minorHAnsi" w:cstheme="minorHAnsi"/>
          <w:sz w:val="24"/>
          <w:szCs w:val="24"/>
        </w:rPr>
      </w:pPr>
    </w:p>
    <w:p w14:paraId="16F271CE" w14:textId="77777777" w:rsidR="00F67B58" w:rsidRPr="00E6797A" w:rsidRDefault="00F67B58" w:rsidP="00F67B58">
      <w:pPr>
        <w:jc w:val="both"/>
        <w:rPr>
          <w:rFonts w:asciiTheme="minorHAnsi" w:hAnsiTheme="minorHAnsi" w:cstheme="minorHAnsi"/>
          <w:sz w:val="24"/>
          <w:szCs w:val="24"/>
        </w:rPr>
      </w:pPr>
    </w:p>
    <w:p w14:paraId="6E04A0F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os dados do funcionário da empresa responsável pelas informações sobre o produto e o processo produtivo prestadas na seção acima:</w:t>
      </w:r>
    </w:p>
    <w:p w14:paraId="429FCEE4"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07D0CC4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7039BC9F"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7206112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6DCBF21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4412FA67" w14:textId="77777777" w:rsidR="00F67B58" w:rsidRPr="00E6797A" w:rsidRDefault="00F67B58" w:rsidP="00F67B58">
      <w:pPr>
        <w:pStyle w:val="Ttulo1"/>
        <w:tabs>
          <w:tab w:val="left" w:pos="6663"/>
        </w:tabs>
        <w:rPr>
          <w:rFonts w:asciiTheme="minorHAnsi" w:hAnsiTheme="minorHAnsi" w:cstheme="minorHAnsi"/>
        </w:rPr>
      </w:pPr>
      <w:r w:rsidRPr="00E6797A">
        <w:rPr>
          <w:rFonts w:asciiTheme="minorHAnsi" w:hAnsiTheme="minorHAnsi" w:cstheme="minorHAnsi"/>
        </w:rPr>
        <w:br w:type="page"/>
      </w:r>
      <w:bookmarkStart w:id="66" w:name="_Toc340425366"/>
      <w:r w:rsidRPr="00E6797A">
        <w:rPr>
          <w:rFonts w:asciiTheme="minorHAnsi" w:hAnsiTheme="minorHAnsi" w:cstheme="minorHAnsi"/>
          <w:szCs w:val="24"/>
        </w:rPr>
        <w:lastRenderedPageBreak/>
        <w:t>IV – PROCESSOS DE DISTRIBUIÇÃO E DE VENDA</w:t>
      </w:r>
      <w:bookmarkEnd w:id="66"/>
      <w:r w:rsidRPr="00E6797A">
        <w:rPr>
          <w:rFonts w:asciiTheme="minorHAnsi" w:hAnsiTheme="minorHAnsi" w:cstheme="minorHAnsi"/>
          <w:szCs w:val="24"/>
        </w:rPr>
        <w:t xml:space="preserve"> </w:t>
      </w:r>
    </w:p>
    <w:p w14:paraId="271D151D" w14:textId="77777777" w:rsidR="00F67B58" w:rsidRPr="00E6797A" w:rsidRDefault="00F67B58" w:rsidP="00F67B58">
      <w:pPr>
        <w:rPr>
          <w:rFonts w:asciiTheme="minorHAnsi" w:hAnsiTheme="minorHAnsi" w:cstheme="minorHAnsi"/>
          <w:szCs w:val="24"/>
        </w:rPr>
      </w:pPr>
    </w:p>
    <w:p w14:paraId="21BFCF41" w14:textId="7AE4FCA6"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i/>
          <w:sz w:val="24"/>
          <w:szCs w:val="24"/>
        </w:rPr>
        <w:t xml:space="preserve">Essa seção destina-se a coletar informações sobre os processos de distribuição e de venda. Essas informações serão utilizadas para avaliar os dados fornecidos pela empresa, possibilitando </w:t>
      </w:r>
      <w:r w:rsidR="00305DA2">
        <w:rPr>
          <w:rFonts w:asciiTheme="minorHAnsi" w:hAnsiTheme="minorHAnsi" w:cstheme="minorHAnsi"/>
          <w:i/>
          <w:sz w:val="24"/>
          <w:szCs w:val="24"/>
        </w:rPr>
        <w:t>ao DECOM</w:t>
      </w:r>
      <w:r w:rsidRPr="00E6797A">
        <w:rPr>
          <w:rFonts w:asciiTheme="minorHAnsi" w:hAnsiTheme="minorHAnsi" w:cstheme="minorHAnsi"/>
          <w:i/>
          <w:sz w:val="24"/>
          <w:szCs w:val="24"/>
        </w:rPr>
        <w:t xml:space="preserve"> a realização de justa comparação no mesmo nível de comércio.  Dessa forma, as informações prestadas pela empresa permitirão, se necessário, a realização de eventuais ajustes durante a investigação. </w:t>
      </w:r>
    </w:p>
    <w:p w14:paraId="567EC2A9" w14:textId="77777777" w:rsidR="00F67B58" w:rsidRPr="00E6797A" w:rsidRDefault="00F67B58" w:rsidP="00F67B58">
      <w:pPr>
        <w:rPr>
          <w:rFonts w:asciiTheme="minorHAnsi" w:hAnsiTheme="minorHAnsi" w:cstheme="minorHAnsi"/>
          <w:sz w:val="24"/>
          <w:szCs w:val="24"/>
        </w:rPr>
      </w:pPr>
    </w:p>
    <w:p w14:paraId="57FEA343" w14:textId="77777777" w:rsidR="00F67B58" w:rsidRPr="00E6797A" w:rsidRDefault="00F67B58" w:rsidP="00F67B58">
      <w:pPr>
        <w:pStyle w:val="Ttulo2"/>
        <w:jc w:val="left"/>
        <w:rPr>
          <w:rFonts w:asciiTheme="minorHAnsi" w:hAnsiTheme="minorHAnsi" w:cstheme="minorHAnsi"/>
        </w:rPr>
      </w:pPr>
      <w:bookmarkStart w:id="67" w:name="_Toc340425367"/>
      <w:r w:rsidRPr="00E6797A">
        <w:rPr>
          <w:rFonts w:asciiTheme="minorHAnsi" w:hAnsiTheme="minorHAnsi" w:cstheme="minorHAnsi"/>
        </w:rPr>
        <w:t>7.</w:t>
      </w:r>
      <w:r w:rsidRPr="00E6797A">
        <w:rPr>
          <w:rFonts w:asciiTheme="minorHAnsi" w:hAnsiTheme="minorHAnsi" w:cstheme="minorHAnsi"/>
        </w:rPr>
        <w:tab/>
        <w:t>Processo de Distribuição</w:t>
      </w:r>
      <w:bookmarkEnd w:id="67"/>
    </w:p>
    <w:p w14:paraId="5ECA2152" w14:textId="77777777" w:rsidR="00F67B58" w:rsidRPr="00E6797A" w:rsidRDefault="00F67B58" w:rsidP="00F67B58">
      <w:pPr>
        <w:pStyle w:val="PargrafodaLista"/>
        <w:jc w:val="both"/>
        <w:rPr>
          <w:rFonts w:asciiTheme="minorHAnsi" w:hAnsiTheme="minorHAnsi" w:cstheme="minorHAnsi"/>
          <w:sz w:val="24"/>
        </w:rPr>
      </w:pPr>
    </w:p>
    <w:p w14:paraId="0B6D3AC8" w14:textId="77777777" w:rsidR="00F67B58" w:rsidRPr="00E6797A" w:rsidRDefault="00F67B58" w:rsidP="00F67B58">
      <w:pPr>
        <w:pStyle w:val="PargrafodaLista"/>
        <w:jc w:val="both"/>
        <w:rPr>
          <w:rFonts w:asciiTheme="minorHAnsi" w:hAnsiTheme="minorHAnsi" w:cstheme="minorHAnsi"/>
          <w:vanish/>
          <w:sz w:val="24"/>
        </w:rPr>
      </w:pPr>
    </w:p>
    <w:p w14:paraId="7874C506"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7.1</w:t>
      </w:r>
      <w:r w:rsidRPr="00E6797A">
        <w:rPr>
          <w:rFonts w:asciiTheme="minorHAnsi" w:hAnsiTheme="minorHAnsi" w:cstheme="minorHAnsi"/>
          <w:sz w:val="24"/>
        </w:rPr>
        <w:tab/>
        <w:t>Fornecer fluxograma e descrição de cada um dos canais de distribuição utilizados em:</w:t>
      </w:r>
    </w:p>
    <w:p w14:paraId="32B76420" w14:textId="77777777" w:rsidR="00F67B58" w:rsidRPr="00E6797A" w:rsidRDefault="00F67B58" w:rsidP="00F67B58">
      <w:pPr>
        <w:jc w:val="both"/>
        <w:rPr>
          <w:rFonts w:asciiTheme="minorHAnsi" w:hAnsiTheme="minorHAnsi" w:cstheme="minorHAnsi"/>
          <w:sz w:val="24"/>
        </w:rPr>
      </w:pPr>
    </w:p>
    <w:p w14:paraId="4088FDA9"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 xml:space="preserve">(i) vendas no mercado doméstico; </w:t>
      </w:r>
    </w:p>
    <w:p w14:paraId="627814A9"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xml:space="preserve">) exportações para terceiro país; e </w:t>
      </w:r>
    </w:p>
    <w:p w14:paraId="33BD7030"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exportações para o Brasil. </w:t>
      </w:r>
    </w:p>
    <w:p w14:paraId="05859E48" w14:textId="77777777" w:rsidR="00F67B58" w:rsidRPr="00E6797A" w:rsidRDefault="00F67B58" w:rsidP="00F67B58">
      <w:pPr>
        <w:jc w:val="both"/>
        <w:rPr>
          <w:rFonts w:asciiTheme="minorHAnsi" w:hAnsiTheme="minorHAnsi" w:cstheme="minorHAnsi"/>
          <w:sz w:val="24"/>
        </w:rPr>
      </w:pPr>
    </w:p>
    <w:p w14:paraId="7215F683"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7.2</w:t>
      </w:r>
      <w:r w:rsidRPr="00E6797A">
        <w:rPr>
          <w:rFonts w:asciiTheme="minorHAnsi" w:hAnsiTheme="minorHAnsi" w:cstheme="minorHAnsi"/>
          <w:sz w:val="24"/>
        </w:rPr>
        <w:tab/>
        <w:t>Descrever funções e serviços prestados por intermediários no(s) canal(</w:t>
      </w:r>
      <w:proofErr w:type="spellStart"/>
      <w:r w:rsidRPr="00E6797A">
        <w:rPr>
          <w:rFonts w:asciiTheme="minorHAnsi" w:hAnsiTheme="minorHAnsi" w:cstheme="minorHAnsi"/>
          <w:sz w:val="24"/>
        </w:rPr>
        <w:t>is</w:t>
      </w:r>
      <w:proofErr w:type="spellEnd"/>
      <w:r w:rsidRPr="00E6797A">
        <w:rPr>
          <w:rFonts w:asciiTheme="minorHAnsi" w:hAnsiTheme="minorHAnsi" w:cstheme="minorHAnsi"/>
          <w:sz w:val="24"/>
        </w:rPr>
        <w:t>) de distribuição utilizados pela empresa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w:t>
      </w:r>
    </w:p>
    <w:p w14:paraId="4F9EEEEF" w14:textId="77777777" w:rsidR="00F67B58" w:rsidRPr="00E6797A" w:rsidRDefault="00F67B58" w:rsidP="00F67B58">
      <w:pPr>
        <w:jc w:val="both"/>
        <w:rPr>
          <w:rFonts w:asciiTheme="minorHAnsi" w:hAnsiTheme="minorHAnsi" w:cstheme="minorHAnsi"/>
          <w:sz w:val="24"/>
        </w:rPr>
      </w:pPr>
    </w:p>
    <w:p w14:paraId="1F411DA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7.3</w:t>
      </w:r>
      <w:r w:rsidRPr="00E6797A">
        <w:rPr>
          <w:rFonts w:asciiTheme="minorHAnsi" w:hAnsiTheme="minorHAnsi" w:cstheme="minorHAnsi"/>
          <w:sz w:val="24"/>
        </w:rPr>
        <w:tab/>
        <w:t xml:space="preserve">Especificar os serviços relacionados à distribuição que são pagos pela própria empresa e aqueles pagos por intermediários ou por empresas afiliadas. </w:t>
      </w:r>
    </w:p>
    <w:p w14:paraId="201BF09B" w14:textId="77777777" w:rsidR="00F67B58" w:rsidRPr="00E6797A" w:rsidRDefault="00F67B58" w:rsidP="00F67B58">
      <w:pPr>
        <w:jc w:val="both"/>
        <w:rPr>
          <w:rFonts w:asciiTheme="minorHAnsi" w:hAnsiTheme="minorHAnsi" w:cstheme="minorHAnsi"/>
          <w:sz w:val="24"/>
        </w:rPr>
      </w:pPr>
    </w:p>
    <w:p w14:paraId="6AEA28B9"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7.4</w:t>
      </w:r>
      <w:r w:rsidRPr="00E6797A">
        <w:rPr>
          <w:rFonts w:asciiTheme="minorHAnsi" w:hAnsiTheme="minorHAnsi" w:cstheme="minorHAnsi"/>
          <w:sz w:val="24"/>
        </w:rPr>
        <w:tab/>
        <w:t xml:space="preserve">Fornecer relação de todos os tipos de compradores (e.g. distribuidor local, consumidor final, </w:t>
      </w:r>
      <w:r w:rsidRPr="00E6797A">
        <w:rPr>
          <w:rFonts w:asciiTheme="minorHAnsi" w:hAnsiTheme="minorHAnsi" w:cstheme="minorHAnsi"/>
          <w:b/>
          <w:sz w:val="24"/>
        </w:rPr>
        <w:t xml:space="preserve">trading </w:t>
      </w:r>
      <w:proofErr w:type="spellStart"/>
      <w:r w:rsidRPr="00E6797A">
        <w:rPr>
          <w:rFonts w:asciiTheme="minorHAnsi" w:hAnsiTheme="minorHAnsi" w:cstheme="minorHAnsi"/>
          <w:b/>
          <w:sz w:val="24"/>
        </w:rPr>
        <w:t>company</w:t>
      </w:r>
      <w:proofErr w:type="spellEnd"/>
      <w:r w:rsidRPr="00E6797A">
        <w:rPr>
          <w:rFonts w:asciiTheme="minorHAnsi" w:hAnsiTheme="minorHAnsi" w:cstheme="minorHAnsi"/>
          <w:sz w:val="24"/>
        </w:rPr>
        <w:t>, etc.)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especificando em cada caso os canais de distribuição utilizados. </w:t>
      </w:r>
    </w:p>
    <w:p w14:paraId="342926D0" w14:textId="77777777" w:rsidR="00F67B58" w:rsidRPr="00E6797A" w:rsidRDefault="00F67B58" w:rsidP="00F67B58">
      <w:pPr>
        <w:jc w:val="both"/>
        <w:rPr>
          <w:rFonts w:asciiTheme="minorHAnsi" w:hAnsiTheme="minorHAnsi" w:cstheme="minorHAnsi"/>
          <w:sz w:val="24"/>
        </w:rPr>
      </w:pPr>
    </w:p>
    <w:p w14:paraId="29C2B8BB" w14:textId="77777777" w:rsidR="00F67B58" w:rsidRPr="00E6797A" w:rsidRDefault="00F67B58" w:rsidP="00F67B58">
      <w:pPr>
        <w:jc w:val="both"/>
        <w:rPr>
          <w:rFonts w:asciiTheme="minorHAnsi" w:hAnsiTheme="minorHAnsi" w:cstheme="minorHAnsi"/>
          <w:sz w:val="24"/>
        </w:rPr>
      </w:pPr>
    </w:p>
    <w:p w14:paraId="2E359622" w14:textId="77777777" w:rsidR="00F67B58" w:rsidRPr="00E6797A" w:rsidRDefault="00F67B58" w:rsidP="00F67B58">
      <w:pPr>
        <w:pStyle w:val="Ttulo2"/>
        <w:jc w:val="left"/>
        <w:rPr>
          <w:rFonts w:asciiTheme="minorHAnsi" w:hAnsiTheme="minorHAnsi" w:cstheme="minorHAnsi"/>
        </w:rPr>
      </w:pPr>
      <w:bookmarkStart w:id="68" w:name="_Toc340425368"/>
      <w:r w:rsidRPr="00E6797A">
        <w:rPr>
          <w:rFonts w:asciiTheme="minorHAnsi" w:hAnsiTheme="minorHAnsi" w:cstheme="minorHAnsi"/>
        </w:rPr>
        <w:t>8.</w:t>
      </w:r>
      <w:r w:rsidRPr="00E6797A">
        <w:rPr>
          <w:rFonts w:asciiTheme="minorHAnsi" w:hAnsiTheme="minorHAnsi" w:cstheme="minorHAnsi"/>
        </w:rPr>
        <w:tab/>
        <w:t>Processo de Venda</w:t>
      </w:r>
      <w:bookmarkEnd w:id="68"/>
    </w:p>
    <w:p w14:paraId="58CD52AB" w14:textId="77777777" w:rsidR="00F67B58" w:rsidRPr="00E6797A" w:rsidRDefault="00F67B58" w:rsidP="00F67B58">
      <w:pPr>
        <w:jc w:val="both"/>
        <w:rPr>
          <w:rFonts w:asciiTheme="minorHAnsi" w:hAnsiTheme="minorHAnsi" w:cstheme="minorHAnsi"/>
          <w:sz w:val="24"/>
        </w:rPr>
      </w:pPr>
    </w:p>
    <w:p w14:paraId="57E94C6D" w14:textId="77777777" w:rsidR="00F67B58" w:rsidRPr="00E6797A" w:rsidRDefault="00F67B58" w:rsidP="00F67B58">
      <w:pPr>
        <w:jc w:val="both"/>
        <w:rPr>
          <w:rFonts w:asciiTheme="minorHAnsi" w:hAnsiTheme="minorHAnsi" w:cstheme="minorHAnsi"/>
          <w:b/>
          <w:sz w:val="24"/>
        </w:rPr>
      </w:pPr>
      <w:r w:rsidRPr="00E6797A">
        <w:rPr>
          <w:rFonts w:asciiTheme="minorHAnsi" w:hAnsiTheme="minorHAnsi" w:cstheme="minorHAnsi"/>
          <w:b/>
          <w:sz w:val="24"/>
        </w:rPr>
        <w:t>8.1</w:t>
      </w:r>
      <w:r w:rsidRPr="00E6797A">
        <w:rPr>
          <w:rFonts w:asciiTheme="minorHAnsi" w:hAnsiTheme="minorHAnsi" w:cstheme="minorHAnsi"/>
          <w:b/>
          <w:sz w:val="24"/>
        </w:rPr>
        <w:tab/>
        <w:t>Vendas Gerais</w:t>
      </w:r>
    </w:p>
    <w:p w14:paraId="2C25D76D" w14:textId="77777777" w:rsidR="00F67B58" w:rsidRPr="00E6797A" w:rsidRDefault="00F67B58" w:rsidP="00F67B58">
      <w:pPr>
        <w:jc w:val="both"/>
        <w:rPr>
          <w:rFonts w:asciiTheme="minorHAnsi" w:hAnsiTheme="minorHAnsi" w:cstheme="minorHAnsi"/>
          <w:sz w:val="24"/>
        </w:rPr>
      </w:pPr>
    </w:p>
    <w:p w14:paraId="42C644A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w:t>
      </w:r>
      <w:r w:rsidRPr="00E6797A">
        <w:rPr>
          <w:rFonts w:asciiTheme="minorHAnsi" w:hAnsiTheme="minorHAnsi" w:cstheme="minorHAnsi"/>
          <w:sz w:val="24"/>
        </w:rPr>
        <w:tab/>
        <w:t xml:space="preserve">Descrever detalhadamente o processo de venda para todos os métodos e canais de distribuição descritos no item 7. </w:t>
      </w:r>
    </w:p>
    <w:p w14:paraId="4B452651" w14:textId="77777777" w:rsidR="00F67B58" w:rsidRPr="00E6797A" w:rsidRDefault="00F67B58" w:rsidP="00F67B58">
      <w:pPr>
        <w:jc w:val="both"/>
        <w:rPr>
          <w:rFonts w:asciiTheme="minorHAnsi" w:hAnsiTheme="minorHAnsi" w:cstheme="minorHAnsi"/>
          <w:sz w:val="24"/>
        </w:rPr>
      </w:pPr>
    </w:p>
    <w:p w14:paraId="36DBD53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8.1.2</w:t>
      </w:r>
      <w:r w:rsidRPr="00E6797A">
        <w:rPr>
          <w:rFonts w:asciiTheme="minorHAnsi" w:hAnsiTheme="minorHAnsi" w:cstheme="minorHAnsi"/>
          <w:sz w:val="24"/>
        </w:rPr>
        <w:tab/>
        <w:t>Descrever pormenorizadamente tod</w:t>
      </w:r>
      <w:r w:rsidR="0066650A" w:rsidRPr="00E6797A">
        <w:rPr>
          <w:rFonts w:asciiTheme="minorHAnsi" w:hAnsiTheme="minorHAnsi" w:cstheme="minorHAnsi"/>
          <w:sz w:val="24"/>
        </w:rPr>
        <w:t>o</w:t>
      </w:r>
      <w:r w:rsidRPr="00E6797A">
        <w:rPr>
          <w:rFonts w:asciiTheme="minorHAnsi" w:hAnsiTheme="minorHAnsi" w:cstheme="minorHAnsi"/>
          <w:sz w:val="24"/>
        </w:rPr>
        <w:t xml:space="preserve">s </w:t>
      </w:r>
      <w:r w:rsidR="0066650A" w:rsidRPr="00E6797A">
        <w:rPr>
          <w:rFonts w:asciiTheme="minorHAnsi" w:hAnsiTheme="minorHAnsi" w:cstheme="minorHAnsi"/>
          <w:sz w:val="24"/>
        </w:rPr>
        <w:t xml:space="preserve">os </w:t>
      </w:r>
      <w:r w:rsidRPr="00E6797A">
        <w:rPr>
          <w:rFonts w:asciiTheme="minorHAnsi" w:hAnsiTheme="minorHAnsi" w:cstheme="minorHAnsi"/>
          <w:sz w:val="24"/>
        </w:rPr>
        <w:t>termos de pagamento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(e.g. à vista, pagamento antecipado, descontos, abatimentos, etc.).</w:t>
      </w:r>
    </w:p>
    <w:p w14:paraId="2A90102D" w14:textId="77777777" w:rsidR="00F67B58" w:rsidRPr="00E6797A" w:rsidRDefault="00F67B58" w:rsidP="00F67B58">
      <w:pPr>
        <w:jc w:val="both"/>
        <w:rPr>
          <w:rFonts w:asciiTheme="minorHAnsi" w:hAnsiTheme="minorHAnsi" w:cstheme="minorHAnsi"/>
          <w:sz w:val="24"/>
        </w:rPr>
      </w:pPr>
    </w:p>
    <w:p w14:paraId="73C95CB8"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8.1.3.</w:t>
      </w:r>
      <w:r w:rsidRPr="00E6797A">
        <w:rPr>
          <w:rFonts w:asciiTheme="minorHAnsi" w:hAnsiTheme="minorHAnsi" w:cstheme="minorHAnsi"/>
          <w:sz w:val="24"/>
        </w:rPr>
        <w:tab/>
        <w:t xml:space="preserve">Fornecer lista de preços do produto vendido no mercado doméstico, em terceiros países e no Brasil, discriminando as informações conforme termos de pagamento informados em 8.1.2. </w:t>
      </w:r>
    </w:p>
    <w:p w14:paraId="0EF6FEE6" w14:textId="77777777" w:rsidR="00F67B58" w:rsidRPr="00E6797A" w:rsidRDefault="00F67B58" w:rsidP="00F67B58">
      <w:pPr>
        <w:jc w:val="both"/>
        <w:rPr>
          <w:rFonts w:asciiTheme="minorHAnsi" w:hAnsiTheme="minorHAnsi" w:cstheme="minorHAnsi"/>
          <w:sz w:val="24"/>
        </w:rPr>
      </w:pPr>
    </w:p>
    <w:p w14:paraId="349D815E"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8.1.4</w:t>
      </w:r>
      <w:r w:rsidRPr="00E6797A">
        <w:rPr>
          <w:rFonts w:asciiTheme="minorHAnsi" w:hAnsiTheme="minorHAnsi" w:cstheme="minorHAnsi"/>
          <w:sz w:val="24"/>
        </w:rPr>
        <w:tab/>
        <w:t>Informar se há restrições nas vendas diretas e nas vendas efetuadas por meio de intermediários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especialmente no que se refere a volume, área geográfica de atuação ou outros condicionantes. Em caso positivo, especificar. </w:t>
      </w:r>
    </w:p>
    <w:p w14:paraId="1978B563" w14:textId="77777777" w:rsidR="00F67B58" w:rsidRPr="00E6797A" w:rsidRDefault="00F67B58" w:rsidP="00F67B58">
      <w:pPr>
        <w:jc w:val="both"/>
        <w:rPr>
          <w:rFonts w:asciiTheme="minorHAnsi" w:hAnsiTheme="minorHAnsi" w:cstheme="minorHAnsi"/>
          <w:sz w:val="24"/>
        </w:rPr>
      </w:pPr>
    </w:p>
    <w:p w14:paraId="46D36052"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8.1.5.</w:t>
      </w:r>
      <w:r w:rsidRPr="00E6797A">
        <w:rPr>
          <w:rFonts w:asciiTheme="minorHAnsi" w:hAnsiTheme="minorHAnsi" w:cstheme="minorHAnsi"/>
          <w:sz w:val="24"/>
        </w:rPr>
        <w:tab/>
        <w:t xml:space="preserve">No caso de vendas a distribuidores, informar se a empresa vende apenas para distribuidores autorizados. </w:t>
      </w:r>
    </w:p>
    <w:p w14:paraId="3622FCF6" w14:textId="77777777" w:rsidR="00F67B58" w:rsidRPr="00E6797A" w:rsidRDefault="00F67B58" w:rsidP="00F67B58">
      <w:pPr>
        <w:jc w:val="both"/>
        <w:rPr>
          <w:rFonts w:asciiTheme="minorHAnsi" w:hAnsiTheme="minorHAnsi" w:cstheme="minorHAnsi"/>
          <w:sz w:val="24"/>
        </w:rPr>
      </w:pPr>
    </w:p>
    <w:p w14:paraId="774F34AB" w14:textId="77777777" w:rsidR="00F67B58" w:rsidRPr="00E6797A" w:rsidRDefault="00F67B58" w:rsidP="00F67B58">
      <w:pPr>
        <w:numPr>
          <w:ilvl w:val="12"/>
          <w:numId w:val="0"/>
        </w:numPr>
        <w:jc w:val="both"/>
        <w:rPr>
          <w:rFonts w:asciiTheme="minorHAnsi" w:hAnsiTheme="minorHAnsi" w:cstheme="minorHAnsi"/>
          <w:sz w:val="24"/>
          <w:szCs w:val="24"/>
        </w:rPr>
      </w:pPr>
      <w:r w:rsidRPr="00E6797A">
        <w:rPr>
          <w:rFonts w:asciiTheme="minorHAnsi" w:hAnsiTheme="minorHAnsi" w:cstheme="minorHAnsi"/>
          <w:sz w:val="24"/>
          <w:szCs w:val="24"/>
        </w:rPr>
        <w:t>8.1.6.</w:t>
      </w:r>
      <w:r w:rsidRPr="00E6797A">
        <w:rPr>
          <w:rFonts w:asciiTheme="minorHAnsi" w:hAnsiTheme="minorHAnsi" w:cstheme="minorHAnsi"/>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34A47304" w14:textId="77777777" w:rsidR="00F67B58" w:rsidRPr="00E6797A" w:rsidRDefault="00F67B58" w:rsidP="00F67B58">
      <w:pPr>
        <w:numPr>
          <w:ilvl w:val="12"/>
          <w:numId w:val="0"/>
        </w:numPr>
        <w:jc w:val="both"/>
        <w:rPr>
          <w:rFonts w:asciiTheme="minorHAnsi" w:hAnsiTheme="minorHAnsi" w:cstheme="minorHAnsi"/>
          <w:sz w:val="24"/>
          <w:szCs w:val="24"/>
        </w:rPr>
      </w:pPr>
    </w:p>
    <w:p w14:paraId="23DD33B3"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8.1.7</w:t>
      </w:r>
      <w:r w:rsidRPr="00E6797A">
        <w:rPr>
          <w:rFonts w:asciiTheme="minorHAnsi" w:hAnsiTheme="minorHAnsi" w:cstheme="minorHAnsi"/>
          <w:sz w:val="24"/>
        </w:rPr>
        <w:tab/>
        <w:t>Informar os termos de venda (</w:t>
      </w:r>
      <w:r w:rsidRPr="00E6797A">
        <w:rPr>
          <w:rFonts w:asciiTheme="minorHAnsi" w:hAnsiTheme="minorHAnsi" w:cstheme="minorHAnsi"/>
          <w:b/>
          <w:sz w:val="24"/>
        </w:rPr>
        <w:t>spot</w:t>
      </w:r>
      <w:r w:rsidRPr="00E6797A">
        <w:rPr>
          <w:rFonts w:asciiTheme="minorHAnsi" w:hAnsiTheme="minorHAnsi" w:cstheme="minorHAnsi"/>
          <w:sz w:val="24"/>
        </w:rPr>
        <w:t xml:space="preserve">, contratos, </w:t>
      </w:r>
      <w:proofErr w:type="spellStart"/>
      <w:r w:rsidRPr="00E6797A">
        <w:rPr>
          <w:rFonts w:asciiTheme="minorHAnsi" w:hAnsiTheme="minorHAnsi" w:cstheme="minorHAnsi"/>
          <w:sz w:val="24"/>
        </w:rPr>
        <w:t>etc</w:t>
      </w:r>
      <w:proofErr w:type="spellEnd"/>
      <w:r w:rsidRPr="00E6797A">
        <w:rPr>
          <w:rFonts w:asciiTheme="minorHAnsi" w:hAnsiTheme="minorHAnsi" w:cstheme="minorHAnsi"/>
          <w:sz w:val="24"/>
        </w:rPr>
        <w:t xml:space="preserve">). No caso de vendas mediante contrato, listar os clientes. </w:t>
      </w:r>
    </w:p>
    <w:p w14:paraId="78152C4C" w14:textId="77777777" w:rsidR="00F67B58" w:rsidRPr="00E6797A" w:rsidRDefault="00F67B58" w:rsidP="00F67B58">
      <w:pPr>
        <w:jc w:val="both"/>
        <w:rPr>
          <w:rFonts w:asciiTheme="minorHAnsi" w:hAnsiTheme="minorHAnsi" w:cstheme="minorHAnsi"/>
          <w:sz w:val="24"/>
        </w:rPr>
      </w:pPr>
    </w:p>
    <w:p w14:paraId="5F514A61"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8.1.8</w:t>
      </w:r>
      <w:r w:rsidRPr="00E6797A">
        <w:rPr>
          <w:rFonts w:asciiTheme="minorHAnsi" w:hAnsiTheme="minorHAnsi" w:cstheme="minorHAnsi"/>
          <w:sz w:val="24"/>
        </w:rPr>
        <w:tab/>
        <w:t xml:space="preserve">Informar se se a empresa possui contrato </w:t>
      </w:r>
      <w:r w:rsidRPr="00E6797A">
        <w:rPr>
          <w:rFonts w:asciiTheme="minorHAnsi" w:hAnsiTheme="minorHAnsi" w:cstheme="minorHAnsi"/>
          <w:b/>
          <w:sz w:val="24"/>
        </w:rPr>
        <w:t>swap</w:t>
      </w:r>
      <w:r w:rsidRPr="00E6797A">
        <w:rPr>
          <w:rFonts w:asciiTheme="minorHAnsi" w:hAnsiTheme="minorHAnsi" w:cstheme="minorHAnsi"/>
          <w:i/>
          <w:sz w:val="24"/>
        </w:rPr>
        <w:t>.</w:t>
      </w:r>
    </w:p>
    <w:p w14:paraId="4C9F654C" w14:textId="77777777" w:rsidR="00F67B58" w:rsidRPr="00E6797A" w:rsidRDefault="00F67B58" w:rsidP="00F67B58">
      <w:pPr>
        <w:jc w:val="both"/>
        <w:rPr>
          <w:rFonts w:asciiTheme="minorHAnsi" w:hAnsiTheme="minorHAnsi" w:cstheme="minorHAnsi"/>
          <w:sz w:val="24"/>
        </w:rPr>
      </w:pPr>
    </w:p>
    <w:p w14:paraId="19FDEA54"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8.1.9</w:t>
      </w:r>
      <w:r w:rsidRPr="00E6797A">
        <w:rPr>
          <w:rFonts w:asciiTheme="minorHAnsi" w:hAnsiTheme="minorHAnsi" w:cstheme="minorHAnsi"/>
          <w:sz w:val="24"/>
        </w:rPr>
        <w:tab/>
        <w:t xml:space="preserve">Informar se a empresa realizou vendas de produto similar de outras marcas que não as suas próprias. </w:t>
      </w:r>
    </w:p>
    <w:p w14:paraId="3D136A90" w14:textId="77777777" w:rsidR="00F67B58" w:rsidRPr="00E6797A" w:rsidRDefault="00F67B58" w:rsidP="00F67B58">
      <w:pPr>
        <w:jc w:val="both"/>
        <w:rPr>
          <w:rFonts w:asciiTheme="minorHAnsi" w:hAnsiTheme="minorHAnsi" w:cstheme="minorHAnsi"/>
          <w:sz w:val="24"/>
        </w:rPr>
      </w:pPr>
    </w:p>
    <w:p w14:paraId="2CEBEC2F"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8.1.10</w:t>
      </w:r>
      <w:r w:rsidRPr="00E6797A">
        <w:rPr>
          <w:rFonts w:asciiTheme="minorHAnsi" w:hAnsiTheme="minorHAnsi" w:cstheme="minorHAnsi"/>
          <w:sz w:val="24"/>
        </w:rPr>
        <w:tab/>
        <w:t xml:space="preserve">Informar se a empresa realizou vendas de outros produtos de fabricação própria, conforme informado em 6.1.9, ou revendas de outros produtos adquiridos no mercado doméstico ou importados. </w:t>
      </w:r>
    </w:p>
    <w:p w14:paraId="71D080B1" w14:textId="77777777" w:rsidR="00F67B58" w:rsidRPr="00E6797A" w:rsidRDefault="00F67B58" w:rsidP="00F67B58">
      <w:pPr>
        <w:jc w:val="both"/>
        <w:rPr>
          <w:rFonts w:asciiTheme="minorHAnsi" w:hAnsiTheme="minorHAnsi" w:cstheme="minorHAnsi"/>
          <w:sz w:val="24"/>
        </w:rPr>
      </w:pPr>
    </w:p>
    <w:p w14:paraId="66E5FA4A"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8.1.11</w:t>
      </w:r>
      <w:r w:rsidRPr="00E6797A">
        <w:rPr>
          <w:rFonts w:asciiTheme="minorHAnsi" w:hAnsiTheme="minorHAnsi" w:cstheme="minorHAnsi"/>
          <w:sz w:val="24"/>
        </w:rPr>
        <w:tab/>
        <w:t xml:space="preserve">Indicar a existência de diferentes tipos de embalagem (e.g. granel, tambor, </w:t>
      </w:r>
      <w:r w:rsidRPr="00E6797A">
        <w:rPr>
          <w:rFonts w:asciiTheme="minorHAnsi" w:hAnsiTheme="minorHAnsi" w:cstheme="minorHAnsi"/>
          <w:b/>
          <w:sz w:val="24"/>
        </w:rPr>
        <w:t>big</w:t>
      </w:r>
      <w:r w:rsidRPr="00E6797A">
        <w:rPr>
          <w:rFonts w:asciiTheme="minorHAnsi" w:hAnsiTheme="minorHAnsi" w:cstheme="minorHAnsi"/>
          <w:i/>
          <w:sz w:val="24"/>
        </w:rPr>
        <w:t xml:space="preserve"> </w:t>
      </w:r>
      <w:r w:rsidRPr="00E6797A">
        <w:rPr>
          <w:rFonts w:asciiTheme="minorHAnsi" w:hAnsiTheme="minorHAnsi" w:cstheme="minorHAnsi"/>
          <w:b/>
          <w:sz w:val="24"/>
        </w:rPr>
        <w:t>bag</w:t>
      </w:r>
      <w:r w:rsidRPr="00E6797A">
        <w:rPr>
          <w:rFonts w:asciiTheme="minorHAnsi" w:hAnsiTheme="minorHAnsi" w:cstheme="minorHAnsi"/>
          <w:i/>
          <w:sz w:val="24"/>
        </w:rPr>
        <w:t xml:space="preserve">, </w:t>
      </w:r>
      <w:r w:rsidRPr="00E6797A">
        <w:rPr>
          <w:rFonts w:asciiTheme="minorHAnsi" w:hAnsiTheme="minorHAnsi" w:cstheme="minorHAnsi"/>
          <w:b/>
          <w:sz w:val="24"/>
        </w:rPr>
        <w:t>pallet</w:t>
      </w:r>
      <w:r w:rsidRPr="00E6797A">
        <w:rPr>
          <w:rFonts w:asciiTheme="minorHAnsi" w:hAnsiTheme="minorHAnsi" w:cstheme="minorHAnsi"/>
          <w:sz w:val="24"/>
        </w:rPr>
        <w:t>, etc.) para o produto, assim como os volumes transportados normalmente por tipo de embalagem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w:t>
      </w:r>
    </w:p>
    <w:p w14:paraId="1FBFC99E" w14:textId="77777777" w:rsidR="00F67B58" w:rsidRPr="00E6797A" w:rsidRDefault="00F67B58" w:rsidP="00F67B58">
      <w:pPr>
        <w:jc w:val="both"/>
        <w:rPr>
          <w:rFonts w:asciiTheme="minorHAnsi" w:hAnsiTheme="minorHAnsi" w:cstheme="minorHAnsi"/>
          <w:sz w:val="24"/>
        </w:rPr>
      </w:pPr>
    </w:p>
    <w:p w14:paraId="1BA678FC"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8.1.12</w:t>
      </w:r>
      <w:r w:rsidRPr="00E6797A">
        <w:rPr>
          <w:rFonts w:asciiTheme="minorHAnsi" w:hAnsiTheme="minorHAnsi" w:cstheme="minorHAnsi"/>
          <w:sz w:val="24"/>
        </w:rPr>
        <w:tab/>
        <w:t>Descrever em que termos de comércio ocorre a entrega do produto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w:t>
      </w:r>
      <w:r w:rsidRPr="00E6797A">
        <w:rPr>
          <w:rFonts w:asciiTheme="minorHAnsi" w:hAnsiTheme="minorHAnsi" w:cstheme="minorHAnsi"/>
          <w:i/>
          <w:sz w:val="24"/>
        </w:rPr>
        <w:t>(</w:t>
      </w:r>
      <w:r w:rsidRPr="00E6797A">
        <w:rPr>
          <w:rFonts w:asciiTheme="minorHAnsi" w:hAnsiTheme="minorHAnsi" w:cstheme="minorHAnsi"/>
          <w:sz w:val="24"/>
        </w:rPr>
        <w:t>e.g</w:t>
      </w:r>
      <w:r w:rsidRPr="00E6797A">
        <w:rPr>
          <w:rFonts w:asciiTheme="minorHAnsi" w:hAnsiTheme="minorHAnsi" w:cstheme="minorHAnsi"/>
          <w:i/>
          <w:sz w:val="24"/>
        </w:rPr>
        <w:t>.</w:t>
      </w:r>
      <w:r w:rsidRPr="00E6797A">
        <w:rPr>
          <w:rFonts w:asciiTheme="minorHAnsi" w:hAnsiTheme="minorHAnsi" w:cstheme="minorHAnsi"/>
          <w:sz w:val="24"/>
        </w:rPr>
        <w:t xml:space="preserve"> CIF, FOB, </w:t>
      </w:r>
      <w:proofErr w:type="spellStart"/>
      <w:r w:rsidRPr="00E6797A">
        <w:rPr>
          <w:rFonts w:asciiTheme="minorHAnsi" w:hAnsiTheme="minorHAnsi" w:cstheme="minorHAnsi"/>
          <w:b/>
          <w:sz w:val="24"/>
        </w:rPr>
        <w:t>ex</w:t>
      </w:r>
      <w:proofErr w:type="spellEnd"/>
      <w:r w:rsidRPr="00E6797A">
        <w:rPr>
          <w:rFonts w:asciiTheme="minorHAnsi" w:hAnsiTheme="minorHAnsi" w:cstheme="minorHAnsi"/>
          <w:i/>
          <w:sz w:val="24"/>
        </w:rPr>
        <w:t xml:space="preserve"> </w:t>
      </w:r>
      <w:proofErr w:type="spellStart"/>
      <w:r w:rsidRPr="00E6797A">
        <w:rPr>
          <w:rFonts w:asciiTheme="minorHAnsi" w:hAnsiTheme="minorHAnsi" w:cstheme="minorHAnsi"/>
          <w:b/>
          <w:sz w:val="24"/>
        </w:rPr>
        <w:t>works</w:t>
      </w:r>
      <w:proofErr w:type="spellEnd"/>
      <w:r w:rsidRPr="00E6797A">
        <w:rPr>
          <w:rFonts w:asciiTheme="minorHAnsi" w:hAnsiTheme="minorHAnsi" w:cstheme="minorHAnsi"/>
          <w:sz w:val="24"/>
        </w:rPr>
        <w:t>, etc.)</w:t>
      </w:r>
    </w:p>
    <w:p w14:paraId="5C7C1311" w14:textId="77777777" w:rsidR="00F67B58" w:rsidRPr="00E6797A" w:rsidRDefault="00F67B58" w:rsidP="00F67B58">
      <w:pPr>
        <w:tabs>
          <w:tab w:val="num" w:pos="709"/>
        </w:tabs>
        <w:jc w:val="both"/>
        <w:rPr>
          <w:rFonts w:asciiTheme="minorHAnsi" w:hAnsiTheme="minorHAnsi" w:cstheme="minorHAnsi"/>
          <w:sz w:val="24"/>
        </w:rPr>
      </w:pPr>
    </w:p>
    <w:p w14:paraId="1EF463DF"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8.1.13</w:t>
      </w:r>
      <w:r w:rsidRPr="00E6797A">
        <w:rPr>
          <w:rFonts w:asciiTheme="minorHAnsi" w:hAnsiTheme="minorHAnsi" w:cstheme="minorHAnsi"/>
          <w:sz w:val="24"/>
        </w:rPr>
        <w:tab/>
        <w:t xml:space="preserve">Descrever eventuais serviços prestados pela empresa e por intermediários, como atividades relacionadas a suporte de vendas, manutenção de estoques, assistência técnica, pós-venda e propaganda. </w:t>
      </w:r>
    </w:p>
    <w:p w14:paraId="20A81CAF" w14:textId="77777777" w:rsidR="00F67B58" w:rsidRPr="00E6797A" w:rsidRDefault="00F67B58" w:rsidP="00F67B58">
      <w:pPr>
        <w:tabs>
          <w:tab w:val="num" w:pos="709"/>
        </w:tabs>
        <w:jc w:val="both"/>
        <w:rPr>
          <w:rFonts w:asciiTheme="minorHAnsi" w:hAnsiTheme="minorHAnsi" w:cstheme="minorHAnsi"/>
          <w:sz w:val="24"/>
        </w:rPr>
      </w:pPr>
    </w:p>
    <w:p w14:paraId="6C6121AA" w14:textId="77777777" w:rsidR="00F67B58" w:rsidRPr="00E6797A" w:rsidRDefault="00F67B58" w:rsidP="00F67B58">
      <w:pPr>
        <w:tabs>
          <w:tab w:val="num" w:pos="709"/>
        </w:tabs>
        <w:jc w:val="both"/>
        <w:rPr>
          <w:rFonts w:asciiTheme="minorHAnsi" w:hAnsiTheme="minorHAnsi" w:cstheme="minorHAnsi"/>
          <w:sz w:val="24"/>
        </w:rPr>
      </w:pPr>
    </w:p>
    <w:p w14:paraId="65556A85"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8.2</w:t>
      </w:r>
      <w:r w:rsidRPr="00E6797A">
        <w:rPr>
          <w:rFonts w:asciiTheme="minorHAnsi" w:hAnsiTheme="minorHAnsi" w:cstheme="minorHAnsi"/>
          <w:b/>
          <w:sz w:val="24"/>
        </w:rPr>
        <w:tab/>
        <w:t>Vendas a Partes Relacionadas</w:t>
      </w:r>
    </w:p>
    <w:p w14:paraId="18E46296" w14:textId="77777777" w:rsidR="00F67B58" w:rsidRPr="00E6797A" w:rsidRDefault="00F67B58" w:rsidP="00F67B58">
      <w:pPr>
        <w:tabs>
          <w:tab w:val="num" w:pos="709"/>
        </w:tabs>
        <w:jc w:val="both"/>
        <w:rPr>
          <w:rFonts w:asciiTheme="minorHAnsi" w:hAnsiTheme="minorHAnsi" w:cstheme="minorHAnsi"/>
          <w:sz w:val="24"/>
        </w:rPr>
      </w:pPr>
    </w:p>
    <w:p w14:paraId="0CA6C80C"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8.2.1</w:t>
      </w:r>
      <w:r w:rsidRPr="00E6797A">
        <w:rPr>
          <w:rFonts w:asciiTheme="minorHAnsi" w:hAnsiTheme="minorHAnsi" w:cstheme="minorHAnsi"/>
          <w:sz w:val="24"/>
        </w:rPr>
        <w:tab/>
        <w:t>Fornecer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755526A2" w14:textId="77777777" w:rsidR="00F67B58" w:rsidRPr="00E6797A" w:rsidRDefault="00F67B58" w:rsidP="00F67B58">
      <w:pPr>
        <w:tabs>
          <w:tab w:val="num" w:pos="709"/>
        </w:tabs>
        <w:jc w:val="both"/>
        <w:rPr>
          <w:rFonts w:asciiTheme="minorHAnsi" w:hAnsiTheme="minorHAnsi" w:cstheme="minorHAnsi"/>
          <w:sz w:val="24"/>
        </w:rPr>
      </w:pPr>
    </w:p>
    <w:p w14:paraId="5EB8107B"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8.2.2</w:t>
      </w:r>
      <w:r w:rsidRPr="00E6797A">
        <w:rPr>
          <w:rFonts w:asciiTheme="minorHAnsi" w:hAnsiTheme="minorHAnsi" w:cstheme="minorHAnsi"/>
          <w:sz w:val="24"/>
        </w:rPr>
        <w:tab/>
        <w:t>Explicar a política de preços para partes relacionadas. Indicar percentual de suas vendas totais para cada parte relacionada, em termos de volume e faturamento.</w:t>
      </w:r>
    </w:p>
    <w:p w14:paraId="565D33CC" w14:textId="77777777" w:rsidR="00F67B58" w:rsidRPr="00E6797A" w:rsidRDefault="00F67B58" w:rsidP="00F67B58">
      <w:pPr>
        <w:tabs>
          <w:tab w:val="num" w:pos="709"/>
        </w:tabs>
        <w:jc w:val="both"/>
        <w:rPr>
          <w:rFonts w:asciiTheme="minorHAnsi" w:hAnsiTheme="minorHAnsi" w:cstheme="minorHAnsi"/>
          <w:sz w:val="24"/>
        </w:rPr>
      </w:pPr>
    </w:p>
    <w:p w14:paraId="5098EF47"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8.2.3</w:t>
      </w:r>
      <w:r w:rsidRPr="00E6797A">
        <w:rPr>
          <w:rFonts w:asciiTheme="minorHAnsi" w:hAnsiTheme="minorHAnsi" w:cstheme="minorHAnsi"/>
          <w:sz w:val="24"/>
        </w:rPr>
        <w:tab/>
        <w:t xml:space="preserve">Descrever, com base no processo de venda descrito em 8.1.1, quais as funções sob responsabilidade de partes relacionadas que diferem daquelas a cargo de outras empresas com as quais a empresa se relaciona.  </w:t>
      </w:r>
    </w:p>
    <w:p w14:paraId="16204C4A" w14:textId="77777777" w:rsidR="00F67B58" w:rsidRPr="00E6797A" w:rsidRDefault="00F67B58" w:rsidP="00F67B58">
      <w:pPr>
        <w:tabs>
          <w:tab w:val="num" w:pos="709"/>
        </w:tabs>
        <w:jc w:val="both"/>
        <w:rPr>
          <w:rFonts w:asciiTheme="minorHAnsi" w:hAnsiTheme="minorHAnsi" w:cstheme="minorHAnsi"/>
          <w:sz w:val="24"/>
        </w:rPr>
      </w:pPr>
    </w:p>
    <w:p w14:paraId="701B7006"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8.2.4</w:t>
      </w:r>
      <w:r w:rsidRPr="00E6797A">
        <w:rPr>
          <w:rFonts w:asciiTheme="minorHAnsi" w:hAnsiTheme="minorHAnsi" w:cstheme="minorHAnsi"/>
          <w:sz w:val="24"/>
        </w:rPr>
        <w:tab/>
        <w:t xml:space="preserve">Descrever eventuais serviços prestados por partes relacionadas (e.g. atividades relacionadas a suporte de vendas, manutenção de estoques, assistência técnica, pós-venda e propaganda). </w:t>
      </w:r>
    </w:p>
    <w:p w14:paraId="67A57869" w14:textId="77777777" w:rsidR="00F67B58" w:rsidRPr="00E6797A" w:rsidRDefault="00F67B58" w:rsidP="00F67B58">
      <w:pPr>
        <w:tabs>
          <w:tab w:val="left" w:pos="3000"/>
        </w:tabs>
        <w:jc w:val="both"/>
        <w:rPr>
          <w:rFonts w:asciiTheme="minorHAnsi" w:hAnsiTheme="minorHAnsi" w:cstheme="minorHAnsi"/>
          <w:sz w:val="24"/>
        </w:rPr>
      </w:pPr>
    </w:p>
    <w:p w14:paraId="52093314" w14:textId="77777777" w:rsidR="00F67B58" w:rsidRPr="00E6797A" w:rsidRDefault="00F67B58" w:rsidP="00F67B58">
      <w:pPr>
        <w:tabs>
          <w:tab w:val="left" w:pos="3000"/>
        </w:tabs>
        <w:jc w:val="both"/>
        <w:rPr>
          <w:rFonts w:asciiTheme="minorHAnsi" w:hAnsiTheme="minorHAnsi" w:cstheme="minorHAnsi"/>
          <w:sz w:val="24"/>
        </w:rPr>
      </w:pPr>
    </w:p>
    <w:p w14:paraId="45F9656D"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8.3</w:t>
      </w:r>
      <w:r w:rsidRPr="00E6797A">
        <w:rPr>
          <w:rFonts w:asciiTheme="minorHAnsi" w:hAnsiTheme="minorHAnsi" w:cstheme="minorHAnsi"/>
          <w:b/>
          <w:sz w:val="24"/>
        </w:rPr>
        <w:tab/>
        <w:t>Vendas no Mercado Interno e Exportações para Terceiros Países</w:t>
      </w:r>
    </w:p>
    <w:p w14:paraId="0BB4D44D" w14:textId="77777777" w:rsidR="00F67B58" w:rsidRPr="00E6797A" w:rsidRDefault="00F67B58" w:rsidP="00F67B58">
      <w:pPr>
        <w:tabs>
          <w:tab w:val="num" w:pos="709"/>
        </w:tabs>
        <w:jc w:val="both"/>
        <w:rPr>
          <w:rFonts w:asciiTheme="minorHAnsi" w:hAnsiTheme="minorHAnsi" w:cstheme="minorHAnsi"/>
          <w:sz w:val="24"/>
        </w:rPr>
      </w:pPr>
    </w:p>
    <w:p w14:paraId="33414F50"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ab/>
        <w:t>Os dados relativos a vendas no mercado interno constituem base fundamental para cálculo do valor normal na presente investigação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14:paraId="6B8C7286" w14:textId="77777777" w:rsidR="00F67B58" w:rsidRPr="00E6797A" w:rsidRDefault="00F67B58" w:rsidP="00F67B58">
      <w:pPr>
        <w:tabs>
          <w:tab w:val="num" w:pos="709"/>
        </w:tabs>
        <w:jc w:val="both"/>
        <w:rPr>
          <w:rFonts w:asciiTheme="minorHAnsi" w:hAnsiTheme="minorHAnsi" w:cstheme="minorHAnsi"/>
          <w:sz w:val="24"/>
        </w:rPr>
      </w:pPr>
    </w:p>
    <w:p w14:paraId="06125CF1"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8.3.1</w:t>
      </w:r>
      <w:r w:rsidRPr="00E6797A">
        <w:rPr>
          <w:rFonts w:asciiTheme="minorHAnsi" w:hAnsiTheme="minorHAnsi" w:cstheme="minorHAnsi"/>
          <w:sz w:val="24"/>
          <w:szCs w:val="24"/>
        </w:rPr>
        <w:tab/>
        <w:t xml:space="preserve">Justificar, quando houver, as razões que levam a empresa a julgar como inadequados os dados de vendas no seu mercado interno para fins de cálculo do valor normal. </w:t>
      </w:r>
    </w:p>
    <w:p w14:paraId="09845083" w14:textId="77777777" w:rsidR="00F67B58" w:rsidRPr="00E6797A" w:rsidRDefault="00F67B58" w:rsidP="00F67B58">
      <w:pPr>
        <w:tabs>
          <w:tab w:val="left" w:pos="709"/>
        </w:tabs>
        <w:jc w:val="both"/>
        <w:rPr>
          <w:rFonts w:asciiTheme="minorHAnsi" w:hAnsiTheme="minorHAnsi" w:cstheme="minorHAnsi"/>
          <w:sz w:val="24"/>
          <w:szCs w:val="24"/>
        </w:rPr>
      </w:pPr>
    </w:p>
    <w:p w14:paraId="34116597"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8.3.2</w:t>
      </w:r>
      <w:r w:rsidRPr="00E6797A">
        <w:rPr>
          <w:rFonts w:asciiTheme="minorHAnsi" w:hAnsiTheme="minorHAnsi" w:cstheme="minorHAnsi"/>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1A732DF2" w14:textId="77777777" w:rsidR="00F67B58" w:rsidRPr="00E6797A" w:rsidRDefault="00F67B58" w:rsidP="00F67B58">
      <w:pPr>
        <w:numPr>
          <w:ilvl w:val="12"/>
          <w:numId w:val="0"/>
        </w:numPr>
        <w:jc w:val="both"/>
        <w:rPr>
          <w:rFonts w:asciiTheme="minorHAnsi" w:hAnsiTheme="minorHAnsi" w:cstheme="minorHAnsi"/>
          <w:sz w:val="24"/>
          <w:szCs w:val="24"/>
        </w:rPr>
      </w:pPr>
    </w:p>
    <w:p w14:paraId="4FB65975"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8.4.</w:t>
      </w:r>
      <w:r w:rsidRPr="00E6797A">
        <w:rPr>
          <w:rFonts w:asciiTheme="minorHAnsi" w:hAnsiTheme="minorHAnsi" w:cstheme="minorHAnsi"/>
          <w:b/>
          <w:sz w:val="24"/>
        </w:rPr>
        <w:tab/>
        <w:t>Registro de Devoluções de Vendas no Mercado Interno e de Exportações para Terceiros Países.</w:t>
      </w:r>
    </w:p>
    <w:p w14:paraId="2192AE5B" w14:textId="77777777" w:rsidR="00F67B58" w:rsidRPr="00E6797A" w:rsidRDefault="00F67B58" w:rsidP="00F67B58">
      <w:pPr>
        <w:numPr>
          <w:ilvl w:val="12"/>
          <w:numId w:val="0"/>
        </w:numPr>
        <w:jc w:val="both"/>
        <w:rPr>
          <w:rFonts w:asciiTheme="minorHAnsi" w:hAnsiTheme="minorHAnsi" w:cstheme="minorHAnsi"/>
          <w:sz w:val="24"/>
        </w:rPr>
      </w:pPr>
    </w:p>
    <w:p w14:paraId="13378C2A"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8.4.1</w:t>
      </w:r>
      <w:r w:rsidRPr="00E6797A">
        <w:rPr>
          <w:rFonts w:asciiTheme="minorHAnsi" w:hAnsiTheme="minorHAnsi" w:cstheme="minorHAnsi"/>
          <w:sz w:val="24"/>
          <w:szCs w:val="24"/>
        </w:rPr>
        <w:tab/>
        <w:t xml:space="preserve">Descrever detalhadamente como são registradas as informações relativas a devoluções de vendas no mercado interno, exportações para terceiros países e exportações para o Brasil. </w:t>
      </w:r>
    </w:p>
    <w:p w14:paraId="5508D616" w14:textId="77777777" w:rsidR="00F67B58" w:rsidRPr="00E6797A" w:rsidRDefault="00F67B58" w:rsidP="00F67B58">
      <w:pPr>
        <w:tabs>
          <w:tab w:val="left" w:pos="709"/>
        </w:tabs>
        <w:jc w:val="both"/>
        <w:rPr>
          <w:rFonts w:asciiTheme="minorHAnsi" w:hAnsiTheme="minorHAnsi" w:cstheme="minorHAnsi"/>
          <w:sz w:val="24"/>
          <w:szCs w:val="24"/>
        </w:rPr>
      </w:pPr>
    </w:p>
    <w:p w14:paraId="4F09F7FC"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8.4.2.</w:t>
      </w:r>
      <w:r w:rsidRPr="00E6797A">
        <w:rPr>
          <w:rFonts w:asciiTheme="minorHAnsi" w:hAnsiTheme="minorHAnsi" w:cstheme="minorHAnsi"/>
          <w:sz w:val="24"/>
          <w:szCs w:val="24"/>
        </w:rPr>
        <w:tab/>
        <w:t>Explicitar se dos dados informados nos Apêndices já foram descontados os valores de devolução.</w:t>
      </w:r>
    </w:p>
    <w:p w14:paraId="4C7B7143" w14:textId="77777777" w:rsidR="00F67B58" w:rsidRPr="00E6797A" w:rsidRDefault="00F67B58" w:rsidP="00F67B58">
      <w:pPr>
        <w:tabs>
          <w:tab w:val="left" w:pos="709"/>
        </w:tabs>
        <w:jc w:val="both"/>
        <w:rPr>
          <w:rFonts w:asciiTheme="minorHAnsi" w:hAnsiTheme="minorHAnsi" w:cstheme="minorHAnsi"/>
          <w:sz w:val="24"/>
          <w:szCs w:val="24"/>
        </w:rPr>
      </w:pPr>
    </w:p>
    <w:p w14:paraId="36B4F4B4"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8.4.3.</w:t>
      </w:r>
      <w:r w:rsidRPr="00E6797A">
        <w:rPr>
          <w:rFonts w:asciiTheme="minorHAnsi" w:hAnsiTheme="minorHAnsi" w:cstheme="minorHAnsi"/>
          <w:sz w:val="24"/>
          <w:szCs w:val="24"/>
        </w:rPr>
        <w:tab/>
        <w:t>Informar valor e volume de devoluções registradas pela empresa em P5, conforme a seguir:</w:t>
      </w:r>
    </w:p>
    <w:p w14:paraId="571C5D4E" w14:textId="77777777" w:rsidR="00F67B58" w:rsidRPr="00E6797A" w:rsidRDefault="00F67B58" w:rsidP="00F67B58">
      <w:pPr>
        <w:jc w:val="both"/>
        <w:rPr>
          <w:rFonts w:asciiTheme="minorHAnsi" w:hAnsiTheme="minorHAnsi" w:cstheme="minorHAns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8"/>
        <w:gridCol w:w="3357"/>
        <w:gridCol w:w="3358"/>
      </w:tblGrid>
      <w:tr w:rsidR="00F67B58" w:rsidRPr="00E6797A" w14:paraId="4A0A2D10" w14:textId="77777777" w:rsidTr="005C591A">
        <w:tc>
          <w:tcPr>
            <w:tcW w:w="3436" w:type="dxa"/>
          </w:tcPr>
          <w:p w14:paraId="763450D9" w14:textId="77777777" w:rsidR="00F67B58" w:rsidRPr="00E6797A" w:rsidRDefault="00F67B58" w:rsidP="005C591A">
            <w:pPr>
              <w:jc w:val="center"/>
              <w:rPr>
                <w:rFonts w:asciiTheme="minorHAnsi" w:hAnsiTheme="minorHAnsi" w:cstheme="minorHAnsi"/>
                <w:b/>
                <w:sz w:val="24"/>
              </w:rPr>
            </w:pPr>
          </w:p>
        </w:tc>
        <w:tc>
          <w:tcPr>
            <w:tcW w:w="3436" w:type="dxa"/>
          </w:tcPr>
          <w:p w14:paraId="500E9B07" w14:textId="77777777" w:rsidR="00F67B58" w:rsidRPr="00E6797A" w:rsidRDefault="00F67B58" w:rsidP="005C591A">
            <w:pPr>
              <w:jc w:val="center"/>
              <w:rPr>
                <w:rFonts w:asciiTheme="minorHAnsi" w:hAnsiTheme="minorHAnsi" w:cstheme="minorHAnsi"/>
                <w:b/>
                <w:sz w:val="24"/>
              </w:rPr>
            </w:pPr>
            <w:r w:rsidRPr="00E6797A">
              <w:rPr>
                <w:rFonts w:asciiTheme="minorHAnsi" w:hAnsiTheme="minorHAnsi" w:cstheme="minorHAnsi"/>
                <w:b/>
                <w:sz w:val="24"/>
              </w:rPr>
              <w:t>Valor (unidade de medida)</w:t>
            </w:r>
          </w:p>
        </w:tc>
        <w:tc>
          <w:tcPr>
            <w:tcW w:w="3437" w:type="dxa"/>
          </w:tcPr>
          <w:p w14:paraId="5B5E41AB" w14:textId="77777777" w:rsidR="00F67B58" w:rsidRPr="00E6797A" w:rsidRDefault="00F67B58" w:rsidP="005C591A">
            <w:pPr>
              <w:jc w:val="center"/>
              <w:rPr>
                <w:rFonts w:asciiTheme="minorHAnsi" w:hAnsiTheme="minorHAnsi" w:cstheme="minorHAnsi"/>
                <w:b/>
                <w:sz w:val="24"/>
              </w:rPr>
            </w:pPr>
            <w:r w:rsidRPr="00E6797A">
              <w:rPr>
                <w:rFonts w:asciiTheme="minorHAnsi" w:hAnsiTheme="minorHAnsi" w:cstheme="minorHAnsi"/>
                <w:b/>
                <w:sz w:val="24"/>
              </w:rPr>
              <w:t>Volume (unidade de medida)</w:t>
            </w:r>
          </w:p>
        </w:tc>
      </w:tr>
      <w:tr w:rsidR="00F67B58" w:rsidRPr="00E6797A" w14:paraId="2EE63577" w14:textId="77777777" w:rsidTr="005C591A">
        <w:tc>
          <w:tcPr>
            <w:tcW w:w="3436" w:type="dxa"/>
          </w:tcPr>
          <w:p w14:paraId="036FA6E4"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Vendas no Mercado Interno</w:t>
            </w:r>
          </w:p>
        </w:tc>
        <w:tc>
          <w:tcPr>
            <w:tcW w:w="3436" w:type="dxa"/>
          </w:tcPr>
          <w:p w14:paraId="6D6237C4" w14:textId="77777777" w:rsidR="00F67B58" w:rsidRPr="00E6797A" w:rsidRDefault="00F67B58" w:rsidP="005C591A">
            <w:pPr>
              <w:jc w:val="both"/>
              <w:rPr>
                <w:rFonts w:asciiTheme="minorHAnsi" w:hAnsiTheme="minorHAnsi" w:cstheme="minorHAnsi"/>
                <w:sz w:val="24"/>
              </w:rPr>
            </w:pPr>
          </w:p>
        </w:tc>
        <w:tc>
          <w:tcPr>
            <w:tcW w:w="3437" w:type="dxa"/>
          </w:tcPr>
          <w:p w14:paraId="6C024A38" w14:textId="77777777" w:rsidR="00F67B58" w:rsidRPr="00E6797A" w:rsidRDefault="00F67B58" w:rsidP="005C591A">
            <w:pPr>
              <w:jc w:val="both"/>
              <w:rPr>
                <w:rFonts w:asciiTheme="minorHAnsi" w:hAnsiTheme="minorHAnsi" w:cstheme="minorHAnsi"/>
                <w:sz w:val="24"/>
              </w:rPr>
            </w:pPr>
          </w:p>
        </w:tc>
      </w:tr>
      <w:tr w:rsidR="00F67B58" w:rsidRPr="00E6797A" w14:paraId="6442BB11" w14:textId="77777777" w:rsidTr="005C591A">
        <w:tc>
          <w:tcPr>
            <w:tcW w:w="3436" w:type="dxa"/>
          </w:tcPr>
          <w:p w14:paraId="509DD817"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Exportações Terceiro País</w:t>
            </w:r>
          </w:p>
        </w:tc>
        <w:tc>
          <w:tcPr>
            <w:tcW w:w="3436" w:type="dxa"/>
          </w:tcPr>
          <w:p w14:paraId="5277DD98" w14:textId="77777777" w:rsidR="00F67B58" w:rsidRPr="00E6797A" w:rsidRDefault="00F67B58" w:rsidP="005C591A">
            <w:pPr>
              <w:jc w:val="both"/>
              <w:rPr>
                <w:rFonts w:asciiTheme="minorHAnsi" w:hAnsiTheme="minorHAnsi" w:cstheme="minorHAnsi"/>
                <w:sz w:val="24"/>
              </w:rPr>
            </w:pPr>
          </w:p>
        </w:tc>
        <w:tc>
          <w:tcPr>
            <w:tcW w:w="3437" w:type="dxa"/>
          </w:tcPr>
          <w:p w14:paraId="5B7CF7FE" w14:textId="77777777" w:rsidR="00F67B58" w:rsidRPr="00E6797A" w:rsidRDefault="00F67B58" w:rsidP="005C591A">
            <w:pPr>
              <w:jc w:val="both"/>
              <w:rPr>
                <w:rFonts w:asciiTheme="minorHAnsi" w:hAnsiTheme="minorHAnsi" w:cstheme="minorHAnsi"/>
                <w:sz w:val="24"/>
              </w:rPr>
            </w:pPr>
          </w:p>
        </w:tc>
      </w:tr>
      <w:tr w:rsidR="00F67B58" w:rsidRPr="00E6797A" w14:paraId="4B68053B" w14:textId="77777777" w:rsidTr="005C591A">
        <w:tc>
          <w:tcPr>
            <w:tcW w:w="3436" w:type="dxa"/>
          </w:tcPr>
          <w:p w14:paraId="6F0F5550"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Exportações Brasil</w:t>
            </w:r>
          </w:p>
        </w:tc>
        <w:tc>
          <w:tcPr>
            <w:tcW w:w="3436" w:type="dxa"/>
          </w:tcPr>
          <w:p w14:paraId="3A48CB9C" w14:textId="77777777" w:rsidR="00F67B58" w:rsidRPr="00E6797A" w:rsidRDefault="00F67B58" w:rsidP="005C591A">
            <w:pPr>
              <w:jc w:val="both"/>
              <w:rPr>
                <w:rFonts w:asciiTheme="minorHAnsi" w:hAnsiTheme="minorHAnsi" w:cstheme="minorHAnsi"/>
                <w:sz w:val="24"/>
              </w:rPr>
            </w:pPr>
          </w:p>
        </w:tc>
        <w:tc>
          <w:tcPr>
            <w:tcW w:w="3437" w:type="dxa"/>
          </w:tcPr>
          <w:p w14:paraId="15B7E8BB" w14:textId="77777777" w:rsidR="00F67B58" w:rsidRPr="00E6797A" w:rsidRDefault="00F67B58" w:rsidP="005C591A">
            <w:pPr>
              <w:jc w:val="both"/>
              <w:rPr>
                <w:rFonts w:asciiTheme="minorHAnsi" w:hAnsiTheme="minorHAnsi" w:cstheme="minorHAnsi"/>
                <w:sz w:val="24"/>
              </w:rPr>
            </w:pPr>
          </w:p>
        </w:tc>
      </w:tr>
    </w:tbl>
    <w:p w14:paraId="709D8438" w14:textId="77777777" w:rsidR="00F67B58" w:rsidRPr="00E6797A" w:rsidRDefault="00F67B58" w:rsidP="00F67B58">
      <w:pPr>
        <w:jc w:val="both"/>
        <w:rPr>
          <w:rFonts w:asciiTheme="minorHAnsi" w:hAnsiTheme="minorHAnsi" w:cstheme="minorHAnsi"/>
          <w:sz w:val="24"/>
        </w:rPr>
      </w:pPr>
    </w:p>
    <w:p w14:paraId="65E645BD" w14:textId="77777777" w:rsidR="00F67B58" w:rsidRPr="00E6797A" w:rsidRDefault="00F67B58" w:rsidP="00F67B58">
      <w:pPr>
        <w:jc w:val="both"/>
        <w:rPr>
          <w:rFonts w:asciiTheme="minorHAnsi" w:hAnsiTheme="minorHAnsi" w:cstheme="minorHAnsi"/>
          <w:sz w:val="24"/>
        </w:rPr>
      </w:pPr>
    </w:p>
    <w:p w14:paraId="4E0E44FE" w14:textId="77777777" w:rsidR="00F67B58" w:rsidRPr="00E6797A" w:rsidRDefault="00F67B58" w:rsidP="00F67B58">
      <w:pPr>
        <w:jc w:val="both"/>
        <w:rPr>
          <w:rFonts w:asciiTheme="minorHAnsi" w:hAnsiTheme="minorHAnsi" w:cstheme="minorHAnsi"/>
          <w:sz w:val="24"/>
        </w:rPr>
      </w:pPr>
    </w:p>
    <w:p w14:paraId="14799C3E" w14:textId="77777777" w:rsidR="00F67B58" w:rsidRPr="00E6797A" w:rsidRDefault="00F67B58" w:rsidP="00F67B58">
      <w:pPr>
        <w:jc w:val="both"/>
        <w:rPr>
          <w:rFonts w:asciiTheme="minorHAnsi" w:hAnsiTheme="minorHAnsi" w:cstheme="minorHAnsi"/>
          <w:sz w:val="24"/>
        </w:rPr>
      </w:pPr>
    </w:p>
    <w:p w14:paraId="186BB371" w14:textId="77777777" w:rsidR="00F67B58" w:rsidRPr="00E6797A" w:rsidRDefault="00F67B58" w:rsidP="00F67B58">
      <w:pPr>
        <w:jc w:val="both"/>
        <w:rPr>
          <w:rFonts w:asciiTheme="minorHAnsi" w:hAnsiTheme="minorHAnsi" w:cstheme="minorHAnsi"/>
          <w:sz w:val="24"/>
        </w:rPr>
      </w:pPr>
    </w:p>
    <w:p w14:paraId="76CFC360" w14:textId="77777777" w:rsidR="00F67B58" w:rsidRPr="00E6797A" w:rsidRDefault="00F67B58" w:rsidP="00F67B58">
      <w:pPr>
        <w:jc w:val="both"/>
        <w:rPr>
          <w:rFonts w:asciiTheme="minorHAnsi" w:hAnsiTheme="minorHAnsi" w:cstheme="minorHAnsi"/>
          <w:sz w:val="24"/>
        </w:rPr>
      </w:pPr>
    </w:p>
    <w:p w14:paraId="1B87251A" w14:textId="77777777" w:rsidR="00F67B58" w:rsidRPr="00E6797A" w:rsidRDefault="00F67B58" w:rsidP="00F67B58">
      <w:pPr>
        <w:jc w:val="both"/>
        <w:rPr>
          <w:rFonts w:asciiTheme="minorHAnsi" w:hAnsiTheme="minorHAnsi" w:cstheme="minorHAnsi"/>
          <w:sz w:val="24"/>
        </w:rPr>
      </w:pPr>
    </w:p>
    <w:p w14:paraId="2AA7073A" w14:textId="77777777" w:rsidR="00F67B58" w:rsidRPr="00E6797A" w:rsidRDefault="00F67B58" w:rsidP="00F67B58">
      <w:pPr>
        <w:jc w:val="both"/>
        <w:rPr>
          <w:rFonts w:asciiTheme="minorHAnsi" w:hAnsiTheme="minorHAnsi" w:cstheme="minorHAnsi"/>
          <w:sz w:val="24"/>
        </w:rPr>
      </w:pPr>
    </w:p>
    <w:p w14:paraId="64CCF90F" w14:textId="77777777" w:rsidR="00F67B58" w:rsidRPr="00E6797A" w:rsidRDefault="00F67B58" w:rsidP="00F67B58">
      <w:pPr>
        <w:jc w:val="both"/>
        <w:rPr>
          <w:rFonts w:asciiTheme="minorHAnsi" w:hAnsiTheme="minorHAnsi" w:cstheme="minorHAnsi"/>
          <w:sz w:val="24"/>
        </w:rPr>
      </w:pPr>
    </w:p>
    <w:p w14:paraId="71F985E8" w14:textId="77777777" w:rsidR="00F67B58" w:rsidRPr="00E6797A" w:rsidRDefault="00F67B58" w:rsidP="00F67B58">
      <w:pPr>
        <w:jc w:val="both"/>
        <w:rPr>
          <w:rFonts w:asciiTheme="minorHAnsi" w:hAnsiTheme="minorHAnsi" w:cstheme="minorHAnsi"/>
          <w:sz w:val="24"/>
        </w:rPr>
      </w:pPr>
    </w:p>
    <w:p w14:paraId="0C931317" w14:textId="77777777" w:rsidR="00F67B58" w:rsidRPr="00E6797A" w:rsidRDefault="00F67B58" w:rsidP="00F67B58">
      <w:pPr>
        <w:jc w:val="both"/>
        <w:rPr>
          <w:rFonts w:asciiTheme="minorHAnsi" w:hAnsiTheme="minorHAnsi" w:cstheme="minorHAnsi"/>
          <w:sz w:val="24"/>
        </w:rPr>
      </w:pPr>
    </w:p>
    <w:p w14:paraId="01500BF0" w14:textId="77777777" w:rsidR="00F67B58" w:rsidRPr="00E6797A" w:rsidRDefault="00F67B58" w:rsidP="00F67B58">
      <w:pPr>
        <w:jc w:val="both"/>
        <w:rPr>
          <w:rFonts w:asciiTheme="minorHAnsi" w:hAnsiTheme="minorHAnsi" w:cstheme="minorHAnsi"/>
          <w:sz w:val="24"/>
        </w:rPr>
      </w:pPr>
    </w:p>
    <w:p w14:paraId="76E69A9A" w14:textId="77777777" w:rsidR="00F67B58" w:rsidRPr="00E6797A" w:rsidRDefault="00F67B58" w:rsidP="00F67B58">
      <w:pPr>
        <w:jc w:val="both"/>
        <w:rPr>
          <w:rFonts w:asciiTheme="minorHAnsi" w:hAnsiTheme="minorHAnsi" w:cstheme="minorHAnsi"/>
          <w:sz w:val="24"/>
        </w:rPr>
      </w:pPr>
    </w:p>
    <w:p w14:paraId="07C5EA6E" w14:textId="77777777" w:rsidR="00F67B58" w:rsidRPr="00E6797A" w:rsidRDefault="00F67B58" w:rsidP="00F67B58">
      <w:pPr>
        <w:jc w:val="both"/>
        <w:rPr>
          <w:rFonts w:asciiTheme="minorHAnsi" w:hAnsiTheme="minorHAnsi" w:cstheme="minorHAnsi"/>
          <w:sz w:val="24"/>
        </w:rPr>
      </w:pPr>
    </w:p>
    <w:p w14:paraId="4EBF2CF1" w14:textId="77777777" w:rsidR="00F67B58" w:rsidRPr="00E6797A" w:rsidRDefault="00F67B58" w:rsidP="00F67B58">
      <w:pPr>
        <w:jc w:val="both"/>
        <w:rPr>
          <w:rFonts w:asciiTheme="minorHAnsi" w:hAnsiTheme="minorHAnsi" w:cstheme="minorHAnsi"/>
          <w:sz w:val="24"/>
        </w:rPr>
      </w:pPr>
    </w:p>
    <w:p w14:paraId="2F9D40FF" w14:textId="77777777" w:rsidR="00F67B58" w:rsidRPr="00E6797A" w:rsidRDefault="00F67B58" w:rsidP="00F67B58">
      <w:pPr>
        <w:jc w:val="both"/>
        <w:rPr>
          <w:rFonts w:asciiTheme="minorHAnsi" w:hAnsiTheme="minorHAnsi" w:cstheme="minorHAnsi"/>
          <w:sz w:val="24"/>
        </w:rPr>
      </w:pPr>
    </w:p>
    <w:p w14:paraId="3ED34B62" w14:textId="77777777" w:rsidR="00F67B58" w:rsidRPr="00E6797A" w:rsidRDefault="00F67B58" w:rsidP="00F67B58">
      <w:pPr>
        <w:jc w:val="both"/>
        <w:rPr>
          <w:rFonts w:asciiTheme="minorHAnsi" w:hAnsiTheme="minorHAnsi" w:cstheme="minorHAnsi"/>
          <w:sz w:val="24"/>
        </w:rPr>
      </w:pPr>
    </w:p>
    <w:p w14:paraId="4AFFB2C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o processo de distribuição e venda prestadas na seção acima:</w:t>
      </w:r>
    </w:p>
    <w:p w14:paraId="4E7AAE1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375D032"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69C0E33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27D9485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0DF17EA5" w14:textId="1CE037C3" w:rsidR="00F67B58" w:rsidRPr="00E6797A" w:rsidRDefault="00F67B58" w:rsidP="007A0CA4">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szCs w:val="24"/>
        </w:rPr>
      </w:pPr>
      <w:r w:rsidRPr="00E6797A">
        <w:rPr>
          <w:rFonts w:asciiTheme="minorHAnsi" w:hAnsiTheme="minorHAnsi" w:cstheme="minorHAnsi"/>
          <w:bCs/>
          <w:sz w:val="24"/>
        </w:rPr>
        <w:t>Endereço eletrônico:</w:t>
      </w:r>
      <w:r w:rsidRPr="00E6797A">
        <w:rPr>
          <w:rFonts w:asciiTheme="minorHAnsi" w:hAnsiTheme="minorHAnsi" w:cstheme="minorHAnsi"/>
          <w:sz w:val="24"/>
        </w:rPr>
        <w:br w:type="page"/>
      </w:r>
    </w:p>
    <w:p w14:paraId="049446E7" w14:textId="77777777" w:rsidR="00F67B58" w:rsidRPr="00E6797A" w:rsidRDefault="00F67B58" w:rsidP="00F67B58">
      <w:pPr>
        <w:pStyle w:val="Ttulo1"/>
        <w:tabs>
          <w:tab w:val="left" w:pos="6663"/>
        </w:tabs>
        <w:rPr>
          <w:rFonts w:asciiTheme="minorHAnsi" w:hAnsiTheme="minorHAnsi" w:cstheme="minorHAnsi"/>
        </w:rPr>
      </w:pPr>
      <w:bookmarkStart w:id="69" w:name="_Toc340425369"/>
      <w:r w:rsidRPr="00E6797A">
        <w:rPr>
          <w:rFonts w:asciiTheme="minorHAnsi" w:hAnsiTheme="minorHAnsi" w:cstheme="minorHAnsi"/>
          <w:szCs w:val="24"/>
        </w:rPr>
        <w:lastRenderedPageBreak/>
        <w:t>V – APURAÇÃO DO VALOR NORMAL</w:t>
      </w:r>
      <w:bookmarkEnd w:id="69"/>
      <w:r w:rsidRPr="00E6797A">
        <w:rPr>
          <w:rFonts w:asciiTheme="minorHAnsi" w:hAnsiTheme="minorHAnsi" w:cstheme="minorHAnsi"/>
          <w:szCs w:val="24"/>
        </w:rPr>
        <w:t xml:space="preserve"> </w:t>
      </w:r>
    </w:p>
    <w:p w14:paraId="4770BFEB" w14:textId="77777777" w:rsidR="00F67B58" w:rsidRPr="00E6797A" w:rsidRDefault="00F67B58" w:rsidP="00F67B58">
      <w:pPr>
        <w:jc w:val="both"/>
        <w:rPr>
          <w:rFonts w:asciiTheme="minorHAnsi" w:hAnsiTheme="minorHAnsi" w:cstheme="minorHAnsi"/>
          <w:sz w:val="24"/>
        </w:rPr>
      </w:pPr>
    </w:p>
    <w:p w14:paraId="4B7F7675" w14:textId="77777777" w:rsidR="00F67B58" w:rsidRPr="00E6797A" w:rsidRDefault="00F67B58" w:rsidP="00F67B58">
      <w:pPr>
        <w:pStyle w:val="Recuodecorpodetexto"/>
        <w:ind w:left="0" w:firstLine="0"/>
        <w:rPr>
          <w:rFonts w:asciiTheme="minorHAnsi" w:hAnsiTheme="minorHAnsi" w:cstheme="minorHAnsi"/>
          <w:i/>
          <w:sz w:val="24"/>
          <w:szCs w:val="24"/>
        </w:rPr>
      </w:pPr>
      <w:r w:rsidRPr="00E6797A">
        <w:rPr>
          <w:rFonts w:asciiTheme="minorHAnsi" w:hAnsiTheme="minorHAnsi" w:cstheme="minorHAnsi"/>
          <w:bCs/>
          <w:i/>
          <w:sz w:val="24"/>
        </w:rPr>
        <w:t xml:space="preserve">Essa seção destina-se a coletar dados para subsidiar a autoridade investigadora brasileira no cálculo do valor normal do produto </w:t>
      </w:r>
      <w:r w:rsidR="00007B18" w:rsidRPr="00E6797A">
        <w:rPr>
          <w:rFonts w:asciiTheme="minorHAnsi" w:hAnsiTheme="minorHAnsi" w:cstheme="minorHAnsi"/>
          <w:bCs/>
          <w:i/>
          <w:sz w:val="24"/>
        </w:rPr>
        <w:t>similar</w:t>
      </w:r>
      <w:r w:rsidRPr="00E6797A">
        <w:rPr>
          <w:rFonts w:asciiTheme="minorHAnsi" w:hAnsiTheme="minorHAnsi" w:cstheme="minorHAnsi"/>
          <w:bCs/>
          <w:i/>
          <w:sz w:val="24"/>
        </w:rPr>
        <w:t xml:space="preserve">. Solicita-se, assim, que a empresa forneça informações sobre as vendas em seu mercado interno, sobre as exportações para um terceiro país e sobre os custos incorridos pela empresa na fabricação, distribuição e venda do produto. </w:t>
      </w:r>
      <w:r w:rsidRPr="00E6797A">
        <w:rPr>
          <w:rFonts w:asciiTheme="minorHAnsi" w:hAnsiTheme="minorHAnsi" w:cstheme="minorHAnsi"/>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E6797A">
        <w:rPr>
          <w:rFonts w:asciiTheme="minorHAnsi" w:hAnsiTheme="minorHAnsi" w:cstheme="minorHAnsi"/>
          <w:szCs w:val="24"/>
        </w:rPr>
        <w:tab/>
      </w:r>
      <w:r w:rsidRPr="00E6797A">
        <w:rPr>
          <w:rFonts w:asciiTheme="minorHAnsi" w:hAnsiTheme="minorHAnsi" w:cstheme="minorHAnsi"/>
          <w:i/>
          <w:sz w:val="24"/>
          <w:szCs w:val="24"/>
        </w:rPr>
        <w:t xml:space="preserve">As totalizações das informações apresentadas devem ser reconciliadas com a contabilidade da empresa e com as informações apresentadas no Apêndice </w:t>
      </w:r>
      <w:r w:rsidR="002223F8" w:rsidRPr="00E6797A">
        <w:rPr>
          <w:rFonts w:asciiTheme="minorHAnsi" w:hAnsiTheme="minorHAnsi" w:cstheme="minorHAnsi"/>
          <w:i/>
          <w:sz w:val="24"/>
          <w:szCs w:val="24"/>
        </w:rPr>
        <w:t>VIII</w:t>
      </w:r>
      <w:r w:rsidRPr="00E6797A">
        <w:rPr>
          <w:rFonts w:asciiTheme="minorHAnsi" w:hAnsiTheme="minorHAnsi" w:cstheme="minorHAnsi"/>
          <w:i/>
          <w:sz w:val="24"/>
          <w:szCs w:val="24"/>
        </w:rPr>
        <w:t>.</w:t>
      </w:r>
    </w:p>
    <w:p w14:paraId="73F04968" w14:textId="77777777" w:rsidR="00F67B58" w:rsidRPr="00E6797A" w:rsidRDefault="00F67B58" w:rsidP="00F67B58">
      <w:pPr>
        <w:jc w:val="both"/>
        <w:rPr>
          <w:rFonts w:asciiTheme="minorHAnsi" w:hAnsiTheme="minorHAnsi" w:cstheme="minorHAnsi"/>
          <w:sz w:val="24"/>
        </w:rPr>
      </w:pPr>
    </w:p>
    <w:p w14:paraId="643D11FE" w14:textId="77777777" w:rsidR="00F67B58" w:rsidRPr="00E6797A" w:rsidRDefault="00F67B58" w:rsidP="00F67B58">
      <w:pPr>
        <w:pStyle w:val="Ttulo1"/>
        <w:rPr>
          <w:rFonts w:asciiTheme="minorHAnsi" w:hAnsiTheme="minorHAnsi" w:cstheme="minorHAnsi"/>
        </w:rPr>
      </w:pPr>
      <w:bookmarkStart w:id="70" w:name="_Toc340425370"/>
      <w:r w:rsidRPr="00E6797A">
        <w:rPr>
          <w:rFonts w:asciiTheme="minorHAnsi" w:hAnsiTheme="minorHAnsi" w:cstheme="minorHAnsi"/>
        </w:rPr>
        <w:t>Item A – Vendas no Mercado Interno, Exportações para Terceiro País</w:t>
      </w:r>
      <w:bookmarkEnd w:id="70"/>
      <w:r w:rsidRPr="00E6797A">
        <w:rPr>
          <w:rFonts w:asciiTheme="minorHAnsi" w:hAnsiTheme="minorHAnsi" w:cstheme="minorHAnsi"/>
        </w:rPr>
        <w:t xml:space="preserve"> </w:t>
      </w:r>
    </w:p>
    <w:p w14:paraId="15E816D1" w14:textId="77777777" w:rsidR="00F67B58" w:rsidRPr="00E6797A" w:rsidRDefault="00F67B58" w:rsidP="00F67B58">
      <w:pPr>
        <w:rPr>
          <w:rFonts w:asciiTheme="minorHAnsi" w:hAnsiTheme="minorHAnsi" w:cstheme="minorHAnsi"/>
        </w:rPr>
      </w:pPr>
    </w:p>
    <w:p w14:paraId="03C005BA"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Esse item tem como objetivo instruir a empresa sobre como registrar informações sobre vendas no mercado interno e sobre exportações para terceiro país no</w:t>
      </w:r>
      <w:r w:rsidR="002223F8" w:rsidRPr="00E6797A">
        <w:rPr>
          <w:rFonts w:asciiTheme="minorHAnsi" w:hAnsiTheme="minorHAnsi" w:cstheme="minorHAnsi"/>
          <w:b w:val="0"/>
          <w:i/>
          <w:szCs w:val="24"/>
        </w:rPr>
        <w:t xml:space="preserve"> Apêndice V</w:t>
      </w:r>
      <w:r w:rsidRPr="00E6797A">
        <w:rPr>
          <w:rFonts w:asciiTheme="minorHAnsi" w:hAnsiTheme="minorHAnsi" w:cstheme="minorHAnsi"/>
          <w:b w:val="0"/>
          <w:i/>
          <w:szCs w:val="24"/>
        </w:rPr>
        <w:t xml:space="preserve">. </w:t>
      </w:r>
    </w:p>
    <w:p w14:paraId="78A87414" w14:textId="77777777" w:rsidR="00F67B58" w:rsidRPr="00E6797A" w:rsidRDefault="00F67B58" w:rsidP="00F67B58">
      <w:pPr>
        <w:rPr>
          <w:rFonts w:asciiTheme="minorHAnsi" w:hAnsiTheme="minorHAnsi" w:cstheme="minorHAnsi"/>
        </w:rPr>
      </w:pPr>
    </w:p>
    <w:p w14:paraId="717A165A"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A.1.</w:t>
      </w:r>
      <w:r w:rsidRPr="00E6797A">
        <w:rPr>
          <w:rFonts w:asciiTheme="minorHAnsi" w:hAnsiTheme="minorHAnsi" w:cstheme="minorHAnsi"/>
          <w:b/>
          <w:sz w:val="24"/>
          <w:szCs w:val="24"/>
        </w:rPr>
        <w:tab/>
        <w:t xml:space="preserve">REGISTRO DE VENDAS NO MERCADO INTERNO E DE EXPORTAÇÕES PARA TERCEIRO PAÍS. </w:t>
      </w:r>
    </w:p>
    <w:p w14:paraId="73B87AE5" w14:textId="77777777" w:rsidR="00F67B58" w:rsidRPr="00E6797A" w:rsidRDefault="00F67B58" w:rsidP="00F67B58">
      <w:pPr>
        <w:jc w:val="both"/>
        <w:rPr>
          <w:rFonts w:asciiTheme="minorHAnsi" w:hAnsiTheme="minorHAnsi" w:cstheme="minorHAnsi"/>
        </w:rPr>
      </w:pPr>
    </w:p>
    <w:p w14:paraId="074F9B4E"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A.1.1.</w:t>
      </w:r>
      <w:r w:rsidRPr="00E6797A">
        <w:rPr>
          <w:rFonts w:asciiTheme="minorHAnsi" w:hAnsiTheme="minorHAnsi" w:cstheme="minorHAnsi"/>
          <w:b w:val="0"/>
          <w:szCs w:val="24"/>
        </w:rPr>
        <w:tab/>
        <w:t>A</w:t>
      </w:r>
      <w:r w:rsidRPr="00E6797A">
        <w:rPr>
          <w:rFonts w:asciiTheme="minorHAnsi" w:hAnsiTheme="minorHAnsi" w:cstheme="minorHAnsi"/>
          <w:b w:val="0"/>
        </w:rPr>
        <w:t xml:space="preserve"> apresentação dos dados disponíveis relativos a vendas no mercado interno – </w:t>
      </w:r>
      <w:r w:rsidRPr="00E6797A">
        <w:rPr>
          <w:rFonts w:asciiTheme="minorHAnsi" w:hAnsiTheme="minorHAnsi" w:cstheme="minorHAnsi"/>
          <w:b w:val="0"/>
          <w:szCs w:val="24"/>
        </w:rPr>
        <w:t>campos 1.0 a 37.0</w:t>
      </w:r>
      <w:r w:rsidRPr="00E6797A">
        <w:rPr>
          <w:rFonts w:asciiTheme="minorHAnsi" w:hAnsiTheme="minorHAnsi" w:cstheme="minorHAnsi"/>
          <w:b w:val="0"/>
        </w:rPr>
        <w:t xml:space="preserve"> – é obrigatória, mesmo quando a empresa julgar existirem as razões descritas em 8.3.1 que justifiquem a não utilização desses dados no escopo da presente investigação. </w:t>
      </w:r>
    </w:p>
    <w:p w14:paraId="1405B969" w14:textId="77777777" w:rsidR="00F67B58" w:rsidRPr="00E6797A" w:rsidRDefault="00F67B58" w:rsidP="00F67B58">
      <w:pPr>
        <w:rPr>
          <w:rFonts w:asciiTheme="minorHAnsi" w:hAnsiTheme="minorHAnsi" w:cstheme="minorHAnsi"/>
        </w:rPr>
      </w:pPr>
    </w:p>
    <w:p w14:paraId="3AA69BDB"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A.1.2.</w:t>
      </w:r>
      <w:r w:rsidRPr="00E6797A">
        <w:rPr>
          <w:rFonts w:asciiTheme="minorHAnsi" w:hAnsiTheme="minorHAnsi" w:cstheme="minorHAnsi"/>
          <w:b w:val="0"/>
          <w:szCs w:val="24"/>
        </w:rPr>
        <w:tab/>
        <w:t xml:space="preserve">Caso a empresa decida fornecer dados de exportação para terceiro país, solicita-se que preencha os campos 38.0 a 45.0. </w:t>
      </w:r>
    </w:p>
    <w:p w14:paraId="24B5E891" w14:textId="77777777" w:rsidR="00F67B58" w:rsidRPr="00E6797A" w:rsidRDefault="00F67B58" w:rsidP="00F67B58">
      <w:pPr>
        <w:pStyle w:val="Ttulo7"/>
        <w:numPr>
          <w:ilvl w:val="0"/>
          <w:numId w:val="0"/>
        </w:numPr>
        <w:rPr>
          <w:rFonts w:asciiTheme="minorHAnsi" w:hAnsiTheme="minorHAnsi" w:cstheme="minorHAnsi"/>
          <w:b w:val="0"/>
          <w:szCs w:val="24"/>
        </w:rPr>
      </w:pPr>
    </w:p>
    <w:p w14:paraId="71A7CB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A.1.3.</w:t>
      </w:r>
      <w:r w:rsidRPr="00E6797A">
        <w:rPr>
          <w:rFonts w:asciiTheme="minorHAnsi" w:hAnsiTheme="minorHAnsi" w:cstheme="minorHAnsi"/>
          <w:b w:val="0"/>
          <w:szCs w:val="24"/>
        </w:rPr>
        <w:tab/>
      </w:r>
      <w:r w:rsidRPr="00E6797A">
        <w:rPr>
          <w:rFonts w:asciiTheme="minorHAnsi" w:hAnsiTheme="minorHAnsi" w:cstheme="minorHAnsi"/>
          <w:b w:val="0"/>
        </w:rPr>
        <w:t xml:space="preserve">Os dados reportados devem referir-se a P5. </w:t>
      </w:r>
    </w:p>
    <w:p w14:paraId="4D3702FB" w14:textId="77777777" w:rsidR="00F67B58" w:rsidRPr="00E6797A" w:rsidRDefault="00F67B58" w:rsidP="00F67B58">
      <w:pPr>
        <w:pStyle w:val="Ttulo7"/>
        <w:numPr>
          <w:ilvl w:val="0"/>
          <w:numId w:val="0"/>
        </w:numPr>
        <w:rPr>
          <w:rFonts w:asciiTheme="minorHAnsi" w:hAnsiTheme="minorHAnsi" w:cstheme="minorHAnsi"/>
          <w:b w:val="0"/>
        </w:rPr>
      </w:pPr>
    </w:p>
    <w:p w14:paraId="527A3F6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A.1.4.</w:t>
      </w:r>
      <w:r w:rsidRPr="00E6797A">
        <w:rPr>
          <w:rFonts w:asciiTheme="minorHAnsi" w:hAnsiTheme="minorHAnsi" w:cstheme="minorHAnsi"/>
          <w:b w:val="0"/>
        </w:rPr>
        <w:tab/>
        <w:t xml:space="preserve">Descrição dos campos </w:t>
      </w:r>
      <w:r w:rsidR="002223F8" w:rsidRPr="00E6797A">
        <w:rPr>
          <w:rFonts w:asciiTheme="minorHAnsi" w:hAnsiTheme="minorHAnsi" w:cstheme="minorHAnsi"/>
          <w:b w:val="0"/>
        </w:rPr>
        <w:t>do Apêndice V</w:t>
      </w:r>
      <w:r w:rsidRPr="00E6797A">
        <w:rPr>
          <w:rFonts w:asciiTheme="minorHAnsi" w:hAnsiTheme="minorHAnsi" w:cstheme="minorHAnsi"/>
          <w:b w:val="0"/>
        </w:rPr>
        <w:t xml:space="preserve">: </w:t>
      </w:r>
    </w:p>
    <w:p w14:paraId="36DF6C06" w14:textId="77777777" w:rsidR="00F67B58" w:rsidRPr="00E6797A" w:rsidRDefault="00F67B58" w:rsidP="00F67B58">
      <w:pPr>
        <w:rPr>
          <w:rFonts w:asciiTheme="minorHAnsi" w:hAnsiTheme="minorHAnsi" w:cstheme="minorHAnsi"/>
        </w:rPr>
      </w:pPr>
    </w:p>
    <w:p w14:paraId="343FE398" w14:textId="77777777" w:rsidR="00F67B58" w:rsidRPr="00E6797A" w:rsidRDefault="00F67B58" w:rsidP="00F67B58">
      <w:pPr>
        <w:rPr>
          <w:rFonts w:asciiTheme="minorHAnsi" w:hAnsiTheme="minorHAnsi" w:cstheme="minorHAnsi"/>
        </w:rPr>
      </w:pPr>
    </w:p>
    <w:p w14:paraId="120B07A7"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1.0</w:t>
      </w:r>
      <w:r w:rsidRPr="00E6797A">
        <w:rPr>
          <w:rFonts w:asciiTheme="minorHAnsi" w:hAnsiTheme="minorHAnsi" w:cstheme="minorHAnsi"/>
          <w:b/>
          <w:sz w:val="24"/>
          <w:szCs w:val="24"/>
        </w:rPr>
        <w:tab/>
        <w:t>Código do Produto</w:t>
      </w:r>
    </w:p>
    <w:p w14:paraId="4C314571" w14:textId="77777777" w:rsidR="00F67B58" w:rsidRPr="00E6797A" w:rsidRDefault="00F67B58" w:rsidP="00F67B58">
      <w:pPr>
        <w:jc w:val="both"/>
        <w:rPr>
          <w:rFonts w:asciiTheme="minorHAnsi" w:hAnsiTheme="minorHAnsi" w:cstheme="minorHAnsi"/>
          <w:sz w:val="24"/>
          <w:szCs w:val="24"/>
        </w:rPr>
      </w:pPr>
    </w:p>
    <w:p w14:paraId="1941ED99"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DCODPROD</w:t>
      </w:r>
    </w:p>
    <w:p w14:paraId="1144CF7E" w14:textId="77777777" w:rsidR="00F67B58" w:rsidRPr="00E6797A" w:rsidRDefault="00F67B58" w:rsidP="00F67B58">
      <w:pPr>
        <w:jc w:val="both"/>
        <w:rPr>
          <w:rFonts w:asciiTheme="minorHAnsi" w:hAnsiTheme="minorHAnsi" w:cstheme="minorHAnsi"/>
          <w:sz w:val="24"/>
          <w:szCs w:val="24"/>
        </w:rPr>
      </w:pPr>
    </w:p>
    <w:p w14:paraId="17D8BE23"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os códigos comerciais utilizados pela empresa no curso normal de suas operações de venda do produto </w:t>
      </w:r>
      <w:r w:rsidR="00007B18" w:rsidRPr="00E6797A">
        <w:rPr>
          <w:rFonts w:asciiTheme="minorHAnsi" w:hAnsiTheme="minorHAnsi" w:cstheme="minorHAnsi"/>
          <w:sz w:val="24"/>
          <w:szCs w:val="24"/>
        </w:rPr>
        <w:t>similar</w:t>
      </w:r>
      <w:r w:rsidRPr="00E6797A">
        <w:rPr>
          <w:rFonts w:asciiTheme="minorHAnsi" w:hAnsiTheme="minorHAnsi" w:cstheme="minorHAnsi"/>
          <w:sz w:val="24"/>
          <w:szCs w:val="24"/>
        </w:rPr>
        <w:t>.</w:t>
      </w:r>
    </w:p>
    <w:p w14:paraId="710302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1B7F2F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o código do produto deverá ser aquele informado no item 5 da seção III (produto e processo produtivo).</w:t>
      </w:r>
    </w:p>
    <w:p w14:paraId="795CD9A0" w14:textId="77777777" w:rsidR="00F67B58" w:rsidRPr="00E6797A" w:rsidRDefault="00F67B58" w:rsidP="00F67B58">
      <w:pPr>
        <w:ind w:left="2127" w:hanging="2127"/>
        <w:jc w:val="both"/>
        <w:rPr>
          <w:rFonts w:asciiTheme="minorHAnsi" w:hAnsiTheme="minorHAnsi" w:cstheme="minorHAnsi"/>
          <w:sz w:val="24"/>
          <w:szCs w:val="24"/>
        </w:rPr>
      </w:pPr>
    </w:p>
    <w:p w14:paraId="7A15B7DF"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2.0</w:t>
      </w:r>
      <w:r w:rsidRPr="00E6797A">
        <w:rPr>
          <w:rFonts w:asciiTheme="minorHAnsi" w:hAnsiTheme="minorHAnsi" w:cstheme="minorHAnsi"/>
          <w:b/>
          <w:sz w:val="24"/>
          <w:szCs w:val="24"/>
        </w:rPr>
        <w:tab/>
        <w:t>Código de Identificação do Produto</w:t>
      </w:r>
    </w:p>
    <w:p w14:paraId="2E3BE3D1" w14:textId="77777777" w:rsidR="00F67B58" w:rsidRPr="00E6797A" w:rsidRDefault="00F67B58" w:rsidP="00F67B58">
      <w:pPr>
        <w:jc w:val="both"/>
        <w:rPr>
          <w:rFonts w:asciiTheme="minorHAnsi" w:hAnsiTheme="minorHAnsi" w:cstheme="minorHAnsi"/>
          <w:sz w:val="24"/>
          <w:szCs w:val="24"/>
        </w:rPr>
      </w:pPr>
    </w:p>
    <w:p w14:paraId="4A9FA1D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DCODIP</w:t>
      </w:r>
    </w:p>
    <w:p w14:paraId="69118C6D" w14:textId="77777777" w:rsidR="00F67B58" w:rsidRPr="00E6797A" w:rsidRDefault="00F67B58" w:rsidP="00F67B58">
      <w:pPr>
        <w:jc w:val="both"/>
        <w:rPr>
          <w:rFonts w:asciiTheme="minorHAnsi" w:hAnsiTheme="minorHAnsi" w:cstheme="minorHAnsi"/>
          <w:sz w:val="24"/>
          <w:szCs w:val="24"/>
        </w:rPr>
      </w:pPr>
    </w:p>
    <w:p w14:paraId="61451613"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 xml:space="preserve">informar o código de identificação do produto de acordo com as características apresentadas no item </w:t>
      </w:r>
      <w:r w:rsidR="00421672" w:rsidRPr="00E6797A">
        <w:rPr>
          <w:rFonts w:asciiTheme="minorHAnsi" w:hAnsiTheme="minorHAnsi" w:cstheme="minorHAnsi"/>
          <w:sz w:val="24"/>
        </w:rPr>
        <w:t>5 da seção III</w:t>
      </w:r>
      <w:r w:rsidRPr="00E6797A">
        <w:rPr>
          <w:rFonts w:asciiTheme="minorHAnsi" w:hAnsiTheme="minorHAnsi" w:cstheme="minorHAnsi"/>
          <w:sz w:val="24"/>
        </w:rPr>
        <w:t xml:space="preserve"> (produto e processo produtivo).</w:t>
      </w:r>
    </w:p>
    <w:p w14:paraId="326CC6F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121AF4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o DCODIP é representado por uma combinação alfanumérica que reflete as características do produto e que registra, em ordem decrescente, a importância </w:t>
      </w:r>
      <w:r w:rsidRPr="00E6797A">
        <w:rPr>
          <w:rFonts w:asciiTheme="minorHAnsi" w:hAnsiTheme="minorHAnsi" w:cstheme="minorHAnsi"/>
          <w:sz w:val="24"/>
          <w:szCs w:val="24"/>
        </w:rPr>
        <w:lastRenderedPageBreak/>
        <w:t>de cada característica do produto, começando pela mais relevante.</w:t>
      </w:r>
    </w:p>
    <w:p w14:paraId="2F1A7195" w14:textId="77777777" w:rsidR="00F67B58" w:rsidRPr="00E6797A" w:rsidRDefault="00F67B58" w:rsidP="00F67B58">
      <w:pPr>
        <w:ind w:left="2127" w:hanging="2127"/>
        <w:jc w:val="both"/>
        <w:rPr>
          <w:rFonts w:asciiTheme="minorHAnsi" w:hAnsiTheme="minorHAnsi" w:cstheme="minorHAnsi"/>
          <w:sz w:val="24"/>
          <w:szCs w:val="24"/>
        </w:rPr>
      </w:pPr>
    </w:p>
    <w:p w14:paraId="24842B89"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3.0</w:t>
      </w:r>
      <w:r w:rsidRPr="00E6797A">
        <w:rPr>
          <w:rFonts w:asciiTheme="minorHAnsi" w:hAnsiTheme="minorHAnsi" w:cstheme="minorHAnsi"/>
          <w:b/>
          <w:sz w:val="24"/>
          <w:szCs w:val="24"/>
        </w:rPr>
        <w:tab/>
      </w:r>
      <w:r w:rsidRPr="00E6797A">
        <w:rPr>
          <w:rFonts w:asciiTheme="minorHAnsi" w:hAnsiTheme="minorHAnsi" w:cstheme="minorHAnsi"/>
          <w:b/>
          <w:sz w:val="24"/>
        </w:rPr>
        <w:t>Número da Fatura/Nota Fiscal</w:t>
      </w:r>
      <w:r w:rsidRPr="00E6797A">
        <w:rPr>
          <w:rFonts w:asciiTheme="minorHAnsi" w:hAnsiTheme="minorHAnsi" w:cstheme="minorHAnsi"/>
          <w:b/>
          <w:sz w:val="24"/>
          <w:szCs w:val="24"/>
        </w:rPr>
        <w:t xml:space="preserve"> </w:t>
      </w:r>
    </w:p>
    <w:p w14:paraId="7D86E867" w14:textId="77777777" w:rsidR="00F67B58" w:rsidRPr="00E6797A" w:rsidRDefault="00F67B58" w:rsidP="00F67B58">
      <w:pPr>
        <w:jc w:val="both"/>
        <w:rPr>
          <w:rFonts w:asciiTheme="minorHAnsi" w:hAnsiTheme="minorHAnsi" w:cstheme="minorHAnsi"/>
          <w:sz w:val="24"/>
          <w:szCs w:val="24"/>
        </w:rPr>
      </w:pPr>
    </w:p>
    <w:p w14:paraId="3B8EBC1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DFAT</w:t>
      </w:r>
    </w:p>
    <w:p w14:paraId="6DD398BF" w14:textId="77777777" w:rsidR="00F67B58" w:rsidRPr="00E6797A" w:rsidRDefault="00F67B58" w:rsidP="00F67B58">
      <w:pPr>
        <w:jc w:val="both"/>
        <w:rPr>
          <w:rFonts w:asciiTheme="minorHAnsi" w:hAnsiTheme="minorHAnsi" w:cstheme="minorHAnsi"/>
          <w:sz w:val="24"/>
          <w:szCs w:val="24"/>
        </w:rPr>
      </w:pPr>
    </w:p>
    <w:p w14:paraId="6997CD06"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número da fatura relacionado no sistema contábil da empresa</w:t>
      </w:r>
      <w:r w:rsidRPr="00E6797A">
        <w:rPr>
          <w:rFonts w:asciiTheme="minorHAnsi" w:hAnsiTheme="minorHAnsi" w:cstheme="minorHAnsi"/>
          <w:sz w:val="24"/>
          <w:szCs w:val="24"/>
        </w:rPr>
        <w:t>.</w:t>
      </w:r>
    </w:p>
    <w:p w14:paraId="7FA13F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681DBA9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E6797A">
        <w:rPr>
          <w:rFonts w:asciiTheme="minorHAnsi" w:hAnsiTheme="minorHAnsi" w:cstheme="minorHAnsi"/>
          <w:sz w:val="24"/>
          <w:szCs w:val="24"/>
        </w:rPr>
        <w:t>.</w:t>
      </w:r>
    </w:p>
    <w:p w14:paraId="578C10E4" w14:textId="77777777" w:rsidR="00F67B58" w:rsidRPr="00E6797A" w:rsidRDefault="00F67B58" w:rsidP="00F67B58">
      <w:pPr>
        <w:ind w:left="2127" w:hanging="2127"/>
        <w:jc w:val="both"/>
        <w:rPr>
          <w:rFonts w:asciiTheme="minorHAnsi" w:hAnsiTheme="minorHAnsi" w:cstheme="minorHAnsi"/>
          <w:b/>
          <w:sz w:val="24"/>
          <w:szCs w:val="24"/>
        </w:rPr>
      </w:pPr>
    </w:p>
    <w:p w14:paraId="3370D318"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4.0</w:t>
      </w:r>
      <w:r w:rsidRPr="00E6797A">
        <w:rPr>
          <w:rFonts w:asciiTheme="minorHAnsi" w:hAnsiTheme="minorHAnsi" w:cstheme="minorHAnsi"/>
          <w:b/>
          <w:sz w:val="24"/>
          <w:szCs w:val="24"/>
        </w:rPr>
        <w:tab/>
      </w:r>
      <w:r w:rsidRPr="00E6797A">
        <w:rPr>
          <w:rFonts w:asciiTheme="minorHAnsi" w:hAnsiTheme="minorHAnsi" w:cstheme="minorHAnsi"/>
          <w:b/>
          <w:sz w:val="24"/>
        </w:rPr>
        <w:t>Data da Fatura</w:t>
      </w:r>
      <w:r w:rsidRPr="00E6797A">
        <w:rPr>
          <w:rFonts w:asciiTheme="minorHAnsi" w:hAnsiTheme="minorHAnsi" w:cstheme="minorHAnsi"/>
          <w:b/>
          <w:sz w:val="24"/>
          <w:szCs w:val="24"/>
        </w:rPr>
        <w:t xml:space="preserve"> </w:t>
      </w:r>
    </w:p>
    <w:p w14:paraId="0A5F1883" w14:textId="77777777" w:rsidR="00F67B58" w:rsidRPr="00E6797A" w:rsidRDefault="00F67B58" w:rsidP="00F67B58">
      <w:pPr>
        <w:jc w:val="both"/>
        <w:rPr>
          <w:rFonts w:asciiTheme="minorHAnsi" w:hAnsiTheme="minorHAnsi" w:cstheme="minorHAnsi"/>
          <w:sz w:val="24"/>
          <w:szCs w:val="24"/>
        </w:rPr>
      </w:pPr>
    </w:p>
    <w:p w14:paraId="7D3C166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DDATAFAT</w:t>
      </w:r>
    </w:p>
    <w:p w14:paraId="053566B0" w14:textId="77777777" w:rsidR="00F67B58" w:rsidRPr="00E6797A" w:rsidRDefault="00F67B58" w:rsidP="00F67B58">
      <w:pPr>
        <w:jc w:val="both"/>
        <w:rPr>
          <w:rFonts w:asciiTheme="minorHAnsi" w:hAnsiTheme="minorHAnsi" w:cstheme="minorHAnsi"/>
          <w:sz w:val="24"/>
          <w:szCs w:val="24"/>
        </w:rPr>
      </w:pPr>
    </w:p>
    <w:p w14:paraId="6CB110A0"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a data da fatura</w:t>
      </w:r>
      <w:r w:rsidRPr="00E6797A">
        <w:rPr>
          <w:rFonts w:asciiTheme="minorHAnsi" w:hAnsiTheme="minorHAnsi" w:cstheme="minorHAnsi"/>
          <w:sz w:val="24"/>
          <w:szCs w:val="24"/>
        </w:rPr>
        <w:t xml:space="preserve">. </w:t>
      </w:r>
    </w:p>
    <w:p w14:paraId="5FD7CE2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750C63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a data deve ser informada no formato DD/MM/AAAA</w:t>
      </w:r>
      <w:r w:rsidRPr="00E6797A">
        <w:rPr>
          <w:rFonts w:asciiTheme="minorHAnsi" w:hAnsiTheme="minorHAnsi" w:cstheme="minorHAnsi"/>
          <w:sz w:val="24"/>
          <w:szCs w:val="24"/>
        </w:rPr>
        <w:t xml:space="preserve"> . </w:t>
      </w:r>
    </w:p>
    <w:p w14:paraId="775B44FD" w14:textId="77777777" w:rsidR="00F67B58" w:rsidRPr="00E6797A" w:rsidRDefault="00F67B58" w:rsidP="00F67B58">
      <w:pPr>
        <w:ind w:left="2127" w:hanging="2127"/>
        <w:jc w:val="both"/>
        <w:rPr>
          <w:rFonts w:asciiTheme="minorHAnsi" w:hAnsiTheme="minorHAnsi" w:cstheme="minorHAnsi"/>
          <w:b/>
          <w:sz w:val="24"/>
          <w:szCs w:val="24"/>
        </w:rPr>
      </w:pPr>
    </w:p>
    <w:p w14:paraId="03729D84" w14:textId="77777777" w:rsidR="00E54F08" w:rsidRPr="00E6797A" w:rsidRDefault="00E54F08" w:rsidP="00E54F0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w:t>
      </w:r>
      <w:r w:rsidRPr="00E6797A">
        <w:rPr>
          <w:rFonts w:asciiTheme="minorHAnsi" w:hAnsiTheme="minorHAnsi" w:cstheme="minorHAnsi"/>
          <w:b/>
          <w:sz w:val="24"/>
          <w:szCs w:val="24"/>
        </w:rPr>
        <w:tab/>
        <w:t>Data da venda</w:t>
      </w:r>
    </w:p>
    <w:p w14:paraId="5F119151" w14:textId="77777777" w:rsidR="00E54F08" w:rsidRPr="00E6797A" w:rsidRDefault="00E54F08" w:rsidP="00E54F08">
      <w:pPr>
        <w:ind w:left="2127" w:hanging="2127"/>
        <w:jc w:val="both"/>
        <w:rPr>
          <w:rFonts w:asciiTheme="minorHAnsi" w:hAnsiTheme="minorHAnsi" w:cstheme="minorHAnsi"/>
          <w:sz w:val="24"/>
          <w:szCs w:val="24"/>
        </w:rPr>
      </w:pPr>
    </w:p>
    <w:p w14:paraId="4000AB64" w14:textId="77777777" w:rsidR="00E54F08" w:rsidRPr="00E6797A" w:rsidRDefault="00E54F08" w:rsidP="00E54F0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DVENDT</w:t>
      </w:r>
    </w:p>
    <w:p w14:paraId="74BBE26F" w14:textId="77777777" w:rsidR="00E54F08" w:rsidRPr="00E6797A" w:rsidRDefault="00E54F08" w:rsidP="00E54F08">
      <w:pPr>
        <w:ind w:left="2127" w:hanging="2127"/>
        <w:jc w:val="both"/>
        <w:rPr>
          <w:rFonts w:asciiTheme="minorHAnsi" w:hAnsiTheme="minorHAnsi" w:cstheme="minorHAnsi"/>
          <w:sz w:val="24"/>
          <w:szCs w:val="24"/>
        </w:rPr>
      </w:pPr>
    </w:p>
    <w:p w14:paraId="66EAA49F" w14:textId="77777777" w:rsidR="00E54F08" w:rsidRPr="00E6797A" w:rsidRDefault="00E54F08" w:rsidP="00E54F08">
      <w:pPr>
        <w:numPr>
          <w:ilvl w:val="12"/>
          <w:numId w:val="0"/>
        </w:num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52BA61F8" w14:textId="77777777" w:rsidR="00E54F08" w:rsidRPr="00E6797A" w:rsidRDefault="00E54F08" w:rsidP="00E54F08">
      <w:pPr>
        <w:numPr>
          <w:ilvl w:val="12"/>
          <w:numId w:val="0"/>
        </w:numPr>
        <w:ind w:left="2160" w:hanging="2160"/>
        <w:jc w:val="both"/>
        <w:rPr>
          <w:rFonts w:asciiTheme="minorHAnsi" w:hAnsiTheme="minorHAnsi" w:cstheme="minorHAnsi"/>
          <w:sz w:val="24"/>
          <w:szCs w:val="24"/>
        </w:rPr>
      </w:pPr>
    </w:p>
    <w:p w14:paraId="534D4ABF" w14:textId="77777777" w:rsidR="00E54F08" w:rsidRPr="00E6797A" w:rsidRDefault="00EF5CAD" w:rsidP="00E54F08">
      <w:pPr>
        <w:numPr>
          <w:ilvl w:val="12"/>
          <w:numId w:val="0"/>
        </w:numPr>
        <w:ind w:left="2160"/>
        <w:jc w:val="both"/>
        <w:rPr>
          <w:rFonts w:asciiTheme="minorHAnsi" w:hAnsiTheme="minorHAnsi" w:cstheme="minorHAnsi"/>
          <w:sz w:val="24"/>
        </w:rPr>
      </w:pPr>
      <w:r w:rsidRPr="00E6797A">
        <w:rPr>
          <w:rFonts w:asciiTheme="minorHAnsi" w:hAnsiTheme="minorHAnsi" w:cstheme="minorHAnsi"/>
          <w:sz w:val="24"/>
        </w:rPr>
        <w:t>A data deve ser informada no formato DD/MM/AAAA</w:t>
      </w:r>
    </w:p>
    <w:p w14:paraId="5739718E" w14:textId="77777777" w:rsidR="00EF5CAD" w:rsidRPr="00E6797A" w:rsidRDefault="00EF5CAD" w:rsidP="00E54F08">
      <w:pPr>
        <w:numPr>
          <w:ilvl w:val="12"/>
          <w:numId w:val="0"/>
        </w:numPr>
        <w:ind w:left="2160"/>
        <w:jc w:val="both"/>
        <w:rPr>
          <w:rFonts w:asciiTheme="minorHAnsi" w:hAnsiTheme="minorHAnsi" w:cstheme="minorHAnsi"/>
          <w:sz w:val="24"/>
          <w:szCs w:val="24"/>
        </w:rPr>
      </w:pPr>
    </w:p>
    <w:p w14:paraId="51C62B34" w14:textId="77777777" w:rsidR="00E54F08" w:rsidRPr="00E6797A" w:rsidRDefault="00E54F08" w:rsidP="00E54F0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Normalmente, a data da venda é a data da fatura. Contudo, em contratos de longo prazo, a data da venda pode ser, por exemplo, a data do contrato. A data da venda não pode acontecer após a data do embarque. </w:t>
      </w:r>
    </w:p>
    <w:p w14:paraId="3A7442D5" w14:textId="77777777" w:rsidR="00E54F08" w:rsidRPr="00E6797A" w:rsidRDefault="00E54F08" w:rsidP="00E54F08">
      <w:pPr>
        <w:jc w:val="both"/>
        <w:rPr>
          <w:rFonts w:asciiTheme="minorHAnsi" w:hAnsiTheme="minorHAnsi" w:cstheme="minorHAnsi"/>
          <w:sz w:val="24"/>
          <w:szCs w:val="24"/>
        </w:rPr>
      </w:pPr>
    </w:p>
    <w:p w14:paraId="1934B029" w14:textId="77777777" w:rsidR="00F67B58" w:rsidRPr="00E6797A" w:rsidRDefault="00F67B58" w:rsidP="00E54F08">
      <w:pPr>
        <w:jc w:val="both"/>
        <w:rPr>
          <w:rFonts w:asciiTheme="minorHAnsi" w:hAnsiTheme="minorHAnsi" w:cstheme="minorHAnsi"/>
          <w:b/>
          <w:sz w:val="24"/>
          <w:szCs w:val="24"/>
        </w:rPr>
      </w:pPr>
      <w:r w:rsidRPr="00E6797A">
        <w:rPr>
          <w:rFonts w:asciiTheme="minorHAnsi" w:hAnsiTheme="minorHAnsi" w:cstheme="minorHAnsi"/>
          <w:b/>
          <w:sz w:val="24"/>
          <w:szCs w:val="24"/>
        </w:rPr>
        <w:t>Campo Nº 5.0</w:t>
      </w:r>
      <w:r w:rsidRPr="00E6797A">
        <w:rPr>
          <w:rFonts w:asciiTheme="minorHAnsi" w:hAnsiTheme="minorHAnsi" w:cstheme="minorHAnsi"/>
          <w:b/>
          <w:sz w:val="24"/>
          <w:szCs w:val="24"/>
        </w:rPr>
        <w:tab/>
      </w:r>
      <w:r w:rsidRPr="00E6797A">
        <w:rPr>
          <w:rFonts w:asciiTheme="minorHAnsi" w:hAnsiTheme="minorHAnsi" w:cstheme="minorHAnsi"/>
          <w:b/>
          <w:sz w:val="24"/>
        </w:rPr>
        <w:t>Data do Embarque</w:t>
      </w:r>
      <w:r w:rsidRPr="00E6797A">
        <w:rPr>
          <w:rFonts w:asciiTheme="minorHAnsi" w:hAnsiTheme="minorHAnsi" w:cstheme="minorHAnsi"/>
          <w:b/>
          <w:sz w:val="24"/>
          <w:szCs w:val="24"/>
        </w:rPr>
        <w:t xml:space="preserve"> </w:t>
      </w:r>
    </w:p>
    <w:p w14:paraId="1556D303" w14:textId="77777777" w:rsidR="00F67B58" w:rsidRPr="00E6797A" w:rsidRDefault="00F67B58" w:rsidP="00F67B58">
      <w:pPr>
        <w:jc w:val="both"/>
        <w:rPr>
          <w:rFonts w:asciiTheme="minorHAnsi" w:hAnsiTheme="minorHAnsi" w:cstheme="minorHAnsi"/>
          <w:sz w:val="24"/>
          <w:szCs w:val="24"/>
        </w:rPr>
      </w:pPr>
    </w:p>
    <w:p w14:paraId="3EE9E3D2"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DDATAEMB</w:t>
      </w:r>
    </w:p>
    <w:p w14:paraId="2DD5BEF0" w14:textId="77777777" w:rsidR="00F67B58" w:rsidRPr="00E6797A" w:rsidRDefault="00F67B58" w:rsidP="00F67B58">
      <w:pPr>
        <w:jc w:val="both"/>
        <w:rPr>
          <w:rFonts w:asciiTheme="minorHAnsi" w:hAnsiTheme="minorHAnsi" w:cstheme="minorHAnsi"/>
          <w:sz w:val="24"/>
          <w:szCs w:val="24"/>
        </w:rPr>
      </w:pPr>
    </w:p>
    <w:p w14:paraId="7C0ADA3F"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476393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522455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a data deve ser informada no formato DD/MM/AAAA</w:t>
      </w:r>
      <w:r w:rsidRPr="00E6797A">
        <w:rPr>
          <w:rFonts w:asciiTheme="minorHAnsi" w:hAnsiTheme="minorHAnsi" w:cstheme="minorHAnsi"/>
          <w:sz w:val="24"/>
          <w:szCs w:val="24"/>
        </w:rPr>
        <w:t xml:space="preserve"> </w:t>
      </w:r>
    </w:p>
    <w:p w14:paraId="56FA3F53" w14:textId="77777777" w:rsidR="00F67B58" w:rsidRPr="00E6797A" w:rsidRDefault="00F67B58" w:rsidP="00F67B58">
      <w:pPr>
        <w:ind w:left="2127" w:hanging="2127"/>
        <w:jc w:val="both"/>
        <w:rPr>
          <w:rFonts w:asciiTheme="minorHAnsi" w:hAnsiTheme="minorHAnsi" w:cstheme="minorHAnsi"/>
          <w:b/>
          <w:sz w:val="24"/>
          <w:szCs w:val="24"/>
        </w:rPr>
      </w:pPr>
    </w:p>
    <w:p w14:paraId="595C432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6.0</w:t>
      </w:r>
      <w:r w:rsidRPr="00E6797A">
        <w:rPr>
          <w:rFonts w:asciiTheme="minorHAnsi" w:hAnsiTheme="minorHAnsi" w:cstheme="minorHAnsi"/>
          <w:b/>
          <w:sz w:val="24"/>
          <w:szCs w:val="24"/>
        </w:rPr>
        <w:tab/>
        <w:t>Código do Cliente</w:t>
      </w:r>
    </w:p>
    <w:p w14:paraId="4389B7AA" w14:textId="77777777" w:rsidR="00F67B58" w:rsidRPr="00E6797A" w:rsidRDefault="00F67B58" w:rsidP="00F67B58">
      <w:pPr>
        <w:ind w:left="2127" w:hanging="2127"/>
        <w:jc w:val="both"/>
        <w:rPr>
          <w:rFonts w:asciiTheme="minorHAnsi" w:hAnsiTheme="minorHAnsi" w:cstheme="minorHAnsi"/>
          <w:sz w:val="24"/>
          <w:szCs w:val="24"/>
        </w:rPr>
      </w:pPr>
    </w:p>
    <w:p w14:paraId="1557D5F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DCLICOD</w:t>
      </w:r>
    </w:p>
    <w:p w14:paraId="65B74894" w14:textId="77777777" w:rsidR="00F67B58" w:rsidRPr="00E6797A" w:rsidRDefault="00F67B58" w:rsidP="00F67B58">
      <w:pPr>
        <w:ind w:left="2127" w:hanging="2127"/>
        <w:jc w:val="both"/>
        <w:rPr>
          <w:rFonts w:asciiTheme="minorHAnsi" w:hAnsiTheme="minorHAnsi" w:cstheme="minorHAnsi"/>
          <w:sz w:val="24"/>
          <w:szCs w:val="24"/>
        </w:rPr>
      </w:pPr>
    </w:p>
    <w:p w14:paraId="436841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nome ou código contábil utilizado para designar cada um dos clientes.</w:t>
      </w:r>
    </w:p>
    <w:p w14:paraId="119D8076" w14:textId="77777777" w:rsidR="00F67B58" w:rsidRPr="00E6797A" w:rsidRDefault="00F67B58" w:rsidP="00F67B58">
      <w:pPr>
        <w:ind w:left="2127" w:hanging="2127"/>
        <w:jc w:val="both"/>
        <w:rPr>
          <w:rFonts w:asciiTheme="minorHAnsi" w:hAnsiTheme="minorHAnsi" w:cstheme="minorHAnsi"/>
          <w:sz w:val="24"/>
          <w:szCs w:val="24"/>
        </w:rPr>
      </w:pPr>
    </w:p>
    <w:p w14:paraId="6255FAC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fornecer a lista completa de nomes e códigos de todos os clientes, relacionando o código do mesmo com sua razão social.</w:t>
      </w:r>
    </w:p>
    <w:p w14:paraId="1782317C" w14:textId="77777777" w:rsidR="00F67B58" w:rsidRPr="00E6797A" w:rsidRDefault="00F67B58" w:rsidP="00F67B58">
      <w:pPr>
        <w:ind w:left="2127" w:hanging="2127"/>
        <w:jc w:val="both"/>
        <w:rPr>
          <w:rFonts w:asciiTheme="minorHAnsi" w:hAnsiTheme="minorHAnsi" w:cstheme="minorHAnsi"/>
          <w:sz w:val="24"/>
          <w:szCs w:val="24"/>
        </w:rPr>
      </w:pPr>
    </w:p>
    <w:p w14:paraId="78B1145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6.1</w:t>
      </w:r>
      <w:r w:rsidRPr="00E6797A">
        <w:rPr>
          <w:rFonts w:asciiTheme="minorHAnsi" w:hAnsiTheme="minorHAnsi" w:cstheme="minorHAnsi"/>
          <w:b/>
          <w:sz w:val="24"/>
          <w:szCs w:val="24"/>
        </w:rPr>
        <w:tab/>
        <w:t>Nome do Cliente</w:t>
      </w:r>
    </w:p>
    <w:p w14:paraId="3C65896C" w14:textId="77777777" w:rsidR="00F67B58" w:rsidRPr="00E6797A" w:rsidRDefault="00F67B58" w:rsidP="00F67B58">
      <w:pPr>
        <w:ind w:left="2127" w:hanging="2127"/>
        <w:jc w:val="both"/>
        <w:rPr>
          <w:rFonts w:asciiTheme="minorHAnsi" w:hAnsiTheme="minorHAnsi" w:cstheme="minorHAnsi"/>
          <w:sz w:val="24"/>
          <w:szCs w:val="24"/>
        </w:rPr>
      </w:pPr>
    </w:p>
    <w:p w14:paraId="1E55C2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DCLINOM</w:t>
      </w:r>
    </w:p>
    <w:p w14:paraId="5B2613B7" w14:textId="77777777" w:rsidR="00F67B58" w:rsidRPr="00E6797A" w:rsidRDefault="00F67B58" w:rsidP="00F67B58">
      <w:pPr>
        <w:ind w:left="2127" w:hanging="2127"/>
        <w:jc w:val="both"/>
        <w:rPr>
          <w:rFonts w:asciiTheme="minorHAnsi" w:hAnsiTheme="minorHAnsi" w:cstheme="minorHAnsi"/>
          <w:sz w:val="24"/>
          <w:szCs w:val="24"/>
        </w:rPr>
      </w:pPr>
    </w:p>
    <w:p w14:paraId="5ECF28F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razão social de cada um dos clientes.</w:t>
      </w:r>
    </w:p>
    <w:p w14:paraId="4C63BBF6" w14:textId="77777777" w:rsidR="00F67B58" w:rsidRPr="00E6797A" w:rsidRDefault="00F67B58" w:rsidP="00F67B58">
      <w:pPr>
        <w:ind w:left="2127" w:hanging="2127"/>
        <w:jc w:val="both"/>
        <w:rPr>
          <w:rFonts w:asciiTheme="minorHAnsi" w:hAnsiTheme="minorHAnsi" w:cstheme="minorHAnsi"/>
          <w:sz w:val="24"/>
          <w:szCs w:val="24"/>
        </w:rPr>
      </w:pPr>
    </w:p>
    <w:p w14:paraId="292EAE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fornecer a razão social de todos os clientes, sejam eles no mercado interno ou no exterior. </w:t>
      </w:r>
    </w:p>
    <w:p w14:paraId="7EED0270" w14:textId="77777777" w:rsidR="00F67B58" w:rsidRPr="00E6797A" w:rsidRDefault="00F67B58" w:rsidP="00F67B58">
      <w:pPr>
        <w:ind w:left="2127" w:hanging="2127"/>
        <w:jc w:val="both"/>
        <w:rPr>
          <w:rFonts w:asciiTheme="minorHAnsi" w:hAnsiTheme="minorHAnsi" w:cstheme="minorHAnsi"/>
          <w:sz w:val="24"/>
          <w:szCs w:val="24"/>
        </w:rPr>
      </w:pPr>
    </w:p>
    <w:p w14:paraId="6583813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7.0</w:t>
      </w:r>
      <w:r w:rsidRPr="00E6797A">
        <w:rPr>
          <w:rFonts w:asciiTheme="minorHAnsi" w:hAnsiTheme="minorHAnsi" w:cstheme="minorHAnsi"/>
          <w:b/>
          <w:sz w:val="24"/>
          <w:szCs w:val="24"/>
        </w:rPr>
        <w:tab/>
        <w:t>Relação com o Cliente</w:t>
      </w:r>
    </w:p>
    <w:p w14:paraId="0101F96D" w14:textId="77777777" w:rsidR="00F67B58" w:rsidRPr="00E6797A" w:rsidRDefault="00F67B58" w:rsidP="00F67B58">
      <w:pPr>
        <w:ind w:left="2127" w:hanging="2127"/>
        <w:jc w:val="both"/>
        <w:rPr>
          <w:rFonts w:asciiTheme="minorHAnsi" w:hAnsiTheme="minorHAnsi" w:cstheme="minorHAnsi"/>
          <w:sz w:val="24"/>
          <w:szCs w:val="24"/>
        </w:rPr>
      </w:pPr>
    </w:p>
    <w:p w14:paraId="43CA6C2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DRELCLI</w:t>
      </w:r>
    </w:p>
    <w:p w14:paraId="47A46F7C" w14:textId="77777777" w:rsidR="00F67B58" w:rsidRPr="00E6797A" w:rsidRDefault="00F67B58" w:rsidP="00F67B58">
      <w:pPr>
        <w:ind w:left="2127" w:hanging="2127"/>
        <w:jc w:val="both"/>
        <w:rPr>
          <w:rFonts w:asciiTheme="minorHAnsi" w:hAnsiTheme="minorHAnsi" w:cstheme="minorHAnsi"/>
          <w:sz w:val="24"/>
          <w:szCs w:val="24"/>
        </w:rPr>
      </w:pPr>
    </w:p>
    <w:p w14:paraId="0A55C0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a existência de relacionamento com o cliente. </w:t>
      </w:r>
    </w:p>
    <w:p w14:paraId="16C275BA" w14:textId="77777777" w:rsidR="00F67B58" w:rsidRPr="00E6797A" w:rsidRDefault="00F67B58" w:rsidP="00F67B58">
      <w:pPr>
        <w:ind w:left="2127" w:hanging="2127"/>
        <w:jc w:val="both"/>
        <w:rPr>
          <w:rFonts w:asciiTheme="minorHAnsi" w:hAnsiTheme="minorHAnsi" w:cstheme="minorHAnsi"/>
          <w:sz w:val="24"/>
          <w:szCs w:val="24"/>
        </w:rPr>
      </w:pPr>
    </w:p>
    <w:p w14:paraId="3D2B194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1 = parte não relacionada consumidora</w:t>
      </w:r>
    </w:p>
    <w:p w14:paraId="397618F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não relacionada revendedora</w:t>
      </w:r>
    </w:p>
    <w:p w14:paraId="02A91AA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 parte relacionada consumidora</w:t>
      </w:r>
    </w:p>
    <w:p w14:paraId="2C6FEE0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parte relacionada revendedor</w:t>
      </w:r>
    </w:p>
    <w:p w14:paraId="5D0B6453" w14:textId="77777777" w:rsidR="00F67B58" w:rsidRPr="00E6797A" w:rsidRDefault="00F67B58" w:rsidP="00F67B58">
      <w:pPr>
        <w:ind w:left="2127" w:hanging="2127"/>
        <w:jc w:val="both"/>
        <w:rPr>
          <w:rFonts w:asciiTheme="minorHAnsi" w:hAnsiTheme="minorHAnsi" w:cstheme="minorHAnsi"/>
          <w:sz w:val="24"/>
          <w:szCs w:val="24"/>
        </w:rPr>
      </w:pPr>
    </w:p>
    <w:p w14:paraId="1914B69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vide definição de “parte relacionada” fornecida no item 3.3.</w:t>
      </w:r>
    </w:p>
    <w:p w14:paraId="4AACC087" w14:textId="77777777" w:rsidR="00F67B58" w:rsidRPr="00E6797A" w:rsidRDefault="00F67B58" w:rsidP="00F67B58">
      <w:pPr>
        <w:ind w:left="2127" w:hanging="2127"/>
        <w:jc w:val="both"/>
        <w:rPr>
          <w:rFonts w:asciiTheme="minorHAnsi" w:hAnsiTheme="minorHAnsi" w:cstheme="minorHAnsi"/>
          <w:sz w:val="24"/>
          <w:szCs w:val="24"/>
        </w:rPr>
      </w:pPr>
    </w:p>
    <w:p w14:paraId="6062CB7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8.0</w:t>
      </w:r>
      <w:r w:rsidRPr="00E6797A">
        <w:rPr>
          <w:rFonts w:asciiTheme="minorHAnsi" w:hAnsiTheme="minorHAnsi" w:cstheme="minorHAnsi"/>
          <w:b/>
          <w:sz w:val="24"/>
          <w:szCs w:val="24"/>
        </w:rPr>
        <w:tab/>
        <w:t>Categoria do Cliente</w:t>
      </w:r>
    </w:p>
    <w:p w14:paraId="49238411" w14:textId="77777777" w:rsidR="00F67B58" w:rsidRPr="00E6797A" w:rsidRDefault="00F67B58" w:rsidP="00F67B58">
      <w:pPr>
        <w:ind w:left="2127" w:hanging="2127"/>
        <w:jc w:val="both"/>
        <w:rPr>
          <w:rFonts w:asciiTheme="minorHAnsi" w:hAnsiTheme="minorHAnsi" w:cstheme="minorHAnsi"/>
          <w:sz w:val="24"/>
          <w:szCs w:val="24"/>
        </w:rPr>
      </w:pPr>
    </w:p>
    <w:p w14:paraId="728E6E1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DCATCLI</w:t>
      </w:r>
    </w:p>
    <w:p w14:paraId="5D227A77" w14:textId="77777777" w:rsidR="00F67B58" w:rsidRPr="00E6797A" w:rsidRDefault="00F67B58" w:rsidP="00F67B58">
      <w:pPr>
        <w:ind w:left="2127" w:hanging="2127"/>
        <w:jc w:val="both"/>
        <w:rPr>
          <w:rFonts w:asciiTheme="minorHAnsi" w:hAnsiTheme="minorHAnsi" w:cstheme="minorHAnsi"/>
          <w:sz w:val="24"/>
          <w:szCs w:val="24"/>
        </w:rPr>
      </w:pPr>
    </w:p>
    <w:p w14:paraId="0EC108D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a categoria do cliente</w:t>
      </w:r>
    </w:p>
    <w:p w14:paraId="1E7DD3C3" w14:textId="77777777" w:rsidR="00F67B58" w:rsidRPr="00E6797A" w:rsidRDefault="00F67B58" w:rsidP="00F67B58">
      <w:pPr>
        <w:ind w:left="2127" w:hanging="2127"/>
        <w:jc w:val="both"/>
        <w:rPr>
          <w:rFonts w:asciiTheme="minorHAnsi" w:hAnsiTheme="minorHAnsi" w:cstheme="minorHAnsi"/>
          <w:sz w:val="24"/>
          <w:szCs w:val="24"/>
        </w:rPr>
      </w:pPr>
    </w:p>
    <w:p w14:paraId="5C31B2A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1</w:t>
      </w:r>
      <w:r w:rsidRPr="00E6797A">
        <w:rPr>
          <w:rFonts w:asciiTheme="minorHAnsi" w:hAnsiTheme="minorHAnsi" w:cstheme="minorHAnsi"/>
          <w:i/>
          <w:sz w:val="24"/>
          <w:szCs w:val="24"/>
        </w:rPr>
        <w:t xml:space="preserve"> = </w:t>
      </w:r>
      <w:r w:rsidRPr="00E6797A">
        <w:rPr>
          <w:rFonts w:asciiTheme="minorHAnsi" w:hAnsiTheme="minorHAnsi" w:cstheme="minorHAnsi"/>
          <w:sz w:val="24"/>
          <w:szCs w:val="24"/>
        </w:rPr>
        <w:t>usuário industrial</w:t>
      </w:r>
    </w:p>
    <w:p w14:paraId="799EE60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consumidor final</w:t>
      </w:r>
    </w:p>
    <w:p w14:paraId="5FEBE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 xml:space="preserve">3 = </w:t>
      </w:r>
      <w:r w:rsidRPr="00E6797A">
        <w:rPr>
          <w:rFonts w:asciiTheme="minorHAnsi" w:hAnsiTheme="minorHAnsi" w:cstheme="minorHAnsi"/>
          <w:b/>
          <w:sz w:val="24"/>
          <w:szCs w:val="24"/>
        </w:rPr>
        <w:t xml:space="preserve">trading </w:t>
      </w:r>
      <w:proofErr w:type="spellStart"/>
      <w:r w:rsidRPr="00E6797A">
        <w:rPr>
          <w:rFonts w:asciiTheme="minorHAnsi" w:hAnsiTheme="minorHAnsi" w:cstheme="minorHAnsi"/>
          <w:b/>
          <w:sz w:val="24"/>
          <w:szCs w:val="24"/>
        </w:rPr>
        <w:t>companies</w:t>
      </w:r>
      <w:proofErr w:type="spellEnd"/>
    </w:p>
    <w:p w14:paraId="789A590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distribuidores locais</w:t>
      </w:r>
    </w:p>
    <w:p w14:paraId="5455B2F0"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ab/>
        <w:t>5 = varejistas</w:t>
      </w:r>
      <w:r w:rsidRPr="00E6797A">
        <w:rPr>
          <w:rFonts w:asciiTheme="minorHAnsi" w:hAnsiTheme="minorHAnsi" w:cstheme="minorHAnsi"/>
          <w:sz w:val="24"/>
          <w:szCs w:val="24"/>
        </w:rPr>
        <w:tab/>
      </w:r>
    </w:p>
    <w:p w14:paraId="76BE7BE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6 até n =  especificar qualquer outra categoria</w:t>
      </w:r>
    </w:p>
    <w:p w14:paraId="04A50BAB" w14:textId="77777777" w:rsidR="00F67B58" w:rsidRPr="00E6797A" w:rsidRDefault="00F67B58" w:rsidP="00F67B58">
      <w:pPr>
        <w:ind w:left="2127" w:hanging="2127"/>
        <w:jc w:val="both"/>
        <w:rPr>
          <w:rFonts w:asciiTheme="minorHAnsi" w:hAnsiTheme="minorHAnsi" w:cstheme="minorHAnsi"/>
          <w:sz w:val="24"/>
          <w:szCs w:val="24"/>
        </w:rPr>
      </w:pPr>
    </w:p>
    <w:p w14:paraId="4ABD47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identificar os clientes que se enquadrem em mais de uma categoria, justificando.</w:t>
      </w:r>
    </w:p>
    <w:p w14:paraId="5A619CE9" w14:textId="77777777" w:rsidR="00F67B58" w:rsidRPr="00E6797A" w:rsidRDefault="00F67B58" w:rsidP="00F67B58">
      <w:pPr>
        <w:rPr>
          <w:rFonts w:asciiTheme="minorHAnsi" w:hAnsiTheme="minorHAnsi" w:cstheme="minorHAnsi"/>
        </w:rPr>
      </w:pPr>
    </w:p>
    <w:p w14:paraId="6DCD7C9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9.(1 até n)</w:t>
      </w:r>
      <w:r w:rsidRPr="00E6797A">
        <w:rPr>
          <w:rFonts w:asciiTheme="minorHAnsi" w:hAnsiTheme="minorHAnsi" w:cstheme="minorHAnsi"/>
          <w:b/>
          <w:sz w:val="24"/>
          <w:szCs w:val="24"/>
        </w:rPr>
        <w:tab/>
        <w:t>Data de Recebimento do Pagamento</w:t>
      </w:r>
    </w:p>
    <w:p w14:paraId="7F32C1C4" w14:textId="77777777" w:rsidR="00F67B58" w:rsidRPr="00E6797A" w:rsidRDefault="00F67B58" w:rsidP="00F67B58">
      <w:pPr>
        <w:ind w:left="2127" w:hanging="2127"/>
        <w:jc w:val="both"/>
        <w:rPr>
          <w:rFonts w:asciiTheme="minorHAnsi" w:hAnsiTheme="minorHAnsi" w:cstheme="minorHAnsi"/>
          <w:sz w:val="24"/>
          <w:szCs w:val="24"/>
        </w:rPr>
      </w:pPr>
    </w:p>
    <w:p w14:paraId="59406C8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Nome do campo:</w:t>
      </w:r>
      <w:r w:rsidRPr="00E6797A">
        <w:rPr>
          <w:rFonts w:asciiTheme="minorHAnsi" w:hAnsiTheme="minorHAnsi" w:cstheme="minorHAnsi"/>
          <w:sz w:val="24"/>
          <w:szCs w:val="24"/>
        </w:rPr>
        <w:tab/>
        <w:t>DPAGDT (1 até n)</w:t>
      </w:r>
    </w:p>
    <w:p w14:paraId="17900EF3" w14:textId="77777777" w:rsidR="00F67B58" w:rsidRPr="00E6797A" w:rsidRDefault="00F67B58" w:rsidP="00F67B58">
      <w:pPr>
        <w:ind w:left="2127" w:hanging="2127"/>
        <w:jc w:val="both"/>
        <w:rPr>
          <w:rFonts w:asciiTheme="minorHAnsi" w:hAnsiTheme="minorHAnsi" w:cstheme="minorHAnsi"/>
          <w:sz w:val="24"/>
          <w:szCs w:val="24"/>
        </w:rPr>
      </w:pPr>
    </w:p>
    <w:p w14:paraId="0C9A319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registro do recebimento do pagamento efetuado pelo cliente.</w:t>
      </w:r>
      <w:r w:rsidRPr="00E6797A">
        <w:rPr>
          <w:rFonts w:asciiTheme="minorHAnsi" w:hAnsiTheme="minorHAnsi" w:cstheme="minorHAnsi"/>
          <w:sz w:val="24"/>
        </w:rPr>
        <w:t xml:space="preserve"> A data deve ser informada no formato DD/MM/AAAA</w:t>
      </w:r>
    </w:p>
    <w:p w14:paraId="126CE88A" w14:textId="77777777" w:rsidR="00F67B58" w:rsidRPr="00E6797A" w:rsidRDefault="00F67B58" w:rsidP="00F67B58">
      <w:pPr>
        <w:ind w:left="2127" w:hanging="2127"/>
        <w:jc w:val="both"/>
        <w:rPr>
          <w:rFonts w:asciiTheme="minorHAnsi" w:hAnsiTheme="minorHAnsi" w:cstheme="minorHAnsi"/>
          <w:sz w:val="24"/>
          <w:szCs w:val="24"/>
        </w:rPr>
      </w:pPr>
    </w:p>
    <w:p w14:paraId="7721AD9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caso não seja possível recuperar tal data, informar as razões. Se uma fatura em particular não foi paga, deixar o campo em branco. No caso de pagamento parcelado, inserir colunas correspondentes ao número de parcelas.</w:t>
      </w:r>
      <w:r w:rsidRPr="00E6797A">
        <w:rPr>
          <w:rFonts w:asciiTheme="minorHAnsi" w:hAnsiTheme="minorHAnsi" w:cstheme="minorHAnsi"/>
          <w:sz w:val="24"/>
          <w:szCs w:val="24"/>
        </w:rPr>
        <w:t xml:space="preserve"> </w:t>
      </w:r>
    </w:p>
    <w:p w14:paraId="620CF07D" w14:textId="77777777" w:rsidR="00F67B58" w:rsidRPr="00E6797A" w:rsidRDefault="00F67B58" w:rsidP="00F67B58">
      <w:pPr>
        <w:ind w:left="2127" w:hanging="2127"/>
        <w:jc w:val="both"/>
        <w:rPr>
          <w:rFonts w:asciiTheme="minorHAnsi" w:hAnsiTheme="minorHAnsi" w:cstheme="minorHAnsi"/>
          <w:b/>
          <w:sz w:val="24"/>
          <w:szCs w:val="24"/>
        </w:rPr>
      </w:pPr>
    </w:p>
    <w:p w14:paraId="2572D0A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10.0</w:t>
      </w:r>
      <w:r w:rsidRPr="00E6797A">
        <w:rPr>
          <w:rFonts w:asciiTheme="minorHAnsi" w:hAnsiTheme="minorHAnsi" w:cstheme="minorHAnsi"/>
          <w:b/>
          <w:sz w:val="24"/>
          <w:szCs w:val="24"/>
        </w:rPr>
        <w:tab/>
        <w:t>Termos de Entrega</w:t>
      </w:r>
    </w:p>
    <w:p w14:paraId="40BAE644" w14:textId="77777777" w:rsidR="00F67B58" w:rsidRPr="00E6797A" w:rsidRDefault="00F67B58" w:rsidP="00F67B58">
      <w:pPr>
        <w:ind w:left="2127" w:hanging="2127"/>
        <w:jc w:val="both"/>
        <w:rPr>
          <w:rFonts w:asciiTheme="minorHAnsi" w:hAnsiTheme="minorHAnsi" w:cstheme="minorHAnsi"/>
          <w:sz w:val="24"/>
          <w:szCs w:val="24"/>
        </w:rPr>
      </w:pPr>
    </w:p>
    <w:p w14:paraId="5D208B8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DTERENT</w:t>
      </w:r>
    </w:p>
    <w:p w14:paraId="4494B4AC" w14:textId="77777777" w:rsidR="00F67B58" w:rsidRPr="00E6797A" w:rsidRDefault="00F67B58" w:rsidP="00F67B58">
      <w:pPr>
        <w:ind w:left="2127" w:hanging="3"/>
        <w:jc w:val="both"/>
        <w:rPr>
          <w:rFonts w:asciiTheme="minorHAnsi" w:hAnsiTheme="minorHAnsi" w:cstheme="minorHAnsi"/>
          <w:sz w:val="24"/>
          <w:szCs w:val="24"/>
        </w:rPr>
      </w:pPr>
    </w:p>
    <w:p w14:paraId="17E3F8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os termos de entrega</w:t>
      </w:r>
    </w:p>
    <w:p w14:paraId="1FAF4B09" w14:textId="77777777" w:rsidR="00F67B58" w:rsidRPr="00E6797A" w:rsidRDefault="00F67B58" w:rsidP="00F67B58">
      <w:pPr>
        <w:ind w:left="2127" w:hanging="3"/>
        <w:jc w:val="both"/>
        <w:rPr>
          <w:rFonts w:asciiTheme="minorHAnsi" w:hAnsiTheme="minorHAnsi" w:cstheme="minorHAnsi"/>
          <w:sz w:val="24"/>
          <w:szCs w:val="24"/>
        </w:rPr>
      </w:pPr>
    </w:p>
    <w:p w14:paraId="22DE62FA"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posto-cliente (</w:t>
      </w:r>
      <w:r w:rsidRPr="00E6797A">
        <w:rPr>
          <w:rFonts w:asciiTheme="minorHAnsi" w:hAnsiTheme="minorHAnsi" w:cstheme="minorHAnsi"/>
          <w:b/>
          <w:sz w:val="24"/>
          <w:szCs w:val="24"/>
        </w:rPr>
        <w:t>delivered</w:t>
      </w:r>
      <w:r w:rsidRPr="00E6797A">
        <w:rPr>
          <w:rFonts w:asciiTheme="minorHAnsi" w:hAnsiTheme="minorHAnsi" w:cstheme="minorHAnsi"/>
          <w:sz w:val="24"/>
          <w:szCs w:val="24"/>
        </w:rPr>
        <w:t>) (custos de transporte e de seguro incorridos pela empresa até a entrega ao cliente)</w:t>
      </w:r>
    </w:p>
    <w:p w14:paraId="4887C7F8"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posto no local determinado pelo comprador (custos de transporte e de seguro incorridos pela empresa até a entrega no local determinado pelo comprador)</w:t>
      </w:r>
    </w:p>
    <w:p w14:paraId="1C0F42F2"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 xml:space="preserve">3 = </w:t>
      </w:r>
      <w:proofErr w:type="spellStart"/>
      <w:r w:rsidRPr="00E6797A">
        <w:rPr>
          <w:rFonts w:asciiTheme="minorHAnsi" w:hAnsiTheme="minorHAnsi" w:cstheme="minorHAnsi"/>
          <w:b/>
          <w:sz w:val="24"/>
          <w:szCs w:val="24"/>
        </w:rPr>
        <w:t>ex</w:t>
      </w:r>
      <w:proofErr w:type="spellEnd"/>
      <w:r w:rsidRPr="00E6797A">
        <w:rPr>
          <w:rFonts w:asciiTheme="minorHAnsi" w:hAnsiTheme="minorHAnsi" w:cstheme="minorHAnsi"/>
          <w:i/>
          <w:sz w:val="24"/>
          <w:szCs w:val="24"/>
        </w:rPr>
        <w:t xml:space="preserve"> </w:t>
      </w:r>
      <w:r w:rsidRPr="00E6797A">
        <w:rPr>
          <w:rFonts w:asciiTheme="minorHAnsi" w:hAnsiTheme="minorHAnsi" w:cstheme="minorHAnsi"/>
          <w:b/>
          <w:sz w:val="24"/>
          <w:szCs w:val="24"/>
        </w:rPr>
        <w:t>fabrica</w:t>
      </w:r>
    </w:p>
    <w:p w14:paraId="10880D31"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4 até n = especificar outros termos de entrega</w:t>
      </w:r>
    </w:p>
    <w:p w14:paraId="4E6ECB05" w14:textId="77777777" w:rsidR="00F67B58" w:rsidRPr="00E6797A" w:rsidRDefault="00F67B58" w:rsidP="00F67B58">
      <w:pPr>
        <w:ind w:left="2127" w:hanging="2127"/>
        <w:jc w:val="both"/>
        <w:rPr>
          <w:rFonts w:asciiTheme="minorHAnsi" w:hAnsiTheme="minorHAnsi" w:cstheme="minorHAnsi"/>
          <w:sz w:val="24"/>
          <w:szCs w:val="24"/>
        </w:rPr>
      </w:pPr>
    </w:p>
    <w:p w14:paraId="0B6F5DD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termos de entrega, indicando os códigos utilizados e o significado de cada um. Esclarecer quais os custos de transporte e de seguro, entre outros, incorridos pela empresa.</w:t>
      </w:r>
    </w:p>
    <w:p w14:paraId="4A6F4DC7" w14:textId="77777777" w:rsidR="00F67B58" w:rsidRPr="00E6797A" w:rsidRDefault="00F67B58" w:rsidP="00F67B58">
      <w:pPr>
        <w:ind w:left="2127" w:hanging="2127"/>
        <w:jc w:val="both"/>
        <w:rPr>
          <w:rFonts w:asciiTheme="minorHAnsi" w:hAnsiTheme="minorHAnsi" w:cstheme="minorHAnsi"/>
          <w:b/>
          <w:sz w:val="24"/>
          <w:szCs w:val="24"/>
        </w:rPr>
      </w:pPr>
    </w:p>
    <w:p w14:paraId="2B07BB3D" w14:textId="40895710" w:rsidR="00F67B58" w:rsidRPr="003C4FA6"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11.0</w:t>
      </w:r>
      <w:r w:rsidRPr="00E6797A">
        <w:rPr>
          <w:rFonts w:asciiTheme="minorHAnsi" w:hAnsiTheme="minorHAnsi" w:cstheme="minorHAnsi"/>
          <w:b/>
          <w:sz w:val="24"/>
          <w:szCs w:val="24"/>
        </w:rPr>
        <w:tab/>
        <w:t xml:space="preserve">Quantidade Vendida </w:t>
      </w:r>
      <w:r w:rsidRPr="003C4FA6">
        <w:rPr>
          <w:rFonts w:asciiTheme="minorHAnsi" w:hAnsiTheme="minorHAnsi" w:cstheme="minorHAnsi"/>
          <w:b/>
          <w:sz w:val="24"/>
          <w:szCs w:val="24"/>
        </w:rPr>
        <w:t>(unidade informada</w:t>
      </w:r>
      <w:r w:rsidR="009602AD" w:rsidRPr="003C4FA6">
        <w:rPr>
          <w:rFonts w:asciiTheme="minorHAnsi" w:hAnsiTheme="minorHAnsi" w:cstheme="minorHAnsi"/>
          <w:b/>
          <w:sz w:val="24"/>
          <w:szCs w:val="24"/>
        </w:rPr>
        <w:t>, preferencialmente unidade de peso: kg</w:t>
      </w:r>
      <w:r w:rsidRPr="003C4FA6">
        <w:rPr>
          <w:rFonts w:asciiTheme="minorHAnsi" w:hAnsiTheme="minorHAnsi" w:cstheme="minorHAnsi"/>
          <w:b/>
          <w:sz w:val="24"/>
          <w:szCs w:val="24"/>
        </w:rPr>
        <w:t>)</w:t>
      </w:r>
    </w:p>
    <w:p w14:paraId="62A6D4DF" w14:textId="77777777" w:rsidR="00F67B58" w:rsidRPr="00E6797A" w:rsidRDefault="00F67B58" w:rsidP="00F67B58">
      <w:pPr>
        <w:ind w:left="2127" w:hanging="2127"/>
        <w:jc w:val="both"/>
        <w:rPr>
          <w:rFonts w:asciiTheme="minorHAnsi" w:hAnsiTheme="minorHAnsi" w:cstheme="minorHAnsi"/>
          <w:sz w:val="24"/>
          <w:szCs w:val="24"/>
        </w:rPr>
      </w:pPr>
    </w:p>
    <w:p w14:paraId="3541545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DQTDVEND</w:t>
      </w:r>
    </w:p>
    <w:p w14:paraId="264C7115" w14:textId="77777777" w:rsidR="00F67B58" w:rsidRPr="00E6797A" w:rsidRDefault="00F67B58" w:rsidP="00F67B58">
      <w:pPr>
        <w:ind w:left="2127" w:hanging="2127"/>
        <w:jc w:val="both"/>
        <w:rPr>
          <w:rFonts w:asciiTheme="minorHAnsi" w:hAnsiTheme="minorHAnsi" w:cstheme="minorHAnsi"/>
          <w:sz w:val="24"/>
          <w:szCs w:val="24"/>
        </w:rPr>
      </w:pPr>
    </w:p>
    <w:p w14:paraId="5D9AFB4F" w14:textId="5F74DEBB"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a quantidade </w:t>
      </w:r>
      <w:r w:rsidRPr="003C4FA6">
        <w:rPr>
          <w:rFonts w:asciiTheme="minorHAnsi" w:hAnsiTheme="minorHAnsi" w:cstheme="minorHAnsi"/>
          <w:sz w:val="24"/>
          <w:szCs w:val="24"/>
        </w:rPr>
        <w:t>vendida (unidade informada</w:t>
      </w:r>
      <w:r w:rsidR="009602AD" w:rsidRPr="003C4FA6">
        <w:rPr>
          <w:rFonts w:asciiTheme="minorHAnsi" w:hAnsiTheme="minorHAnsi" w:cstheme="minorHAnsi"/>
          <w:sz w:val="24"/>
          <w:szCs w:val="24"/>
        </w:rPr>
        <w:t>, preferencialmente unidade de peso: kg</w:t>
      </w:r>
      <w:r w:rsidRPr="003C4FA6">
        <w:rPr>
          <w:rFonts w:asciiTheme="minorHAnsi" w:hAnsiTheme="minorHAnsi" w:cstheme="minorHAnsi"/>
          <w:sz w:val="24"/>
          <w:szCs w:val="24"/>
        </w:rPr>
        <w:t>) em cada transação</w:t>
      </w:r>
      <w:r w:rsidRPr="00E6797A">
        <w:rPr>
          <w:rFonts w:asciiTheme="minorHAnsi" w:hAnsiTheme="minorHAnsi" w:cstheme="minorHAnsi"/>
          <w:sz w:val="24"/>
          <w:szCs w:val="24"/>
        </w:rPr>
        <w:t>.</w:t>
      </w:r>
    </w:p>
    <w:p w14:paraId="1DA7E6E2" w14:textId="77777777" w:rsidR="00F67B58" w:rsidRPr="00E6797A" w:rsidRDefault="00F67B58" w:rsidP="00F67B58">
      <w:pPr>
        <w:ind w:left="2127" w:hanging="2127"/>
        <w:jc w:val="both"/>
        <w:rPr>
          <w:rFonts w:asciiTheme="minorHAnsi" w:hAnsiTheme="minorHAnsi" w:cstheme="minorHAnsi"/>
          <w:sz w:val="24"/>
          <w:szCs w:val="24"/>
        </w:rPr>
      </w:pPr>
    </w:p>
    <w:p w14:paraId="4D51362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de que forma as devoluções, caso sejam permitidas, afetam seus registros de vendas tanto no razão geral quanto no diário de vendas.</w:t>
      </w:r>
    </w:p>
    <w:p w14:paraId="3F967B83" w14:textId="77777777" w:rsidR="00F67B58" w:rsidRPr="00E6797A" w:rsidRDefault="00F67B58" w:rsidP="00F67B58">
      <w:pPr>
        <w:ind w:left="2127" w:hanging="2127"/>
        <w:jc w:val="both"/>
        <w:rPr>
          <w:rFonts w:asciiTheme="minorHAnsi" w:hAnsiTheme="minorHAnsi" w:cstheme="minorHAnsi"/>
          <w:b/>
          <w:sz w:val="24"/>
          <w:szCs w:val="24"/>
        </w:rPr>
      </w:pPr>
    </w:p>
    <w:p w14:paraId="0B0D1D2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11.1</w:t>
      </w:r>
      <w:r w:rsidRPr="00E6797A">
        <w:rPr>
          <w:rFonts w:asciiTheme="minorHAnsi" w:hAnsiTheme="minorHAnsi" w:cstheme="minorHAnsi"/>
          <w:b/>
          <w:sz w:val="24"/>
          <w:szCs w:val="24"/>
        </w:rPr>
        <w:tab/>
        <w:t>Quantidade Vendida (unidade de comercialização)</w:t>
      </w:r>
    </w:p>
    <w:p w14:paraId="1124C687" w14:textId="77777777" w:rsidR="00F67B58" w:rsidRPr="00E6797A" w:rsidRDefault="00F67B58" w:rsidP="00F67B58">
      <w:pPr>
        <w:ind w:left="2127" w:hanging="2127"/>
        <w:jc w:val="both"/>
        <w:rPr>
          <w:rFonts w:asciiTheme="minorHAnsi" w:hAnsiTheme="minorHAnsi" w:cstheme="minorHAnsi"/>
          <w:sz w:val="24"/>
          <w:szCs w:val="24"/>
        </w:rPr>
      </w:pPr>
    </w:p>
    <w:p w14:paraId="4AE0DC9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DQTDCOM</w:t>
      </w:r>
    </w:p>
    <w:p w14:paraId="2F7B8BDC" w14:textId="77777777" w:rsidR="00F67B58" w:rsidRPr="00E6797A" w:rsidRDefault="00F67B58" w:rsidP="00F67B58">
      <w:pPr>
        <w:ind w:left="2127" w:hanging="2127"/>
        <w:jc w:val="both"/>
        <w:rPr>
          <w:rFonts w:asciiTheme="minorHAnsi" w:hAnsiTheme="minorHAnsi" w:cstheme="minorHAnsi"/>
          <w:sz w:val="24"/>
          <w:szCs w:val="24"/>
        </w:rPr>
      </w:pPr>
    </w:p>
    <w:p w14:paraId="31B14C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unidade de comercialização.</w:t>
      </w:r>
    </w:p>
    <w:p w14:paraId="79C4C266" w14:textId="77777777" w:rsidR="00F10205" w:rsidRPr="00E6797A" w:rsidRDefault="00F10205" w:rsidP="00F67B58">
      <w:pPr>
        <w:ind w:left="2127" w:hanging="2127"/>
        <w:jc w:val="both"/>
        <w:rPr>
          <w:rFonts w:asciiTheme="minorHAnsi" w:hAnsiTheme="minorHAnsi" w:cstheme="minorHAnsi"/>
          <w:sz w:val="24"/>
          <w:szCs w:val="24"/>
        </w:rPr>
      </w:pPr>
    </w:p>
    <w:p w14:paraId="0C62B1A7" w14:textId="77777777" w:rsidR="00F67B58" w:rsidRPr="00E6797A" w:rsidRDefault="00F67B58" w:rsidP="00F67B58">
      <w:pPr>
        <w:ind w:left="2127" w:hanging="2127"/>
        <w:jc w:val="both"/>
        <w:rPr>
          <w:rFonts w:asciiTheme="minorHAnsi" w:hAnsiTheme="minorHAnsi" w:cstheme="minorHAnsi"/>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E6797A" w14:paraId="3CFEFC3D" w14:textId="77777777" w:rsidTr="005C591A">
        <w:tc>
          <w:tcPr>
            <w:tcW w:w="10233" w:type="dxa"/>
            <w:tcBorders>
              <w:top w:val="single" w:sz="4" w:space="0" w:color="auto"/>
              <w:left w:val="single" w:sz="4" w:space="0" w:color="auto"/>
              <w:bottom w:val="single" w:sz="4" w:space="0" w:color="auto"/>
              <w:right w:val="single" w:sz="4" w:space="0" w:color="auto"/>
            </w:tcBorders>
          </w:tcPr>
          <w:p w14:paraId="41460B0A" w14:textId="77777777" w:rsidR="00F10205" w:rsidRPr="00E6797A" w:rsidRDefault="00F10205" w:rsidP="005C591A">
            <w:pPr>
              <w:jc w:val="both"/>
              <w:rPr>
                <w:rFonts w:asciiTheme="minorHAnsi" w:hAnsiTheme="minorHAnsi" w:cstheme="minorHAnsi"/>
                <w:sz w:val="24"/>
                <w:szCs w:val="24"/>
              </w:rPr>
            </w:pPr>
            <w:r w:rsidRPr="00E6797A">
              <w:rPr>
                <w:rFonts w:asciiTheme="minorHAnsi" w:hAnsiTheme="minorHAnsi" w:cstheme="minorHAnsi"/>
                <w:b/>
                <w:sz w:val="24"/>
                <w:szCs w:val="24"/>
              </w:rPr>
              <w:t xml:space="preserve">Campos Nº 12.0 a 37.0: </w:t>
            </w:r>
            <w:r w:rsidRPr="00E6797A">
              <w:rPr>
                <w:rFonts w:asciiTheme="minorHAnsi" w:hAnsiTheme="minorHAnsi" w:cstheme="minorHAnsi"/>
                <w:sz w:val="24"/>
                <w:szCs w:val="24"/>
              </w:rPr>
              <w:t>Informar valores em moeda local</w:t>
            </w:r>
          </w:p>
          <w:p w14:paraId="37226164" w14:textId="77777777" w:rsidR="00F10205" w:rsidRPr="00E6797A" w:rsidRDefault="00F10205" w:rsidP="005C591A">
            <w:pPr>
              <w:jc w:val="both"/>
              <w:rPr>
                <w:rFonts w:asciiTheme="minorHAnsi" w:hAnsiTheme="minorHAnsi" w:cstheme="minorHAnsi"/>
                <w:b/>
                <w:sz w:val="24"/>
                <w:szCs w:val="24"/>
              </w:rPr>
            </w:pPr>
            <w:r w:rsidRPr="00E6797A">
              <w:rPr>
                <w:rFonts w:asciiTheme="minorHAnsi" w:hAnsiTheme="minorHAnsi" w:cstheme="minorHAnsi"/>
                <w:sz w:val="24"/>
                <w:szCs w:val="24"/>
              </w:rPr>
              <w:t xml:space="preserve">                                        Informar a unidade (vendida ou de comercialização)</w:t>
            </w:r>
          </w:p>
        </w:tc>
      </w:tr>
      <w:tr w:rsidR="00F10205" w:rsidRPr="00E6797A" w14:paraId="5F2BC617" w14:textId="77777777" w:rsidTr="005C591A">
        <w:tc>
          <w:tcPr>
            <w:tcW w:w="10233" w:type="dxa"/>
            <w:tcBorders>
              <w:top w:val="single" w:sz="4" w:space="0" w:color="auto"/>
            </w:tcBorders>
          </w:tcPr>
          <w:p w14:paraId="1D1F91DE" w14:textId="77777777" w:rsidR="00F10205" w:rsidRPr="00E6797A" w:rsidRDefault="00F10205" w:rsidP="005C591A">
            <w:pPr>
              <w:jc w:val="both"/>
              <w:rPr>
                <w:rFonts w:asciiTheme="minorHAnsi" w:hAnsiTheme="minorHAnsi" w:cstheme="minorHAnsi"/>
                <w:sz w:val="24"/>
                <w:szCs w:val="24"/>
              </w:rPr>
            </w:pPr>
          </w:p>
        </w:tc>
      </w:tr>
    </w:tbl>
    <w:p w14:paraId="2D5B5565" w14:textId="77777777" w:rsidR="00F10205" w:rsidRPr="00E6797A" w:rsidRDefault="00F10205" w:rsidP="00F67B58">
      <w:pPr>
        <w:ind w:left="2127" w:hanging="2127"/>
        <w:jc w:val="both"/>
        <w:rPr>
          <w:rFonts w:asciiTheme="minorHAnsi" w:hAnsiTheme="minorHAnsi" w:cstheme="minorHAnsi"/>
          <w:b/>
          <w:sz w:val="24"/>
          <w:szCs w:val="24"/>
        </w:rPr>
      </w:pPr>
    </w:p>
    <w:p w14:paraId="23E7D2E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12.0</w:t>
      </w:r>
      <w:r w:rsidRPr="00E6797A">
        <w:rPr>
          <w:rFonts w:asciiTheme="minorHAnsi" w:hAnsiTheme="minorHAnsi" w:cstheme="minorHAnsi"/>
          <w:b/>
          <w:sz w:val="24"/>
          <w:szCs w:val="24"/>
        </w:rPr>
        <w:tab/>
        <w:t>Preço Unitário Bruto (moeda/unidade)</w:t>
      </w:r>
    </w:p>
    <w:p w14:paraId="0F924E72" w14:textId="77777777" w:rsidR="00F67B58" w:rsidRPr="00E6797A" w:rsidRDefault="00F67B58" w:rsidP="00F67B58">
      <w:pPr>
        <w:ind w:left="2127" w:hanging="2127"/>
        <w:jc w:val="both"/>
        <w:rPr>
          <w:rFonts w:asciiTheme="minorHAnsi" w:hAnsiTheme="minorHAnsi" w:cstheme="minorHAnsi"/>
          <w:sz w:val="24"/>
          <w:szCs w:val="24"/>
        </w:rPr>
      </w:pPr>
    </w:p>
    <w:p w14:paraId="7AD8282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DPRBRUTO</w:t>
      </w:r>
    </w:p>
    <w:p w14:paraId="518A5276" w14:textId="77777777" w:rsidR="00F67B58" w:rsidRPr="00E6797A" w:rsidRDefault="00F67B58" w:rsidP="00F67B58">
      <w:pPr>
        <w:ind w:left="2127" w:hanging="2127"/>
        <w:jc w:val="both"/>
        <w:rPr>
          <w:rFonts w:asciiTheme="minorHAnsi" w:hAnsiTheme="minorHAnsi" w:cstheme="minorHAnsi"/>
          <w:sz w:val="24"/>
          <w:szCs w:val="24"/>
        </w:rPr>
      </w:pPr>
    </w:p>
    <w:p w14:paraId="428A6C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preço unitário bruto. Indicar em que unidade está sendo informado esse preço (moeda/kg-t ou moeda/unidade de comercialização). Os descontos e os abatimentos devem ser registrados separadamente nos campos 13 e 14, respectivamente.</w:t>
      </w:r>
    </w:p>
    <w:p w14:paraId="53708EF0" w14:textId="77777777" w:rsidR="00F67B58" w:rsidRPr="00E6797A" w:rsidRDefault="00F67B58" w:rsidP="00F67B58">
      <w:pPr>
        <w:ind w:left="2127" w:hanging="2127"/>
        <w:jc w:val="both"/>
        <w:rPr>
          <w:rFonts w:asciiTheme="minorHAnsi" w:hAnsiTheme="minorHAnsi" w:cstheme="minorHAnsi"/>
          <w:sz w:val="24"/>
          <w:szCs w:val="24"/>
        </w:rPr>
      </w:pPr>
    </w:p>
    <w:p w14:paraId="202868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informar os tributos sobre vendas incluídos neste preço.</w:t>
      </w:r>
    </w:p>
    <w:p w14:paraId="493906E3" w14:textId="77777777" w:rsidR="00F67B58" w:rsidRPr="00E6797A" w:rsidRDefault="00F67B58" w:rsidP="00F67B58">
      <w:pPr>
        <w:ind w:left="2127" w:hanging="2127"/>
        <w:jc w:val="both"/>
        <w:rPr>
          <w:rFonts w:asciiTheme="minorHAnsi" w:hAnsiTheme="minorHAnsi" w:cstheme="minorHAnsi"/>
          <w:sz w:val="24"/>
          <w:szCs w:val="24"/>
        </w:rPr>
      </w:pPr>
    </w:p>
    <w:p w14:paraId="2BCA0E6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13.1</w:t>
      </w:r>
      <w:r w:rsidRPr="00E6797A">
        <w:rPr>
          <w:rFonts w:asciiTheme="minorHAnsi" w:hAnsiTheme="minorHAnsi" w:cstheme="minorHAnsi"/>
          <w:b/>
          <w:sz w:val="24"/>
          <w:szCs w:val="24"/>
        </w:rPr>
        <w:tab/>
        <w:t>Desconto Unitário para Pagamento Antecipado (moeda/unidade)</w:t>
      </w:r>
    </w:p>
    <w:p w14:paraId="01975A64" w14:textId="77777777" w:rsidR="00F67B58" w:rsidRPr="00E6797A" w:rsidRDefault="00F67B58" w:rsidP="00F67B58">
      <w:pPr>
        <w:ind w:left="2127" w:hanging="2127"/>
        <w:jc w:val="both"/>
        <w:rPr>
          <w:rFonts w:asciiTheme="minorHAnsi" w:hAnsiTheme="minorHAnsi" w:cstheme="minorHAnsi"/>
          <w:sz w:val="24"/>
          <w:szCs w:val="24"/>
        </w:rPr>
      </w:pPr>
    </w:p>
    <w:p w14:paraId="2673610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DDESPANT</w:t>
      </w:r>
    </w:p>
    <w:p w14:paraId="335F2ECE" w14:textId="77777777" w:rsidR="00F67B58" w:rsidRPr="00E6797A" w:rsidRDefault="00F67B58" w:rsidP="00F67B58">
      <w:pPr>
        <w:ind w:left="2127" w:hanging="2127"/>
        <w:jc w:val="both"/>
        <w:rPr>
          <w:rFonts w:asciiTheme="minorHAnsi" w:hAnsiTheme="minorHAnsi" w:cstheme="minorHAnsi"/>
          <w:sz w:val="24"/>
          <w:szCs w:val="24"/>
        </w:rPr>
      </w:pPr>
    </w:p>
    <w:p w14:paraId="659356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605F2EBE" w14:textId="77777777" w:rsidR="00F67B58" w:rsidRPr="00E6797A" w:rsidRDefault="00F67B58" w:rsidP="00F67B58">
      <w:pPr>
        <w:ind w:left="2127" w:hanging="2127"/>
        <w:jc w:val="both"/>
        <w:rPr>
          <w:rFonts w:asciiTheme="minorHAnsi" w:hAnsiTheme="minorHAnsi" w:cstheme="minorHAnsi"/>
          <w:sz w:val="24"/>
          <w:szCs w:val="24"/>
        </w:rPr>
      </w:pPr>
    </w:p>
    <w:p w14:paraId="3E911E5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E6797A">
        <w:rPr>
          <w:rFonts w:asciiTheme="minorHAnsi" w:hAnsiTheme="minorHAnsi" w:cstheme="minorHAnsi"/>
          <w:sz w:val="24"/>
          <w:szCs w:val="24"/>
        </w:rPr>
        <w:t xml:space="preserve"> Caso disponível, fornecer uma amostra da documentação para esse tipo de desconto.</w:t>
      </w:r>
    </w:p>
    <w:p w14:paraId="6046D2D7" w14:textId="77777777" w:rsidR="00F67B58" w:rsidRPr="00E6797A" w:rsidRDefault="00F67B58" w:rsidP="00F67B58">
      <w:pPr>
        <w:ind w:left="2127" w:hanging="2127"/>
        <w:jc w:val="both"/>
        <w:rPr>
          <w:rFonts w:asciiTheme="minorHAnsi" w:hAnsiTheme="minorHAnsi" w:cstheme="minorHAnsi"/>
          <w:sz w:val="24"/>
          <w:szCs w:val="24"/>
        </w:rPr>
      </w:pPr>
    </w:p>
    <w:p w14:paraId="1813620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13.2</w:t>
      </w:r>
      <w:r w:rsidRPr="00E6797A">
        <w:rPr>
          <w:rFonts w:asciiTheme="minorHAnsi" w:hAnsiTheme="minorHAnsi" w:cstheme="minorHAnsi"/>
          <w:b/>
          <w:sz w:val="24"/>
          <w:szCs w:val="24"/>
        </w:rPr>
        <w:tab/>
        <w:t>Desconto Unitário Relativo à Quantidade (moeda/unidade)</w:t>
      </w:r>
    </w:p>
    <w:p w14:paraId="3AA3FA1C" w14:textId="77777777" w:rsidR="00F67B58" w:rsidRPr="00E6797A" w:rsidRDefault="00F67B58" w:rsidP="00F67B58">
      <w:pPr>
        <w:ind w:left="2127" w:hanging="2127"/>
        <w:jc w:val="both"/>
        <w:rPr>
          <w:rFonts w:asciiTheme="minorHAnsi" w:hAnsiTheme="minorHAnsi" w:cstheme="minorHAnsi"/>
          <w:sz w:val="24"/>
          <w:szCs w:val="24"/>
        </w:rPr>
      </w:pPr>
    </w:p>
    <w:p w14:paraId="3FBEE90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DDESQTD</w:t>
      </w:r>
    </w:p>
    <w:p w14:paraId="19FE77C1" w14:textId="77777777" w:rsidR="00F67B58" w:rsidRPr="00E6797A" w:rsidRDefault="00F67B58" w:rsidP="00F67B58">
      <w:pPr>
        <w:ind w:left="2127" w:hanging="2127"/>
        <w:jc w:val="both"/>
        <w:rPr>
          <w:rFonts w:asciiTheme="minorHAnsi" w:hAnsiTheme="minorHAnsi" w:cstheme="minorHAnsi"/>
          <w:sz w:val="24"/>
          <w:szCs w:val="24"/>
        </w:rPr>
      </w:pPr>
    </w:p>
    <w:p w14:paraId="5244E22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caso tenha sido concedido desconto em razão da quantidade vendida, informar o valor unitário desse desconto. Este campo somente deverá ser preenchido se o desconto foi concedido após a emissão da fatura/nota fiscal</w:t>
      </w:r>
      <w:r w:rsidRPr="00E6797A">
        <w:rPr>
          <w:rFonts w:asciiTheme="minorHAnsi" w:hAnsiTheme="minorHAnsi" w:cstheme="minorHAnsi"/>
          <w:sz w:val="24"/>
          <w:szCs w:val="24"/>
        </w:rPr>
        <w:t>.</w:t>
      </w:r>
    </w:p>
    <w:p w14:paraId="37A4F777" w14:textId="77777777" w:rsidR="00F67B58" w:rsidRPr="00E6797A" w:rsidRDefault="00F67B58" w:rsidP="00F67B58">
      <w:pPr>
        <w:ind w:left="2127" w:hanging="2127"/>
        <w:jc w:val="both"/>
        <w:rPr>
          <w:rFonts w:asciiTheme="minorHAnsi" w:hAnsiTheme="minorHAnsi" w:cstheme="minorHAnsi"/>
          <w:sz w:val="24"/>
          <w:szCs w:val="24"/>
        </w:rPr>
      </w:pPr>
    </w:p>
    <w:p w14:paraId="4EB66F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r w:rsidRPr="00E6797A">
        <w:rPr>
          <w:rFonts w:asciiTheme="minorHAnsi" w:hAnsiTheme="minorHAnsi" w:cstheme="minorHAnsi"/>
          <w:sz w:val="24"/>
          <w:szCs w:val="24"/>
        </w:rPr>
        <w:t>.</w:t>
      </w:r>
    </w:p>
    <w:p w14:paraId="47DC1D07" w14:textId="77777777" w:rsidR="00F67B58" w:rsidRPr="00E6797A" w:rsidRDefault="00F67B58" w:rsidP="00F67B58">
      <w:pPr>
        <w:ind w:left="2127" w:hanging="2127"/>
        <w:jc w:val="both"/>
        <w:rPr>
          <w:rFonts w:asciiTheme="minorHAnsi" w:hAnsiTheme="minorHAnsi" w:cstheme="minorHAnsi"/>
          <w:sz w:val="24"/>
          <w:szCs w:val="24"/>
        </w:rPr>
      </w:pPr>
    </w:p>
    <w:p w14:paraId="62527D3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13.(3 até n)</w:t>
      </w:r>
      <w:r w:rsidRPr="00E6797A">
        <w:rPr>
          <w:rFonts w:asciiTheme="minorHAnsi" w:hAnsiTheme="minorHAnsi" w:cstheme="minorHAnsi"/>
          <w:b/>
          <w:sz w:val="24"/>
          <w:szCs w:val="24"/>
        </w:rPr>
        <w:tab/>
        <w:t>Outros Descontos (moeda/unidade)</w:t>
      </w:r>
    </w:p>
    <w:p w14:paraId="119B9C5A" w14:textId="77777777" w:rsidR="00F67B58" w:rsidRPr="00E6797A" w:rsidRDefault="00F67B58" w:rsidP="00F67B58">
      <w:pPr>
        <w:ind w:left="2127" w:hanging="2127"/>
        <w:jc w:val="both"/>
        <w:rPr>
          <w:rFonts w:asciiTheme="minorHAnsi" w:hAnsiTheme="minorHAnsi" w:cstheme="minorHAnsi"/>
          <w:sz w:val="24"/>
          <w:szCs w:val="24"/>
        </w:rPr>
      </w:pPr>
    </w:p>
    <w:p w14:paraId="19C9E09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DOUTDES (3 até n)</w:t>
      </w:r>
    </w:p>
    <w:p w14:paraId="70B9EE06" w14:textId="77777777" w:rsidR="00F67B58" w:rsidRPr="00E6797A" w:rsidRDefault="00F67B58" w:rsidP="00F67B58">
      <w:pPr>
        <w:ind w:left="2127" w:hanging="2127"/>
        <w:jc w:val="both"/>
        <w:rPr>
          <w:rFonts w:asciiTheme="minorHAnsi" w:hAnsiTheme="minorHAnsi" w:cstheme="minorHAnsi"/>
          <w:sz w:val="24"/>
          <w:szCs w:val="24"/>
        </w:rPr>
      </w:pPr>
    </w:p>
    <w:p w14:paraId="27ED4EF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 xml:space="preserve">informar o valor unitário de qualquer outro desconto concedido ao cliente, esclarecendo se esses descontos já foram considerados na definição do preço </w:t>
      </w:r>
      <w:r w:rsidRPr="00E6797A">
        <w:rPr>
          <w:rFonts w:asciiTheme="minorHAnsi" w:hAnsiTheme="minorHAnsi" w:cstheme="minorHAnsi"/>
          <w:sz w:val="24"/>
        </w:rPr>
        <w:lastRenderedPageBreak/>
        <w:t>unitário bruto indicado no campo 12.0. Criar um campo separado para cada um dos descontos existentes. Cada registro na base de dados deve corresponder a uma linha da fatura/nota fiscal</w:t>
      </w:r>
      <w:r w:rsidRPr="00E6797A">
        <w:rPr>
          <w:rFonts w:asciiTheme="minorHAnsi" w:hAnsiTheme="minorHAnsi" w:cstheme="minorHAnsi"/>
          <w:sz w:val="24"/>
          <w:szCs w:val="24"/>
        </w:rPr>
        <w:t>.</w:t>
      </w:r>
    </w:p>
    <w:p w14:paraId="55FB646C" w14:textId="77777777" w:rsidR="00F67B58" w:rsidRPr="00E6797A" w:rsidRDefault="00F67B58" w:rsidP="00F67B58">
      <w:pPr>
        <w:ind w:left="2127" w:hanging="2127"/>
        <w:jc w:val="both"/>
        <w:rPr>
          <w:rFonts w:asciiTheme="minorHAnsi" w:hAnsiTheme="minorHAnsi" w:cstheme="minorHAnsi"/>
          <w:sz w:val="24"/>
          <w:szCs w:val="24"/>
        </w:rPr>
      </w:pPr>
    </w:p>
    <w:p w14:paraId="284865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r w:rsidRPr="00E6797A">
        <w:rPr>
          <w:rFonts w:asciiTheme="minorHAnsi" w:hAnsiTheme="minorHAnsi" w:cstheme="minorHAnsi"/>
          <w:sz w:val="24"/>
          <w:szCs w:val="24"/>
        </w:rPr>
        <w:t>.</w:t>
      </w:r>
    </w:p>
    <w:p w14:paraId="7C668537" w14:textId="77777777" w:rsidR="00F67B58" w:rsidRPr="00E6797A" w:rsidRDefault="00F67B58" w:rsidP="00F67B58">
      <w:pPr>
        <w:ind w:left="2127" w:hanging="2127"/>
        <w:jc w:val="both"/>
        <w:rPr>
          <w:rFonts w:asciiTheme="minorHAnsi" w:hAnsiTheme="minorHAnsi" w:cstheme="minorHAnsi"/>
          <w:sz w:val="24"/>
          <w:szCs w:val="24"/>
        </w:rPr>
      </w:pPr>
    </w:p>
    <w:p w14:paraId="041191A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14.(1 até n)</w:t>
      </w:r>
      <w:r w:rsidRPr="00E6797A">
        <w:rPr>
          <w:rFonts w:asciiTheme="minorHAnsi" w:hAnsiTheme="minorHAnsi" w:cstheme="minorHAnsi"/>
          <w:b/>
          <w:sz w:val="24"/>
          <w:szCs w:val="24"/>
        </w:rPr>
        <w:tab/>
        <w:t>Abatimentos (moeda/unidade)</w:t>
      </w:r>
    </w:p>
    <w:p w14:paraId="310DAB7B" w14:textId="77777777" w:rsidR="00F67B58" w:rsidRPr="00E6797A" w:rsidRDefault="00F67B58" w:rsidP="00F67B58">
      <w:pPr>
        <w:ind w:left="2127" w:hanging="2127"/>
        <w:jc w:val="both"/>
        <w:rPr>
          <w:rFonts w:asciiTheme="minorHAnsi" w:hAnsiTheme="minorHAnsi" w:cstheme="minorHAnsi"/>
          <w:sz w:val="24"/>
          <w:szCs w:val="24"/>
        </w:rPr>
      </w:pPr>
    </w:p>
    <w:p w14:paraId="7478522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DABAT (1 até n)</w:t>
      </w:r>
    </w:p>
    <w:p w14:paraId="46F51636" w14:textId="77777777" w:rsidR="00F67B58" w:rsidRPr="00E6797A" w:rsidRDefault="00F67B58" w:rsidP="00F67B58">
      <w:pPr>
        <w:ind w:left="2127" w:hanging="2127"/>
        <w:jc w:val="both"/>
        <w:rPr>
          <w:rFonts w:asciiTheme="minorHAnsi" w:hAnsiTheme="minorHAnsi" w:cstheme="minorHAnsi"/>
          <w:sz w:val="24"/>
          <w:szCs w:val="24"/>
        </w:rPr>
      </w:pPr>
    </w:p>
    <w:p w14:paraId="4361E0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E6797A">
        <w:rPr>
          <w:rFonts w:asciiTheme="minorHAnsi" w:hAnsiTheme="minorHAnsi" w:cstheme="minorHAnsi"/>
          <w:sz w:val="24"/>
          <w:szCs w:val="24"/>
        </w:rPr>
        <w:t>.</w:t>
      </w:r>
    </w:p>
    <w:p w14:paraId="1CE7874D" w14:textId="77777777" w:rsidR="00F67B58" w:rsidRPr="00E6797A" w:rsidRDefault="00F67B58" w:rsidP="00F67B58">
      <w:pPr>
        <w:ind w:left="2127" w:hanging="2127"/>
        <w:jc w:val="both"/>
        <w:rPr>
          <w:rFonts w:asciiTheme="minorHAnsi" w:hAnsiTheme="minorHAnsi" w:cstheme="minorHAnsi"/>
          <w:sz w:val="24"/>
          <w:szCs w:val="24"/>
        </w:rPr>
      </w:pPr>
    </w:p>
    <w:p w14:paraId="793E62D2"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696207ED" w14:textId="77777777" w:rsidR="00F67B58" w:rsidRPr="00E6797A" w:rsidRDefault="00F67B58" w:rsidP="00F67B58">
      <w:pPr>
        <w:ind w:left="2127" w:hanging="2127"/>
        <w:jc w:val="both"/>
        <w:rPr>
          <w:rFonts w:asciiTheme="minorHAnsi" w:hAnsiTheme="minorHAnsi" w:cstheme="minorHAnsi"/>
          <w:sz w:val="24"/>
        </w:rPr>
      </w:pPr>
    </w:p>
    <w:p w14:paraId="70D6EFD4"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szCs w:val="24"/>
        </w:rPr>
        <w:t xml:space="preserve">Campo Nº 15.0         </w:t>
      </w:r>
      <w:r w:rsidRPr="00E6797A">
        <w:rPr>
          <w:rFonts w:asciiTheme="minorHAnsi" w:hAnsiTheme="minorHAnsi" w:cstheme="minorHAnsi"/>
          <w:b/>
          <w:sz w:val="24"/>
        </w:rPr>
        <w:t xml:space="preserve">Custo Financeiro Unitário da Operação </w:t>
      </w:r>
      <w:r w:rsidRPr="00E6797A">
        <w:rPr>
          <w:rFonts w:asciiTheme="minorHAnsi" w:hAnsiTheme="minorHAnsi" w:cstheme="minorHAnsi"/>
          <w:b/>
          <w:sz w:val="24"/>
          <w:szCs w:val="24"/>
        </w:rPr>
        <w:t>(moeda/unidade)</w:t>
      </w:r>
    </w:p>
    <w:p w14:paraId="00BB84F7" w14:textId="77777777" w:rsidR="00F67B58" w:rsidRPr="00E6797A" w:rsidRDefault="00F67B58" w:rsidP="00F67B58">
      <w:pPr>
        <w:ind w:left="2127" w:hanging="2127"/>
        <w:jc w:val="both"/>
        <w:rPr>
          <w:rFonts w:asciiTheme="minorHAnsi" w:hAnsiTheme="minorHAnsi" w:cstheme="minorHAnsi"/>
          <w:b/>
          <w:sz w:val="24"/>
        </w:rPr>
      </w:pPr>
    </w:p>
    <w:p w14:paraId="34E8AF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DCUSTFIN</w:t>
      </w:r>
    </w:p>
    <w:p w14:paraId="5D9DDAAF" w14:textId="77777777" w:rsidR="00F67B58" w:rsidRPr="00E6797A" w:rsidRDefault="00F67B58" w:rsidP="00F67B58">
      <w:pPr>
        <w:ind w:left="2127" w:hanging="2127"/>
        <w:jc w:val="both"/>
        <w:rPr>
          <w:rFonts w:asciiTheme="minorHAnsi" w:hAnsiTheme="minorHAnsi" w:cstheme="minorHAnsi"/>
          <w:b/>
          <w:sz w:val="24"/>
        </w:rPr>
      </w:pPr>
    </w:p>
    <w:p w14:paraId="0BDB4FD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E6797A">
        <w:rPr>
          <w:rFonts w:asciiTheme="minorHAnsi" w:hAnsiTheme="minorHAnsi" w:cstheme="minorHAnsi"/>
          <w:b/>
          <w:sz w:val="24"/>
          <w:szCs w:val="24"/>
        </w:rPr>
        <w:t>.</w:t>
      </w:r>
    </w:p>
    <w:p w14:paraId="7793C32C" w14:textId="77777777" w:rsidR="00F67B58" w:rsidRPr="00E6797A" w:rsidRDefault="00F67B58" w:rsidP="00F67B58">
      <w:pPr>
        <w:ind w:left="2127" w:hanging="2127"/>
        <w:jc w:val="both"/>
        <w:rPr>
          <w:rFonts w:asciiTheme="minorHAnsi" w:hAnsiTheme="minorHAnsi" w:cstheme="minorHAnsi"/>
          <w:b/>
          <w:sz w:val="24"/>
          <w:szCs w:val="24"/>
        </w:rPr>
      </w:pPr>
    </w:p>
    <w:p w14:paraId="7AB372C8"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rPr>
        <w:t>Complementação:</w:t>
      </w:r>
      <w:r w:rsidRPr="00E6797A">
        <w:rPr>
          <w:rFonts w:asciiTheme="minorHAnsi" w:hAnsiTheme="minorHAnsi" w:cstheme="minorHAnsi"/>
          <w:sz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14:paraId="51474FFA" w14:textId="77777777" w:rsidR="00F67B58" w:rsidRPr="00E6797A" w:rsidRDefault="00F67B58" w:rsidP="00F67B58">
      <w:pPr>
        <w:jc w:val="both"/>
        <w:rPr>
          <w:rFonts w:asciiTheme="minorHAnsi" w:hAnsiTheme="minorHAnsi" w:cstheme="minorHAnsi"/>
          <w:b/>
          <w:sz w:val="24"/>
          <w:szCs w:val="24"/>
        </w:rPr>
      </w:pPr>
    </w:p>
    <w:p w14:paraId="37D4044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16.0</w:t>
      </w:r>
      <w:r w:rsidRPr="00E6797A">
        <w:rPr>
          <w:rFonts w:asciiTheme="minorHAnsi" w:hAnsiTheme="minorHAnsi" w:cstheme="minorHAnsi"/>
          <w:b/>
          <w:sz w:val="24"/>
          <w:szCs w:val="24"/>
        </w:rPr>
        <w:tab/>
      </w:r>
      <w:r w:rsidRPr="00E6797A">
        <w:rPr>
          <w:rFonts w:asciiTheme="minorHAnsi" w:hAnsiTheme="minorHAnsi" w:cstheme="minorHAnsi"/>
          <w:b/>
          <w:sz w:val="24"/>
        </w:rPr>
        <w:t xml:space="preserve">Receita Unitária de Juros da Operação </w:t>
      </w:r>
      <w:r w:rsidRPr="00E6797A">
        <w:rPr>
          <w:rFonts w:asciiTheme="minorHAnsi" w:hAnsiTheme="minorHAnsi" w:cstheme="minorHAnsi"/>
          <w:b/>
          <w:sz w:val="24"/>
          <w:szCs w:val="24"/>
        </w:rPr>
        <w:t>(moeda/unidade)</w:t>
      </w:r>
    </w:p>
    <w:p w14:paraId="5BB43B08" w14:textId="77777777" w:rsidR="00F67B58" w:rsidRPr="00E6797A" w:rsidRDefault="00F67B58" w:rsidP="00F67B58">
      <w:pPr>
        <w:ind w:left="2127" w:hanging="2127"/>
        <w:jc w:val="both"/>
        <w:rPr>
          <w:rFonts w:asciiTheme="minorHAnsi" w:hAnsiTheme="minorHAnsi" w:cstheme="minorHAnsi"/>
          <w:sz w:val="24"/>
          <w:szCs w:val="24"/>
        </w:rPr>
      </w:pPr>
    </w:p>
    <w:p w14:paraId="2C4980B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DRECJUR</w:t>
      </w:r>
    </w:p>
    <w:p w14:paraId="1ADAD787" w14:textId="77777777" w:rsidR="00F67B58" w:rsidRPr="00E6797A" w:rsidRDefault="00F67B58" w:rsidP="00F67B58">
      <w:pPr>
        <w:ind w:left="2127" w:hanging="2127"/>
        <w:jc w:val="both"/>
        <w:rPr>
          <w:rFonts w:asciiTheme="minorHAnsi" w:hAnsiTheme="minorHAnsi" w:cstheme="minorHAnsi"/>
          <w:sz w:val="24"/>
          <w:szCs w:val="24"/>
        </w:rPr>
      </w:pPr>
    </w:p>
    <w:p w14:paraId="588B05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Observação:               informar o valor unitário dos juros recebidos pelo pagamento atrasado da fatura.</w:t>
      </w:r>
    </w:p>
    <w:p w14:paraId="68638BB6" w14:textId="77777777" w:rsidR="00F67B58" w:rsidRPr="00E6797A" w:rsidRDefault="00F67B58" w:rsidP="00F67B58">
      <w:pPr>
        <w:ind w:left="2127" w:hanging="2127"/>
        <w:jc w:val="both"/>
        <w:rPr>
          <w:rFonts w:asciiTheme="minorHAnsi" w:hAnsiTheme="minorHAnsi" w:cstheme="minorHAnsi"/>
          <w:sz w:val="24"/>
          <w:szCs w:val="24"/>
        </w:rPr>
      </w:pPr>
    </w:p>
    <w:p w14:paraId="4DF3B4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    descrever sob quais condições a empresa cobra juros do cliente pelo atraso no pagamento. Se a prática varia de acordo com o canal de distribuição ou com categoria do cliente, explicar por que e como varia.</w:t>
      </w:r>
    </w:p>
    <w:p w14:paraId="197308A8" w14:textId="77777777" w:rsidR="00F67B58" w:rsidRPr="00E6797A" w:rsidRDefault="00F67B58" w:rsidP="00F67B58">
      <w:pPr>
        <w:ind w:left="2127" w:hanging="2127"/>
        <w:jc w:val="both"/>
        <w:rPr>
          <w:rFonts w:asciiTheme="minorHAnsi" w:hAnsiTheme="minorHAnsi" w:cstheme="minorHAnsi"/>
          <w:sz w:val="24"/>
          <w:szCs w:val="24"/>
        </w:rPr>
      </w:pPr>
    </w:p>
    <w:p w14:paraId="6D1FD81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17.0</w:t>
      </w:r>
      <w:r w:rsidRPr="00E6797A">
        <w:rPr>
          <w:rFonts w:asciiTheme="minorHAnsi" w:hAnsiTheme="minorHAnsi" w:cstheme="minorHAnsi"/>
          <w:b/>
          <w:sz w:val="24"/>
          <w:szCs w:val="24"/>
        </w:rPr>
        <w:tab/>
      </w:r>
      <w:r w:rsidRPr="00E6797A">
        <w:rPr>
          <w:rFonts w:asciiTheme="minorHAnsi" w:hAnsiTheme="minorHAnsi" w:cstheme="minorHAnsi"/>
          <w:b/>
          <w:sz w:val="24"/>
        </w:rPr>
        <w:t xml:space="preserve">Impostos Incidentes na Operação </w:t>
      </w:r>
      <w:r w:rsidRPr="00E6797A">
        <w:rPr>
          <w:rFonts w:asciiTheme="minorHAnsi" w:hAnsiTheme="minorHAnsi" w:cstheme="minorHAnsi"/>
          <w:b/>
          <w:sz w:val="24"/>
          <w:szCs w:val="24"/>
        </w:rPr>
        <w:t>(moeda/unidade)</w:t>
      </w:r>
    </w:p>
    <w:p w14:paraId="79B1D9FF" w14:textId="77777777" w:rsidR="00F67B58" w:rsidRPr="00E6797A" w:rsidRDefault="00F67B58" w:rsidP="00F67B58">
      <w:pPr>
        <w:ind w:left="2127" w:hanging="2127"/>
        <w:jc w:val="both"/>
        <w:rPr>
          <w:rFonts w:asciiTheme="minorHAnsi" w:hAnsiTheme="minorHAnsi" w:cstheme="minorHAnsi"/>
          <w:sz w:val="24"/>
          <w:szCs w:val="24"/>
        </w:rPr>
      </w:pPr>
    </w:p>
    <w:p w14:paraId="3704FE5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DIMPOSTO</w:t>
      </w:r>
    </w:p>
    <w:p w14:paraId="559EA021" w14:textId="77777777" w:rsidR="00F67B58" w:rsidRPr="00E6797A" w:rsidRDefault="00F67B58" w:rsidP="00F67B58">
      <w:pPr>
        <w:ind w:left="2127" w:hanging="2127"/>
        <w:jc w:val="both"/>
        <w:rPr>
          <w:rFonts w:asciiTheme="minorHAnsi" w:hAnsiTheme="minorHAnsi" w:cstheme="minorHAnsi"/>
          <w:sz w:val="24"/>
          <w:szCs w:val="24"/>
        </w:rPr>
      </w:pPr>
    </w:p>
    <w:p w14:paraId="4171FF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rPr>
        <w:t>Observação:</w:t>
      </w:r>
      <w:r w:rsidRPr="00E6797A">
        <w:rPr>
          <w:rFonts w:asciiTheme="minorHAnsi" w:hAnsiTheme="minorHAnsi" w:cstheme="minorHAnsi"/>
          <w:sz w:val="24"/>
        </w:rPr>
        <w:tab/>
      </w:r>
      <w:r w:rsidRPr="00E6797A">
        <w:rPr>
          <w:rFonts w:asciiTheme="minorHAnsi" w:hAnsiTheme="minorHAnsi" w:cstheme="minorHAnsi"/>
          <w:sz w:val="24"/>
          <w:szCs w:val="24"/>
        </w:rPr>
        <w:t>informar o valor unitário incorrido.</w:t>
      </w:r>
    </w:p>
    <w:p w14:paraId="4D597431" w14:textId="77777777" w:rsidR="00F67B58" w:rsidRPr="00E6797A" w:rsidRDefault="00F67B58" w:rsidP="00F67B58">
      <w:pPr>
        <w:ind w:left="2127" w:hanging="2127"/>
        <w:jc w:val="both"/>
        <w:rPr>
          <w:rFonts w:asciiTheme="minorHAnsi" w:hAnsiTheme="minorHAnsi" w:cstheme="minorHAnsi"/>
          <w:sz w:val="24"/>
          <w:szCs w:val="24"/>
        </w:rPr>
      </w:pPr>
    </w:p>
    <w:p w14:paraId="7BCB5C0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18.0</w:t>
      </w:r>
      <w:r w:rsidRPr="00E6797A">
        <w:rPr>
          <w:rFonts w:asciiTheme="minorHAnsi" w:hAnsiTheme="minorHAnsi" w:cstheme="minorHAnsi"/>
          <w:b/>
          <w:sz w:val="24"/>
          <w:szCs w:val="24"/>
        </w:rPr>
        <w:tab/>
      </w:r>
      <w:r w:rsidRPr="00E6797A">
        <w:rPr>
          <w:rFonts w:asciiTheme="minorHAnsi" w:hAnsiTheme="minorHAnsi" w:cstheme="minorHAnsi"/>
          <w:b/>
          <w:sz w:val="24"/>
        </w:rPr>
        <w:t>Local de Saída do Produto</w:t>
      </w:r>
    </w:p>
    <w:p w14:paraId="43959B42" w14:textId="77777777" w:rsidR="00F67B58" w:rsidRPr="00E6797A" w:rsidRDefault="00F67B58" w:rsidP="00F67B58">
      <w:pPr>
        <w:jc w:val="both"/>
        <w:rPr>
          <w:rFonts w:asciiTheme="minorHAnsi" w:hAnsiTheme="minorHAnsi" w:cstheme="minorHAnsi"/>
          <w:b/>
          <w:sz w:val="24"/>
          <w:szCs w:val="24"/>
        </w:rPr>
      </w:pPr>
    </w:p>
    <w:p w14:paraId="5D72076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DLOCSAI</w:t>
      </w:r>
    </w:p>
    <w:p w14:paraId="7A9388E8" w14:textId="77777777" w:rsidR="00F67B58" w:rsidRPr="00E6797A" w:rsidRDefault="00F67B58" w:rsidP="00F67B58">
      <w:pPr>
        <w:jc w:val="both"/>
        <w:rPr>
          <w:rFonts w:asciiTheme="minorHAnsi" w:hAnsiTheme="minorHAnsi" w:cstheme="minorHAnsi"/>
          <w:b/>
          <w:sz w:val="24"/>
          <w:szCs w:val="24"/>
        </w:rPr>
      </w:pPr>
    </w:p>
    <w:p w14:paraId="08F821D9" w14:textId="77777777" w:rsidR="00F67B58" w:rsidRPr="00E6797A" w:rsidRDefault="00F67B58" w:rsidP="00F67B58">
      <w:pPr>
        <w:tabs>
          <w:tab w:val="left" w:pos="2127"/>
        </w:tabs>
        <w:ind w:left="2127" w:hanging="2127"/>
        <w:jc w:val="both"/>
        <w:rPr>
          <w:rFonts w:asciiTheme="minorHAnsi" w:hAnsiTheme="minorHAnsi" w:cstheme="minorHAnsi"/>
          <w:sz w:val="24"/>
          <w:szCs w:val="24"/>
        </w:rPr>
      </w:pPr>
      <w:r w:rsidRPr="00E6797A">
        <w:rPr>
          <w:rFonts w:asciiTheme="minorHAnsi" w:hAnsiTheme="minorHAnsi" w:cstheme="minorHAnsi"/>
          <w:sz w:val="24"/>
        </w:rPr>
        <w:t>Observação:</w:t>
      </w:r>
      <w:r w:rsidRPr="00E6797A">
        <w:rPr>
          <w:rFonts w:asciiTheme="minorHAnsi" w:hAnsiTheme="minorHAnsi" w:cstheme="minorHAnsi"/>
          <w:sz w:val="24"/>
        </w:rPr>
        <w:tab/>
        <w:t>informar o local de saída do produto vendido, caso seja diferente</w:t>
      </w:r>
      <w:r w:rsidRPr="00E6797A">
        <w:rPr>
          <w:rFonts w:asciiTheme="minorHAnsi" w:hAnsiTheme="minorHAnsi" w:cstheme="minorHAnsi"/>
          <w:sz w:val="24"/>
          <w:szCs w:val="24"/>
        </w:rPr>
        <w:t xml:space="preserve"> do local da unidade de produção.</w:t>
      </w:r>
    </w:p>
    <w:p w14:paraId="32373529" w14:textId="77777777" w:rsidR="00F67B58" w:rsidRPr="00E6797A" w:rsidRDefault="00F67B58" w:rsidP="00F67B58">
      <w:pPr>
        <w:jc w:val="both"/>
        <w:rPr>
          <w:rFonts w:asciiTheme="minorHAnsi" w:hAnsiTheme="minorHAnsi" w:cstheme="minorHAnsi"/>
          <w:sz w:val="24"/>
          <w:szCs w:val="24"/>
        </w:rPr>
      </w:pPr>
    </w:p>
    <w:p w14:paraId="0AFF29A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19.0</w:t>
      </w:r>
      <w:r w:rsidRPr="00E6797A">
        <w:rPr>
          <w:rFonts w:asciiTheme="minorHAnsi" w:hAnsiTheme="minorHAnsi" w:cstheme="minorHAnsi"/>
          <w:b/>
          <w:sz w:val="24"/>
          <w:szCs w:val="24"/>
        </w:rPr>
        <w:tab/>
        <w:t>Canal de Distribuição</w:t>
      </w:r>
    </w:p>
    <w:p w14:paraId="79ECE71E" w14:textId="77777777" w:rsidR="00F67B58" w:rsidRPr="00E6797A" w:rsidRDefault="00F67B58" w:rsidP="00F67B58">
      <w:pPr>
        <w:jc w:val="both"/>
        <w:rPr>
          <w:rFonts w:asciiTheme="minorHAnsi" w:hAnsiTheme="minorHAnsi" w:cstheme="minorHAnsi"/>
          <w:sz w:val="24"/>
          <w:szCs w:val="24"/>
        </w:rPr>
      </w:pPr>
    </w:p>
    <w:p w14:paraId="106B5D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DCANDISTR</w:t>
      </w:r>
    </w:p>
    <w:p w14:paraId="01F7EE9C" w14:textId="77777777" w:rsidR="00F67B58" w:rsidRPr="00E6797A" w:rsidRDefault="00F67B58" w:rsidP="00F67B58">
      <w:pPr>
        <w:jc w:val="both"/>
        <w:rPr>
          <w:rFonts w:asciiTheme="minorHAnsi" w:hAnsiTheme="minorHAnsi" w:cstheme="minorHAnsi"/>
          <w:sz w:val="24"/>
          <w:szCs w:val="24"/>
        </w:rPr>
      </w:pPr>
    </w:p>
    <w:p w14:paraId="1F898D1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os canais de distribuição informados neste campo devem estar de acordo com aqueles descritos no item IV.7.</w:t>
      </w:r>
    </w:p>
    <w:p w14:paraId="7AF5C06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40E44B73"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canal 1</w:t>
      </w:r>
    </w:p>
    <w:p w14:paraId="112F4EA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canal 2</w:t>
      </w:r>
    </w:p>
    <w:p w14:paraId="5EE80D6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canal 3 até canal n</w:t>
      </w:r>
    </w:p>
    <w:p w14:paraId="07578BAE" w14:textId="77777777" w:rsidR="00F67B58" w:rsidRPr="00E6797A" w:rsidRDefault="00F67B58" w:rsidP="00F67B58">
      <w:pPr>
        <w:jc w:val="both"/>
        <w:rPr>
          <w:rFonts w:asciiTheme="minorHAnsi" w:hAnsiTheme="minorHAnsi" w:cstheme="minorHAnsi"/>
          <w:sz w:val="24"/>
          <w:szCs w:val="24"/>
        </w:rPr>
      </w:pPr>
    </w:p>
    <w:p w14:paraId="4496427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20.0</w:t>
      </w:r>
      <w:r w:rsidRPr="00E6797A">
        <w:rPr>
          <w:rFonts w:asciiTheme="minorHAnsi" w:hAnsiTheme="minorHAnsi" w:cstheme="minorHAnsi"/>
          <w:b/>
          <w:sz w:val="24"/>
          <w:szCs w:val="24"/>
        </w:rPr>
        <w:tab/>
        <w:t>Condição de pagamento</w:t>
      </w:r>
    </w:p>
    <w:p w14:paraId="5380A82B" w14:textId="77777777" w:rsidR="00F67B58" w:rsidRPr="00E6797A" w:rsidRDefault="00F67B58" w:rsidP="00F67B58">
      <w:pPr>
        <w:ind w:left="2127" w:hanging="2127"/>
        <w:jc w:val="both"/>
        <w:rPr>
          <w:rFonts w:asciiTheme="minorHAnsi" w:hAnsiTheme="minorHAnsi" w:cstheme="minorHAnsi"/>
          <w:sz w:val="24"/>
          <w:szCs w:val="24"/>
        </w:rPr>
      </w:pPr>
    </w:p>
    <w:p w14:paraId="09C06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DCONDPAG</w:t>
      </w:r>
    </w:p>
    <w:p w14:paraId="35CC9F52" w14:textId="77777777" w:rsidR="00F67B58" w:rsidRPr="00E6797A" w:rsidRDefault="00F67B58" w:rsidP="00F67B58">
      <w:pPr>
        <w:ind w:left="2127" w:hanging="2127"/>
        <w:jc w:val="both"/>
        <w:rPr>
          <w:rFonts w:asciiTheme="minorHAnsi" w:hAnsiTheme="minorHAnsi" w:cstheme="minorHAnsi"/>
          <w:b/>
          <w:sz w:val="24"/>
          <w:szCs w:val="24"/>
        </w:rPr>
      </w:pPr>
    </w:p>
    <w:p w14:paraId="0608D68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      Relacionar a condição de pagamento concedida aos clientes.</w:t>
      </w:r>
    </w:p>
    <w:p w14:paraId="1C1A7BF8"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w:t>
      </w:r>
    </w:p>
    <w:p w14:paraId="3F128FCB" w14:textId="77777777" w:rsidR="00F67B58" w:rsidRPr="00E6797A" w:rsidRDefault="00F67B58" w:rsidP="007A0CA4">
      <w:pPr>
        <w:ind w:left="1416" w:firstLine="708"/>
        <w:jc w:val="both"/>
        <w:rPr>
          <w:rFonts w:asciiTheme="minorHAnsi" w:hAnsiTheme="minorHAnsi" w:cstheme="minorHAnsi"/>
          <w:sz w:val="24"/>
          <w:szCs w:val="24"/>
        </w:rPr>
      </w:pPr>
      <w:r w:rsidRPr="00E6797A">
        <w:rPr>
          <w:rFonts w:asciiTheme="minorHAnsi" w:hAnsiTheme="minorHAnsi" w:cstheme="minorHAnsi"/>
          <w:sz w:val="24"/>
          <w:szCs w:val="24"/>
        </w:rPr>
        <w:t>1 = 30 dias após a fatura</w:t>
      </w:r>
    </w:p>
    <w:p w14:paraId="46232926" w14:textId="60C806C9"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w:t>
      </w:r>
      <w:r w:rsidR="007A0CA4">
        <w:rPr>
          <w:rFonts w:asciiTheme="minorHAnsi" w:hAnsiTheme="minorHAnsi" w:cstheme="minorHAnsi"/>
          <w:sz w:val="24"/>
          <w:szCs w:val="24"/>
        </w:rPr>
        <w:tab/>
      </w:r>
      <w:r w:rsidRPr="00E6797A">
        <w:rPr>
          <w:rFonts w:asciiTheme="minorHAnsi" w:hAnsiTheme="minorHAnsi" w:cstheme="minorHAnsi"/>
          <w:sz w:val="24"/>
          <w:szCs w:val="24"/>
        </w:rPr>
        <w:t>2 = 60 dias após a fatura</w:t>
      </w:r>
    </w:p>
    <w:p w14:paraId="4DEE7ECE" w14:textId="74B929C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w:t>
      </w:r>
      <w:r w:rsidR="007A0CA4">
        <w:rPr>
          <w:rFonts w:asciiTheme="minorHAnsi" w:hAnsiTheme="minorHAnsi" w:cstheme="minorHAnsi"/>
          <w:sz w:val="24"/>
          <w:szCs w:val="24"/>
        </w:rPr>
        <w:tab/>
      </w:r>
      <w:r w:rsidRPr="00E6797A">
        <w:rPr>
          <w:rFonts w:asciiTheme="minorHAnsi" w:hAnsiTheme="minorHAnsi" w:cstheme="minorHAnsi"/>
          <w:sz w:val="24"/>
          <w:szCs w:val="24"/>
        </w:rPr>
        <w:t>3 até n = especificar outras condições de pagamento</w:t>
      </w:r>
    </w:p>
    <w:p w14:paraId="5183832B" w14:textId="77777777" w:rsidR="00F67B58" w:rsidRPr="00E6797A" w:rsidRDefault="00F67B58" w:rsidP="00F67B58">
      <w:pPr>
        <w:jc w:val="both"/>
        <w:rPr>
          <w:rFonts w:asciiTheme="minorHAnsi" w:hAnsiTheme="minorHAnsi" w:cstheme="minorHAnsi"/>
          <w:sz w:val="24"/>
          <w:szCs w:val="24"/>
        </w:rPr>
      </w:pPr>
    </w:p>
    <w:p w14:paraId="3D4BFCC3"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272C8D26" w14:textId="77777777" w:rsidR="00F67B58" w:rsidRPr="00E6797A" w:rsidRDefault="00F67B58" w:rsidP="00F67B58">
      <w:pPr>
        <w:ind w:left="2160" w:hanging="2160"/>
        <w:jc w:val="both"/>
        <w:rPr>
          <w:rFonts w:asciiTheme="minorHAnsi" w:hAnsiTheme="minorHAnsi" w:cstheme="minorHAnsi"/>
          <w:color w:val="FF0000"/>
          <w:sz w:val="24"/>
          <w:szCs w:val="24"/>
        </w:rPr>
      </w:pPr>
    </w:p>
    <w:p w14:paraId="732FA924" w14:textId="77777777" w:rsidR="00253B0C" w:rsidRPr="00E6797A" w:rsidRDefault="00253B0C" w:rsidP="00253B0C">
      <w:pPr>
        <w:ind w:left="2127" w:hanging="2127"/>
        <w:jc w:val="both"/>
        <w:rPr>
          <w:rFonts w:asciiTheme="minorHAnsi" w:hAnsiTheme="minorHAnsi" w:cstheme="minorHAnsi"/>
          <w:b/>
          <w:bCs/>
          <w:sz w:val="24"/>
          <w:szCs w:val="24"/>
        </w:rPr>
      </w:pPr>
      <w:r w:rsidRPr="00E6797A">
        <w:rPr>
          <w:rFonts w:asciiTheme="minorHAnsi" w:hAnsiTheme="minorHAnsi" w:cstheme="minorHAnsi"/>
          <w:b/>
          <w:bCs/>
          <w:sz w:val="24"/>
          <w:szCs w:val="24"/>
        </w:rPr>
        <w:lastRenderedPageBreak/>
        <w:t>Campo Nº 21.0          Ajustes Relativos ao Nível de Comércio (moeda/unidade)</w:t>
      </w:r>
    </w:p>
    <w:p w14:paraId="0678CF14" w14:textId="77777777" w:rsidR="00253B0C" w:rsidRPr="00E6797A" w:rsidRDefault="00253B0C" w:rsidP="00253B0C">
      <w:pPr>
        <w:ind w:left="2127" w:hanging="2127"/>
        <w:jc w:val="both"/>
        <w:rPr>
          <w:rFonts w:asciiTheme="minorHAnsi" w:hAnsiTheme="minorHAnsi" w:cstheme="minorHAnsi"/>
          <w:b/>
          <w:bCs/>
          <w:sz w:val="24"/>
          <w:szCs w:val="24"/>
        </w:rPr>
      </w:pPr>
    </w:p>
    <w:p w14:paraId="63ACF5A0"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        DNCAJUST</w:t>
      </w:r>
    </w:p>
    <w:p w14:paraId="7D57E046" w14:textId="77777777" w:rsidR="00253B0C" w:rsidRPr="00E6797A" w:rsidRDefault="00253B0C" w:rsidP="00253B0C">
      <w:pPr>
        <w:ind w:left="2127" w:hanging="2127"/>
        <w:jc w:val="both"/>
        <w:rPr>
          <w:rFonts w:asciiTheme="minorHAnsi" w:hAnsiTheme="minorHAnsi" w:cstheme="minorHAnsi"/>
          <w:b/>
          <w:bCs/>
          <w:sz w:val="24"/>
          <w:szCs w:val="24"/>
        </w:rPr>
      </w:pPr>
    </w:p>
    <w:p w14:paraId="2F43E5E0"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5AD6935F" w14:textId="77777777" w:rsidR="00253B0C" w:rsidRPr="00E6797A" w:rsidRDefault="00253B0C" w:rsidP="00253B0C">
      <w:pPr>
        <w:ind w:left="2127" w:hanging="2127"/>
        <w:jc w:val="both"/>
        <w:rPr>
          <w:rFonts w:asciiTheme="minorHAnsi" w:hAnsiTheme="minorHAnsi" w:cstheme="minorHAnsi"/>
          <w:sz w:val="24"/>
          <w:szCs w:val="24"/>
        </w:rPr>
      </w:pPr>
    </w:p>
    <w:p w14:paraId="74E08AE9"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explicar por que a empresa acredita ser necessário efetuar ajuste no nível de comércio, fornecendo planilhas demonstrando como cada ajuste foi calculado. </w:t>
      </w:r>
    </w:p>
    <w:p w14:paraId="653DFFF5" w14:textId="77777777" w:rsidR="00F67B58" w:rsidRPr="00E6797A" w:rsidRDefault="00F67B58" w:rsidP="00F67B58">
      <w:pPr>
        <w:ind w:left="2127" w:hanging="2127"/>
        <w:jc w:val="both"/>
        <w:rPr>
          <w:rFonts w:asciiTheme="minorHAnsi" w:hAnsiTheme="minorHAnsi" w:cstheme="minorHAnsi"/>
          <w:sz w:val="24"/>
          <w:szCs w:val="24"/>
        </w:rPr>
      </w:pPr>
    </w:p>
    <w:p w14:paraId="169148D3" w14:textId="77777777" w:rsidR="00253B0C" w:rsidRPr="00E6797A" w:rsidRDefault="00253B0C" w:rsidP="00F67B58">
      <w:pPr>
        <w:ind w:left="2127" w:hanging="2127"/>
        <w:jc w:val="both"/>
        <w:rPr>
          <w:rFonts w:asciiTheme="minorHAnsi" w:hAnsiTheme="minorHAnsi" w:cstheme="minorHAnsi"/>
          <w:sz w:val="24"/>
          <w:szCs w:val="24"/>
        </w:rPr>
      </w:pPr>
    </w:p>
    <w:p w14:paraId="5EA392EE" w14:textId="77777777" w:rsidR="00253B0C" w:rsidRPr="00E6797A" w:rsidRDefault="00253B0C" w:rsidP="00F67B58">
      <w:pPr>
        <w:ind w:left="2127" w:hanging="2127"/>
        <w:jc w:val="both"/>
        <w:rPr>
          <w:rFonts w:asciiTheme="minorHAnsi" w:hAnsiTheme="minorHAnsi" w:cstheme="minorHAnsi"/>
          <w:sz w:val="24"/>
          <w:szCs w:val="24"/>
        </w:rPr>
      </w:pPr>
    </w:p>
    <w:p w14:paraId="44488ADA" w14:textId="77777777" w:rsidR="00733FC4" w:rsidRPr="00E6797A" w:rsidRDefault="00733FC4" w:rsidP="00F67B58">
      <w:pPr>
        <w:ind w:left="2127" w:hanging="2127"/>
        <w:jc w:val="both"/>
        <w:rPr>
          <w:rFonts w:asciiTheme="minorHAnsi" w:hAnsiTheme="minorHAnsi" w:cstheme="minorHAnsi"/>
          <w:sz w:val="24"/>
          <w:szCs w:val="24"/>
        </w:rPr>
      </w:pPr>
    </w:p>
    <w:p w14:paraId="2E03B798" w14:textId="77777777" w:rsidR="00733FC4" w:rsidRPr="00E6797A" w:rsidRDefault="00733FC4" w:rsidP="00F67B58">
      <w:pPr>
        <w:ind w:left="2127" w:hanging="2127"/>
        <w:jc w:val="both"/>
        <w:rPr>
          <w:rFonts w:asciiTheme="minorHAnsi" w:hAnsiTheme="minorHAnsi" w:cstheme="minorHAnsi"/>
          <w:sz w:val="24"/>
          <w:szCs w:val="24"/>
        </w:rPr>
      </w:pPr>
    </w:p>
    <w:p w14:paraId="5FA7195C" w14:textId="77777777" w:rsidR="00253B0C" w:rsidRPr="00E6797A" w:rsidRDefault="00253B0C" w:rsidP="00F67B58">
      <w:pPr>
        <w:ind w:left="2127" w:hanging="2127"/>
        <w:jc w:val="both"/>
        <w:rPr>
          <w:rFonts w:asciiTheme="minorHAnsi" w:hAnsiTheme="minorHAnsi" w:cstheme="minorHAnsi"/>
          <w:sz w:val="24"/>
          <w:szCs w:val="24"/>
        </w:rPr>
      </w:pPr>
    </w:p>
    <w:p w14:paraId="2884C1C7" w14:textId="77777777" w:rsidR="00F67B58" w:rsidRPr="00E6797A"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heme="minorHAnsi" w:hAnsiTheme="minorHAnsi" w:cstheme="minorHAnsi"/>
          <w:sz w:val="24"/>
        </w:rPr>
      </w:pPr>
      <w:r w:rsidRPr="00E6797A">
        <w:rPr>
          <w:rFonts w:asciiTheme="minorHAnsi" w:hAnsiTheme="minorHAnsi" w:cstheme="minorHAnsi"/>
          <w:b/>
          <w:sz w:val="24"/>
        </w:rPr>
        <w:t>Campos N</w:t>
      </w:r>
      <w:r w:rsidRPr="00E6797A">
        <w:rPr>
          <w:rFonts w:asciiTheme="minorHAnsi" w:hAnsiTheme="minorHAnsi" w:cstheme="minorHAnsi"/>
          <w:b/>
          <w:sz w:val="24"/>
          <w:vertAlign w:val="superscript"/>
        </w:rPr>
        <w:t>o</w:t>
      </w:r>
      <w:r w:rsidRPr="00E6797A">
        <w:rPr>
          <w:rFonts w:asciiTheme="minorHAnsi" w:hAnsiTheme="minorHAnsi" w:cstheme="minorHAnsi"/>
          <w:b/>
          <w:sz w:val="24"/>
        </w:rPr>
        <w:t xml:space="preserve"> 22.0 a 26.0:</w:t>
      </w:r>
      <w:r w:rsidRPr="00E6797A">
        <w:rPr>
          <w:rFonts w:asciiTheme="minorHAnsi" w:hAnsiTheme="minorHAnsi" w:cstheme="minorHAnsi"/>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080AC397" w14:textId="77777777" w:rsidR="00F67B58" w:rsidRPr="00E6797A" w:rsidRDefault="00F67B58" w:rsidP="00F67B58">
      <w:pPr>
        <w:rPr>
          <w:rFonts w:asciiTheme="minorHAnsi" w:hAnsiTheme="minorHAnsi" w:cstheme="minorHAnsi"/>
        </w:rPr>
      </w:pPr>
    </w:p>
    <w:p w14:paraId="1FFE389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22.0</w:t>
      </w:r>
      <w:r w:rsidRPr="00E6797A">
        <w:rPr>
          <w:rFonts w:asciiTheme="minorHAnsi" w:hAnsiTheme="minorHAnsi" w:cstheme="minorHAnsi"/>
          <w:b/>
          <w:sz w:val="24"/>
          <w:szCs w:val="24"/>
        </w:rPr>
        <w:tab/>
        <w:t>Frete Unitário Interno - Unidade de Produção aos Locais de Armazenagem (moeda/unidade)</w:t>
      </w:r>
    </w:p>
    <w:p w14:paraId="76CDF6A8" w14:textId="77777777" w:rsidR="00F67B58" w:rsidRPr="00E6797A" w:rsidRDefault="00F67B58" w:rsidP="00F67B58">
      <w:pPr>
        <w:ind w:left="2127" w:hanging="2127"/>
        <w:jc w:val="both"/>
        <w:rPr>
          <w:rFonts w:asciiTheme="minorHAnsi" w:hAnsiTheme="minorHAnsi" w:cstheme="minorHAnsi"/>
          <w:sz w:val="24"/>
          <w:szCs w:val="24"/>
        </w:rPr>
      </w:pPr>
    </w:p>
    <w:p w14:paraId="567C8A4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w:t>
      </w:r>
    </w:p>
    <w:p w14:paraId="02D0F04E" w14:textId="77777777" w:rsidR="00F67B58" w:rsidRPr="00E6797A" w:rsidRDefault="00F67B58" w:rsidP="00F67B58">
      <w:pPr>
        <w:ind w:left="2127" w:hanging="2127"/>
        <w:jc w:val="both"/>
        <w:rPr>
          <w:rFonts w:asciiTheme="minorHAnsi" w:hAnsiTheme="minorHAnsi" w:cstheme="minorHAnsi"/>
          <w:sz w:val="24"/>
          <w:szCs w:val="24"/>
        </w:rPr>
      </w:pPr>
    </w:p>
    <w:p w14:paraId="249F8A2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178394EC" w14:textId="77777777" w:rsidR="00F67B58" w:rsidRPr="00E6797A" w:rsidRDefault="00F67B58" w:rsidP="00F67B58">
      <w:pPr>
        <w:ind w:left="2127" w:hanging="2127"/>
        <w:jc w:val="both"/>
        <w:rPr>
          <w:rFonts w:asciiTheme="minorHAnsi" w:hAnsiTheme="minorHAnsi" w:cstheme="minorHAnsi"/>
          <w:sz w:val="24"/>
          <w:szCs w:val="24"/>
        </w:rPr>
      </w:pPr>
    </w:p>
    <w:p w14:paraId="2DF4E64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2733ACCE" w14:textId="77777777" w:rsidR="00F67B58" w:rsidRPr="00E6797A" w:rsidRDefault="00F67B58" w:rsidP="00F67B58">
      <w:pPr>
        <w:ind w:left="2127" w:hanging="2127"/>
        <w:jc w:val="both"/>
        <w:rPr>
          <w:rFonts w:asciiTheme="minorHAnsi" w:hAnsiTheme="minorHAnsi" w:cstheme="minorHAnsi"/>
          <w:sz w:val="24"/>
          <w:szCs w:val="24"/>
        </w:rPr>
      </w:pPr>
    </w:p>
    <w:p w14:paraId="0479215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23.0</w:t>
      </w:r>
      <w:r w:rsidRPr="00E6797A">
        <w:rPr>
          <w:rFonts w:asciiTheme="minorHAnsi" w:hAnsiTheme="minorHAnsi" w:cstheme="minorHAnsi"/>
          <w:b/>
          <w:sz w:val="24"/>
          <w:szCs w:val="24"/>
        </w:rPr>
        <w:tab/>
        <w:t>Despesa Unitária de Armazenagem – Pré-Venda (moeda/unidade)</w:t>
      </w:r>
    </w:p>
    <w:p w14:paraId="360103E3" w14:textId="77777777" w:rsidR="00F67B58" w:rsidRPr="00E6797A" w:rsidRDefault="00F67B58" w:rsidP="00F67B58">
      <w:pPr>
        <w:ind w:left="2127" w:hanging="2127"/>
        <w:jc w:val="both"/>
        <w:rPr>
          <w:rFonts w:asciiTheme="minorHAnsi" w:hAnsiTheme="minorHAnsi" w:cstheme="minorHAnsi"/>
          <w:b/>
          <w:sz w:val="24"/>
          <w:szCs w:val="24"/>
        </w:rPr>
      </w:pPr>
    </w:p>
    <w:p w14:paraId="5FFEE9E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DDARMPV</w:t>
      </w:r>
    </w:p>
    <w:p w14:paraId="516096AA" w14:textId="77777777" w:rsidR="00F67B58" w:rsidRPr="00E6797A" w:rsidRDefault="00F67B58" w:rsidP="00F67B58">
      <w:pPr>
        <w:ind w:left="2127" w:hanging="2127"/>
        <w:jc w:val="both"/>
        <w:rPr>
          <w:rFonts w:asciiTheme="minorHAnsi" w:hAnsiTheme="minorHAnsi" w:cstheme="minorHAnsi"/>
          <w:b/>
          <w:sz w:val="24"/>
          <w:szCs w:val="24"/>
        </w:rPr>
      </w:pPr>
    </w:p>
    <w:p w14:paraId="0180DD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47C7574E" w14:textId="77777777" w:rsidR="00F67B58" w:rsidRPr="00E6797A" w:rsidRDefault="00F67B58" w:rsidP="00F67B58">
      <w:pPr>
        <w:ind w:left="2127" w:hanging="2127"/>
        <w:jc w:val="both"/>
        <w:rPr>
          <w:rFonts w:asciiTheme="minorHAnsi" w:hAnsiTheme="minorHAnsi" w:cstheme="minorHAnsi"/>
          <w:b/>
          <w:sz w:val="24"/>
          <w:szCs w:val="24"/>
        </w:rPr>
      </w:pPr>
    </w:p>
    <w:p w14:paraId="456D154B"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szCs w:val="24"/>
        </w:rPr>
        <w:t xml:space="preserve">Campo Nº 24.0     </w:t>
      </w:r>
      <w:r w:rsidRPr="00E6797A">
        <w:rPr>
          <w:rFonts w:asciiTheme="minorHAnsi" w:hAnsiTheme="minorHAnsi" w:cstheme="minorHAnsi"/>
          <w:b/>
          <w:sz w:val="24"/>
        </w:rPr>
        <w:t xml:space="preserve">Frete Unitário Interno - Unidade de Produção ou Armazenagem para o Cliente </w:t>
      </w:r>
      <w:r w:rsidRPr="00E6797A">
        <w:rPr>
          <w:rFonts w:asciiTheme="minorHAnsi" w:hAnsiTheme="minorHAnsi" w:cstheme="minorHAnsi"/>
          <w:b/>
          <w:sz w:val="24"/>
          <w:szCs w:val="24"/>
        </w:rPr>
        <w:t>(moeda/unidade)</w:t>
      </w:r>
    </w:p>
    <w:p w14:paraId="04D6A7E8" w14:textId="77777777" w:rsidR="00F67B58" w:rsidRPr="00E6797A" w:rsidRDefault="00F67B58" w:rsidP="00F67B58">
      <w:pPr>
        <w:ind w:left="2127" w:hanging="2127"/>
        <w:jc w:val="both"/>
        <w:rPr>
          <w:rFonts w:asciiTheme="minorHAnsi" w:hAnsiTheme="minorHAnsi" w:cstheme="minorHAnsi"/>
          <w:b/>
          <w:sz w:val="24"/>
        </w:rPr>
      </w:pPr>
    </w:p>
    <w:p w14:paraId="39F4119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DFRETINTCLI</w:t>
      </w:r>
    </w:p>
    <w:p w14:paraId="6353FBC3" w14:textId="77777777" w:rsidR="00F67B58" w:rsidRPr="00E6797A" w:rsidRDefault="00F67B58" w:rsidP="00F67B58">
      <w:pPr>
        <w:ind w:left="2127" w:hanging="2127"/>
        <w:jc w:val="both"/>
        <w:rPr>
          <w:rFonts w:asciiTheme="minorHAnsi" w:hAnsiTheme="minorHAnsi" w:cstheme="minorHAnsi"/>
          <w:b/>
          <w:sz w:val="24"/>
        </w:rPr>
      </w:pPr>
    </w:p>
    <w:p w14:paraId="27EE58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do frete interno </w:t>
      </w:r>
      <w:r w:rsidR="00615FB7" w:rsidRPr="00E6797A">
        <w:rPr>
          <w:rFonts w:asciiTheme="minorHAnsi" w:hAnsiTheme="minorHAnsi" w:cstheme="minorHAnsi"/>
          <w:sz w:val="24"/>
          <w:szCs w:val="24"/>
        </w:rPr>
        <w:t>da unidade de produção ou do local de armazenagem (ou outra locação intermediária) ao local de entrega designado pelo cliente</w:t>
      </w:r>
      <w:r w:rsidRPr="00E6797A">
        <w:rPr>
          <w:rFonts w:asciiTheme="minorHAnsi" w:hAnsiTheme="minorHAnsi" w:cstheme="minorHAnsi"/>
          <w:sz w:val="24"/>
          <w:szCs w:val="24"/>
        </w:rPr>
        <w:t>. Quando houver necessidade de alocar o frete em função da diversidade de itens incluídos no carregamento, a alocação será efetuada na base em que o frete foi calculado (ex.: peso, volume).</w:t>
      </w:r>
    </w:p>
    <w:p w14:paraId="7DBBBAF4" w14:textId="77777777" w:rsidR="00F67B58" w:rsidRPr="00E6797A" w:rsidRDefault="00F67B58" w:rsidP="00F67B58">
      <w:pPr>
        <w:ind w:left="2127" w:hanging="2127"/>
        <w:jc w:val="both"/>
        <w:rPr>
          <w:rFonts w:asciiTheme="minorHAnsi" w:hAnsiTheme="minorHAnsi" w:cstheme="minorHAnsi"/>
          <w:sz w:val="24"/>
          <w:szCs w:val="24"/>
        </w:rPr>
      </w:pPr>
    </w:p>
    <w:p w14:paraId="26001595"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rPr>
        <w:t>Complementação:</w:t>
      </w:r>
      <w:r w:rsidRPr="00E6797A">
        <w:rPr>
          <w:rFonts w:asciiTheme="minorHAnsi" w:hAnsiTheme="minorHAnsi" w:cstheme="minorHAnsi"/>
          <w:sz w:val="24"/>
        </w:rPr>
        <w:tab/>
        <w:t>descrever os meios de transporte utilizados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6C48C12E" w14:textId="77777777" w:rsidR="00F67B58" w:rsidRPr="00E6797A" w:rsidRDefault="00F67B58" w:rsidP="00F67B58">
      <w:pPr>
        <w:ind w:left="2127" w:hanging="2127"/>
        <w:jc w:val="both"/>
        <w:rPr>
          <w:rFonts w:asciiTheme="minorHAnsi" w:hAnsiTheme="minorHAnsi" w:cstheme="minorHAnsi"/>
          <w:sz w:val="24"/>
        </w:rPr>
      </w:pPr>
    </w:p>
    <w:p w14:paraId="3E27E990"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rPr>
        <w:t xml:space="preserve">Campo Nº 25.0      Seguro Unitário Interno </w:t>
      </w:r>
      <w:r w:rsidRPr="00E6797A">
        <w:rPr>
          <w:rFonts w:asciiTheme="minorHAnsi" w:hAnsiTheme="minorHAnsi" w:cstheme="minorHAnsi"/>
          <w:b/>
          <w:sz w:val="24"/>
          <w:szCs w:val="24"/>
        </w:rPr>
        <w:t>(moeda/unidade)</w:t>
      </w:r>
    </w:p>
    <w:p w14:paraId="1C3809DD" w14:textId="77777777" w:rsidR="00F67B58" w:rsidRPr="00E6797A" w:rsidRDefault="00F67B58" w:rsidP="00F67B58">
      <w:pPr>
        <w:ind w:left="2127" w:hanging="2127"/>
        <w:jc w:val="both"/>
        <w:rPr>
          <w:rFonts w:asciiTheme="minorHAnsi" w:hAnsiTheme="minorHAnsi" w:cstheme="minorHAnsi"/>
          <w:b/>
          <w:sz w:val="24"/>
        </w:rPr>
      </w:pPr>
    </w:p>
    <w:p w14:paraId="2CDF20E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w:t>
      </w:r>
    </w:p>
    <w:p w14:paraId="06FD170E" w14:textId="77777777" w:rsidR="00F67B58" w:rsidRPr="00E6797A" w:rsidRDefault="00F67B58" w:rsidP="00F67B58">
      <w:pPr>
        <w:ind w:left="2127" w:hanging="2127"/>
        <w:jc w:val="both"/>
        <w:rPr>
          <w:rFonts w:asciiTheme="minorHAnsi" w:hAnsiTheme="minorHAnsi" w:cstheme="minorHAnsi"/>
          <w:b/>
          <w:sz w:val="24"/>
        </w:rPr>
      </w:pPr>
    </w:p>
    <w:p w14:paraId="366A3A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registrar o custo unitário do seguro interno da unidade produção ou armazenagem até o local de entrega designado pelo cliente.</w:t>
      </w:r>
    </w:p>
    <w:p w14:paraId="244850C9" w14:textId="77777777" w:rsidR="00F67B58" w:rsidRPr="00E6797A" w:rsidRDefault="00F67B58" w:rsidP="00F67B58">
      <w:pPr>
        <w:ind w:left="2127" w:hanging="2127"/>
        <w:jc w:val="both"/>
        <w:rPr>
          <w:rFonts w:asciiTheme="minorHAnsi" w:hAnsiTheme="minorHAnsi" w:cstheme="minorHAnsi"/>
          <w:sz w:val="24"/>
          <w:szCs w:val="24"/>
        </w:rPr>
      </w:pPr>
    </w:p>
    <w:p w14:paraId="054FEBB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a empresa calculou o custo unitário do seguro e anexar as respectivas planilhas de cálculo.</w:t>
      </w:r>
    </w:p>
    <w:p w14:paraId="661283E6" w14:textId="77777777" w:rsidR="00F67B58" w:rsidRPr="00E6797A" w:rsidRDefault="00F67B58" w:rsidP="00F67B58">
      <w:pPr>
        <w:ind w:left="2127" w:hanging="2127"/>
        <w:jc w:val="both"/>
        <w:rPr>
          <w:rFonts w:asciiTheme="minorHAnsi" w:hAnsiTheme="minorHAnsi" w:cstheme="minorHAnsi"/>
          <w:sz w:val="24"/>
          <w:szCs w:val="24"/>
        </w:rPr>
      </w:pPr>
    </w:p>
    <w:p w14:paraId="6F5B062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26.0      Destino</w:t>
      </w:r>
    </w:p>
    <w:p w14:paraId="12076906" w14:textId="77777777" w:rsidR="00F67B58" w:rsidRPr="00E6797A" w:rsidRDefault="00F67B58" w:rsidP="00F67B58">
      <w:pPr>
        <w:ind w:left="2127" w:hanging="2127"/>
        <w:jc w:val="both"/>
        <w:rPr>
          <w:rFonts w:asciiTheme="minorHAnsi" w:hAnsiTheme="minorHAnsi" w:cstheme="minorHAnsi"/>
          <w:b/>
          <w:sz w:val="24"/>
          <w:szCs w:val="24"/>
        </w:rPr>
      </w:pPr>
    </w:p>
    <w:p w14:paraId="4154CBD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DDEST</w:t>
      </w:r>
    </w:p>
    <w:p w14:paraId="6D1CEDF0" w14:textId="77777777" w:rsidR="00F67B58" w:rsidRPr="00E6797A" w:rsidRDefault="00F67B58" w:rsidP="00F67B58">
      <w:pPr>
        <w:ind w:left="2127" w:hanging="2127"/>
        <w:jc w:val="both"/>
        <w:rPr>
          <w:rFonts w:asciiTheme="minorHAnsi" w:hAnsiTheme="minorHAnsi" w:cstheme="minorHAnsi"/>
          <w:b/>
          <w:sz w:val="24"/>
          <w:szCs w:val="24"/>
        </w:rPr>
      </w:pPr>
    </w:p>
    <w:p w14:paraId="09E1138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entrega do produto designado pelo cliente.</w:t>
      </w:r>
    </w:p>
    <w:p w14:paraId="1AB758A5" w14:textId="77777777" w:rsidR="00F67B58" w:rsidRPr="00E6797A" w:rsidRDefault="00F67B58" w:rsidP="00F67B58">
      <w:pPr>
        <w:ind w:left="2127" w:hanging="2127"/>
        <w:jc w:val="both"/>
        <w:rPr>
          <w:rFonts w:asciiTheme="minorHAnsi" w:hAnsiTheme="minorHAnsi" w:cstheme="minorHAnsi"/>
          <w:b/>
          <w:sz w:val="24"/>
          <w:szCs w:val="24"/>
        </w:rPr>
      </w:pPr>
    </w:p>
    <w:p w14:paraId="06D07EA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27.0</w:t>
      </w:r>
      <w:r w:rsidRPr="00E6797A">
        <w:rPr>
          <w:rFonts w:asciiTheme="minorHAnsi" w:hAnsiTheme="minorHAnsi" w:cstheme="minorHAnsi"/>
          <w:b/>
          <w:sz w:val="24"/>
          <w:szCs w:val="24"/>
        </w:rPr>
        <w:tab/>
        <w:t>Comissões (moeda/unidade)</w:t>
      </w:r>
    </w:p>
    <w:p w14:paraId="07983FF7" w14:textId="77777777" w:rsidR="00F67B58" w:rsidRPr="00E6797A" w:rsidRDefault="00F67B58" w:rsidP="00F67B58">
      <w:pPr>
        <w:ind w:left="2127" w:hanging="2127"/>
        <w:jc w:val="both"/>
        <w:rPr>
          <w:rFonts w:asciiTheme="minorHAnsi" w:hAnsiTheme="minorHAnsi" w:cstheme="minorHAnsi"/>
          <w:sz w:val="24"/>
          <w:szCs w:val="24"/>
        </w:rPr>
      </w:pPr>
    </w:p>
    <w:p w14:paraId="76DA920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Nome do campo:</w:t>
      </w:r>
      <w:r w:rsidRPr="00E6797A">
        <w:rPr>
          <w:rFonts w:asciiTheme="minorHAnsi" w:hAnsiTheme="minorHAnsi" w:cstheme="minorHAnsi"/>
          <w:sz w:val="24"/>
          <w:szCs w:val="24"/>
        </w:rPr>
        <w:tab/>
        <w:t>DCOMIS</w:t>
      </w:r>
    </w:p>
    <w:p w14:paraId="3A216306" w14:textId="77777777" w:rsidR="00F67B58" w:rsidRPr="00E6797A" w:rsidRDefault="00F67B58" w:rsidP="00F67B58">
      <w:pPr>
        <w:ind w:left="2127" w:hanging="2127"/>
        <w:jc w:val="both"/>
        <w:rPr>
          <w:rFonts w:asciiTheme="minorHAnsi" w:hAnsiTheme="minorHAnsi" w:cstheme="minorHAnsi"/>
          <w:sz w:val="24"/>
          <w:szCs w:val="24"/>
        </w:rPr>
      </w:pPr>
    </w:p>
    <w:p w14:paraId="2DE0AB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1F1F6068" w14:textId="77777777" w:rsidR="00F67B58" w:rsidRPr="00E6797A" w:rsidRDefault="00F67B58" w:rsidP="00F67B58">
      <w:pPr>
        <w:ind w:left="2127" w:hanging="2127"/>
        <w:jc w:val="both"/>
        <w:rPr>
          <w:rFonts w:asciiTheme="minorHAnsi" w:hAnsiTheme="minorHAnsi" w:cstheme="minorHAnsi"/>
          <w:sz w:val="24"/>
          <w:szCs w:val="24"/>
        </w:rPr>
      </w:pPr>
    </w:p>
    <w:p w14:paraId="11C23DA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63C37778" w14:textId="77777777" w:rsidR="00F67B58" w:rsidRPr="00E6797A" w:rsidRDefault="00F67B58" w:rsidP="00F67B58">
      <w:pPr>
        <w:ind w:left="2127" w:hanging="2127"/>
        <w:jc w:val="both"/>
        <w:rPr>
          <w:rFonts w:asciiTheme="minorHAnsi" w:hAnsiTheme="minorHAnsi" w:cstheme="minorHAnsi"/>
          <w:sz w:val="24"/>
          <w:szCs w:val="24"/>
        </w:rPr>
      </w:pPr>
    </w:p>
    <w:p w14:paraId="5CCB2DF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28.0</w:t>
      </w:r>
      <w:r w:rsidRPr="00E6797A">
        <w:rPr>
          <w:rFonts w:asciiTheme="minorHAnsi" w:hAnsiTheme="minorHAnsi" w:cstheme="minorHAnsi"/>
          <w:b/>
          <w:sz w:val="24"/>
          <w:szCs w:val="24"/>
        </w:rPr>
        <w:tab/>
        <w:t>Agente de Vendas</w:t>
      </w:r>
    </w:p>
    <w:p w14:paraId="79AED10A" w14:textId="77777777" w:rsidR="00F67B58" w:rsidRPr="00E6797A" w:rsidRDefault="00F67B58" w:rsidP="00F67B58">
      <w:pPr>
        <w:ind w:left="2127" w:hanging="2127"/>
        <w:jc w:val="both"/>
        <w:rPr>
          <w:rFonts w:asciiTheme="minorHAnsi" w:hAnsiTheme="minorHAnsi" w:cstheme="minorHAnsi"/>
          <w:sz w:val="24"/>
          <w:szCs w:val="24"/>
        </w:rPr>
      </w:pPr>
    </w:p>
    <w:p w14:paraId="42965FF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DAGENT</w:t>
      </w:r>
    </w:p>
    <w:p w14:paraId="1DEBB5BC" w14:textId="77777777" w:rsidR="00F67B58" w:rsidRPr="00E6797A" w:rsidRDefault="00F67B58" w:rsidP="00F67B58">
      <w:pPr>
        <w:ind w:left="2127" w:hanging="2127"/>
        <w:jc w:val="both"/>
        <w:rPr>
          <w:rFonts w:asciiTheme="minorHAnsi" w:hAnsiTheme="minorHAnsi" w:cstheme="minorHAnsi"/>
          <w:sz w:val="24"/>
          <w:szCs w:val="24"/>
        </w:rPr>
      </w:pPr>
    </w:p>
    <w:p w14:paraId="76A7B99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1B8712CC" w14:textId="77777777" w:rsidR="00F67B58" w:rsidRPr="00E6797A" w:rsidRDefault="00F67B58" w:rsidP="00F67B58">
      <w:pPr>
        <w:ind w:left="2127" w:hanging="2127"/>
        <w:jc w:val="both"/>
        <w:rPr>
          <w:rFonts w:asciiTheme="minorHAnsi" w:hAnsiTheme="minorHAnsi" w:cstheme="minorHAnsi"/>
          <w:sz w:val="24"/>
          <w:szCs w:val="24"/>
        </w:rPr>
      </w:pPr>
    </w:p>
    <w:p w14:paraId="27E8E0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2BEEA275" w14:textId="77777777" w:rsidR="00F67B58" w:rsidRPr="00E6797A" w:rsidRDefault="00F67B58" w:rsidP="00F67B58">
      <w:pPr>
        <w:ind w:left="2127" w:hanging="2127"/>
        <w:jc w:val="both"/>
        <w:rPr>
          <w:rFonts w:asciiTheme="minorHAnsi" w:hAnsiTheme="minorHAnsi" w:cstheme="minorHAnsi"/>
          <w:sz w:val="24"/>
          <w:szCs w:val="24"/>
        </w:rPr>
      </w:pPr>
    </w:p>
    <w:p w14:paraId="7CDB1B5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29.0</w:t>
      </w:r>
      <w:r w:rsidRPr="00E6797A">
        <w:rPr>
          <w:rFonts w:asciiTheme="minorHAnsi" w:hAnsiTheme="minorHAnsi" w:cstheme="minorHAnsi"/>
          <w:b/>
          <w:sz w:val="24"/>
          <w:szCs w:val="24"/>
        </w:rPr>
        <w:tab/>
        <w:t>Relacionamento com o Agente de Vendas</w:t>
      </w:r>
    </w:p>
    <w:p w14:paraId="7CB6068A" w14:textId="77777777" w:rsidR="00F67B58" w:rsidRPr="00E6797A" w:rsidRDefault="00F67B58" w:rsidP="00F67B58">
      <w:pPr>
        <w:ind w:left="2127" w:hanging="2127"/>
        <w:jc w:val="both"/>
        <w:rPr>
          <w:rFonts w:asciiTheme="minorHAnsi" w:hAnsiTheme="minorHAnsi" w:cstheme="minorHAnsi"/>
          <w:sz w:val="24"/>
          <w:szCs w:val="24"/>
        </w:rPr>
      </w:pPr>
    </w:p>
    <w:p w14:paraId="6E25E6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DRELAG</w:t>
      </w:r>
    </w:p>
    <w:p w14:paraId="3EFE0FEB" w14:textId="77777777" w:rsidR="00F67B58" w:rsidRPr="00E6797A" w:rsidRDefault="00F67B58" w:rsidP="00F67B58">
      <w:pPr>
        <w:ind w:left="2127" w:hanging="2127"/>
        <w:jc w:val="both"/>
        <w:rPr>
          <w:rFonts w:asciiTheme="minorHAnsi" w:hAnsiTheme="minorHAnsi" w:cstheme="minorHAnsi"/>
          <w:sz w:val="24"/>
          <w:szCs w:val="24"/>
        </w:rPr>
      </w:pPr>
    </w:p>
    <w:p w14:paraId="33B583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código designando ou não afiliação.</w:t>
      </w:r>
    </w:p>
    <w:p w14:paraId="55925DC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6B2591B5"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w:t>
      </w:r>
    </w:p>
    <w:p w14:paraId="1B53BF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relacionada</w:t>
      </w:r>
    </w:p>
    <w:p w14:paraId="76F39B4E" w14:textId="77777777" w:rsidR="00F67B58" w:rsidRPr="00E6797A" w:rsidRDefault="00F67B58" w:rsidP="00F67B58">
      <w:pPr>
        <w:ind w:left="2127" w:hanging="2127"/>
        <w:jc w:val="both"/>
        <w:rPr>
          <w:rFonts w:asciiTheme="minorHAnsi" w:hAnsiTheme="minorHAnsi" w:cstheme="minorHAnsi"/>
          <w:sz w:val="24"/>
          <w:szCs w:val="24"/>
        </w:rPr>
      </w:pPr>
    </w:p>
    <w:p w14:paraId="7A99F75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30.0</w:t>
      </w:r>
      <w:r w:rsidRPr="00E6797A">
        <w:rPr>
          <w:rFonts w:asciiTheme="minorHAnsi" w:hAnsiTheme="minorHAnsi" w:cstheme="minorHAnsi"/>
          <w:b/>
          <w:sz w:val="24"/>
          <w:szCs w:val="24"/>
        </w:rPr>
        <w:tab/>
        <w:t>Despesa Unitária de Armazenagem – Pós-Venda (moeda/unidade)</w:t>
      </w:r>
    </w:p>
    <w:p w14:paraId="7FB3D10C" w14:textId="77777777" w:rsidR="00F67B58" w:rsidRPr="00E6797A" w:rsidRDefault="00F67B58" w:rsidP="00F67B58">
      <w:pPr>
        <w:ind w:left="2127" w:hanging="2127"/>
        <w:jc w:val="both"/>
        <w:rPr>
          <w:rFonts w:asciiTheme="minorHAnsi" w:hAnsiTheme="minorHAnsi" w:cstheme="minorHAnsi"/>
          <w:b/>
          <w:sz w:val="24"/>
          <w:szCs w:val="24"/>
        </w:rPr>
      </w:pPr>
    </w:p>
    <w:p w14:paraId="3067BB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DDESPARMPS</w:t>
      </w:r>
    </w:p>
    <w:p w14:paraId="16A296EC" w14:textId="77777777" w:rsidR="00F67B58" w:rsidRPr="00E6797A" w:rsidRDefault="00F67B58" w:rsidP="00F67B58">
      <w:pPr>
        <w:ind w:left="2127" w:hanging="2127"/>
        <w:jc w:val="both"/>
        <w:rPr>
          <w:rFonts w:asciiTheme="minorHAnsi" w:hAnsiTheme="minorHAnsi" w:cstheme="minorHAnsi"/>
          <w:b/>
          <w:sz w:val="24"/>
          <w:szCs w:val="24"/>
        </w:rPr>
      </w:pPr>
    </w:p>
    <w:p w14:paraId="7684AB4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5AACCBCA" w14:textId="77777777" w:rsidR="00F67B58" w:rsidRPr="00E6797A" w:rsidRDefault="00F67B58" w:rsidP="00F67B58">
      <w:pPr>
        <w:ind w:left="2127" w:hanging="2127"/>
        <w:jc w:val="both"/>
        <w:rPr>
          <w:rFonts w:asciiTheme="minorHAnsi" w:hAnsiTheme="minorHAnsi" w:cstheme="minorHAnsi"/>
          <w:sz w:val="24"/>
          <w:szCs w:val="24"/>
        </w:rPr>
      </w:pPr>
    </w:p>
    <w:p w14:paraId="3212F9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w:t>
      </w:r>
      <w:r w:rsidRPr="00E6797A">
        <w:rPr>
          <w:rFonts w:asciiTheme="minorHAnsi" w:hAnsiTheme="minorHAnsi" w:cstheme="minorHAnsi"/>
          <w:sz w:val="24"/>
          <w:szCs w:val="24"/>
        </w:rPr>
        <w:lastRenderedPageBreak/>
        <w:t>separados os custos diretos e indiretos de operação dessa unidade.</w:t>
      </w:r>
    </w:p>
    <w:p w14:paraId="1CF49391" w14:textId="77777777" w:rsidR="00F67B58" w:rsidRPr="00E6797A" w:rsidRDefault="00F67B58" w:rsidP="00F67B58">
      <w:pPr>
        <w:ind w:left="2127" w:hanging="2127"/>
        <w:jc w:val="both"/>
        <w:rPr>
          <w:rFonts w:asciiTheme="minorHAnsi" w:hAnsiTheme="minorHAnsi" w:cstheme="minorHAnsi"/>
          <w:sz w:val="24"/>
          <w:szCs w:val="24"/>
        </w:rPr>
      </w:pPr>
    </w:p>
    <w:p w14:paraId="6DCDD90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31.0         Despesa Unitária de Propaganda (moeda/unidade)</w:t>
      </w:r>
    </w:p>
    <w:p w14:paraId="0D0C841E" w14:textId="77777777" w:rsidR="00F67B58" w:rsidRPr="00E6797A" w:rsidRDefault="00F67B58" w:rsidP="00F67B58">
      <w:pPr>
        <w:ind w:left="2127" w:hanging="2127"/>
        <w:jc w:val="both"/>
        <w:rPr>
          <w:rFonts w:asciiTheme="minorHAnsi" w:hAnsiTheme="minorHAnsi" w:cstheme="minorHAnsi"/>
          <w:b/>
          <w:sz w:val="24"/>
          <w:szCs w:val="24"/>
        </w:rPr>
      </w:pPr>
    </w:p>
    <w:p w14:paraId="343535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DDESPROP</w:t>
      </w:r>
    </w:p>
    <w:p w14:paraId="7863E7A5" w14:textId="77777777" w:rsidR="00F67B58" w:rsidRPr="00E6797A" w:rsidRDefault="00F67B58" w:rsidP="00F67B58">
      <w:pPr>
        <w:ind w:left="2127" w:hanging="2127"/>
        <w:jc w:val="both"/>
        <w:rPr>
          <w:rFonts w:asciiTheme="minorHAnsi" w:hAnsiTheme="minorHAnsi" w:cstheme="minorHAnsi"/>
          <w:b/>
          <w:sz w:val="24"/>
          <w:szCs w:val="24"/>
        </w:rPr>
      </w:pPr>
    </w:p>
    <w:p w14:paraId="2BBA978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 Observação:</w:t>
      </w:r>
      <w:r w:rsidRPr="00E6797A">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305325BA" w14:textId="77777777" w:rsidR="00F67B58" w:rsidRPr="00E6797A" w:rsidRDefault="00F67B58" w:rsidP="00F67B58">
      <w:pPr>
        <w:ind w:left="2127" w:hanging="2127"/>
        <w:jc w:val="both"/>
        <w:rPr>
          <w:rFonts w:asciiTheme="minorHAnsi" w:hAnsiTheme="minorHAnsi" w:cstheme="minorHAnsi"/>
          <w:sz w:val="24"/>
          <w:szCs w:val="24"/>
        </w:rPr>
      </w:pPr>
    </w:p>
    <w:p w14:paraId="00DB1FB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715BC24F" w14:textId="77777777" w:rsidR="00F67B58" w:rsidRPr="00E6797A" w:rsidRDefault="00F67B58" w:rsidP="00F67B58">
      <w:pPr>
        <w:jc w:val="both"/>
        <w:rPr>
          <w:rFonts w:asciiTheme="minorHAnsi" w:hAnsiTheme="minorHAnsi" w:cstheme="minorHAnsi"/>
          <w:sz w:val="24"/>
          <w:szCs w:val="24"/>
        </w:rPr>
      </w:pPr>
    </w:p>
    <w:p w14:paraId="683A37F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32.0</w:t>
      </w:r>
      <w:r w:rsidRPr="00E6797A">
        <w:rPr>
          <w:rFonts w:asciiTheme="minorHAnsi" w:hAnsiTheme="minorHAnsi" w:cstheme="minorHAnsi"/>
          <w:b/>
          <w:sz w:val="24"/>
          <w:szCs w:val="24"/>
        </w:rPr>
        <w:tab/>
        <w:t>Despesa Unitária de Assistência Técnica (moeda/unidade)</w:t>
      </w:r>
    </w:p>
    <w:p w14:paraId="1C815632" w14:textId="77777777" w:rsidR="00F67B58" w:rsidRPr="00E6797A" w:rsidRDefault="00F67B58" w:rsidP="00F67B58">
      <w:pPr>
        <w:ind w:left="2127" w:hanging="2127"/>
        <w:jc w:val="both"/>
        <w:rPr>
          <w:rFonts w:asciiTheme="minorHAnsi" w:hAnsiTheme="minorHAnsi" w:cstheme="minorHAnsi"/>
          <w:sz w:val="24"/>
          <w:szCs w:val="24"/>
        </w:rPr>
      </w:pPr>
    </w:p>
    <w:p w14:paraId="28D48B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DDESPASS</w:t>
      </w:r>
    </w:p>
    <w:p w14:paraId="7D01A7C0" w14:textId="77777777" w:rsidR="00F67B58" w:rsidRPr="00E6797A" w:rsidRDefault="00F67B58" w:rsidP="00F67B58">
      <w:pPr>
        <w:ind w:left="2127" w:hanging="2127"/>
        <w:jc w:val="both"/>
        <w:rPr>
          <w:rFonts w:asciiTheme="minorHAnsi" w:hAnsiTheme="minorHAnsi" w:cstheme="minorHAnsi"/>
          <w:sz w:val="24"/>
          <w:szCs w:val="24"/>
        </w:rPr>
      </w:pPr>
    </w:p>
    <w:p w14:paraId="438D65A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228105D8" w14:textId="77777777" w:rsidR="00F67B58" w:rsidRPr="00E6797A" w:rsidRDefault="00F67B58" w:rsidP="00F67B58">
      <w:pPr>
        <w:ind w:left="2127" w:hanging="2127"/>
        <w:jc w:val="both"/>
        <w:rPr>
          <w:rFonts w:asciiTheme="minorHAnsi" w:hAnsiTheme="minorHAnsi" w:cstheme="minorHAnsi"/>
          <w:sz w:val="24"/>
          <w:szCs w:val="24"/>
        </w:rPr>
      </w:pPr>
    </w:p>
    <w:p w14:paraId="4AC9EA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3F47C1C0" w14:textId="77777777" w:rsidR="00F67B58" w:rsidRPr="00E6797A" w:rsidRDefault="00F67B58" w:rsidP="00F67B58">
      <w:pPr>
        <w:ind w:left="2127" w:hanging="2127"/>
        <w:jc w:val="both"/>
        <w:rPr>
          <w:rFonts w:asciiTheme="minorHAnsi" w:hAnsiTheme="minorHAnsi" w:cstheme="minorHAnsi"/>
          <w:sz w:val="24"/>
          <w:szCs w:val="24"/>
        </w:rPr>
      </w:pPr>
    </w:p>
    <w:p w14:paraId="3EE0A92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33.(1 até n)</w:t>
      </w:r>
      <w:r w:rsidRPr="00E6797A">
        <w:rPr>
          <w:rFonts w:asciiTheme="minorHAnsi" w:hAnsiTheme="minorHAnsi" w:cstheme="minorHAnsi"/>
          <w:b/>
          <w:sz w:val="24"/>
          <w:szCs w:val="24"/>
        </w:rPr>
        <w:tab/>
        <w:t>Outras Despesas Unitárias Diretas de Vendas (moeda/unidade)</w:t>
      </w:r>
    </w:p>
    <w:p w14:paraId="4BC74006" w14:textId="77777777" w:rsidR="00F67B58" w:rsidRPr="00E6797A" w:rsidRDefault="00F67B58" w:rsidP="00F67B58">
      <w:pPr>
        <w:jc w:val="both"/>
        <w:rPr>
          <w:rFonts w:asciiTheme="minorHAnsi" w:hAnsiTheme="minorHAnsi" w:cstheme="minorHAnsi"/>
          <w:b/>
          <w:sz w:val="24"/>
          <w:szCs w:val="24"/>
        </w:rPr>
      </w:pPr>
    </w:p>
    <w:p w14:paraId="35EFF8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DDESPODIR (1 até n)</w:t>
      </w:r>
    </w:p>
    <w:p w14:paraId="5226BE08" w14:textId="77777777" w:rsidR="00F67B58" w:rsidRPr="00E6797A" w:rsidRDefault="00F67B58" w:rsidP="00F67B58">
      <w:pPr>
        <w:jc w:val="both"/>
        <w:rPr>
          <w:rFonts w:asciiTheme="minorHAnsi" w:hAnsiTheme="minorHAnsi" w:cstheme="minorHAnsi"/>
          <w:b/>
          <w:sz w:val="24"/>
          <w:szCs w:val="24"/>
        </w:rPr>
      </w:pPr>
    </w:p>
    <w:p w14:paraId="3355226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415C007" w14:textId="77777777" w:rsidR="00F67B58" w:rsidRPr="00E6797A" w:rsidRDefault="00F67B58" w:rsidP="00F67B58">
      <w:pPr>
        <w:ind w:left="2127" w:hanging="2127"/>
        <w:jc w:val="both"/>
        <w:rPr>
          <w:rFonts w:asciiTheme="minorHAnsi" w:hAnsiTheme="minorHAnsi" w:cstheme="minorHAnsi"/>
          <w:sz w:val="24"/>
          <w:szCs w:val="24"/>
        </w:rPr>
      </w:pPr>
    </w:p>
    <w:p w14:paraId="3174BA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66364BB5" w14:textId="77777777" w:rsidR="00F67B58" w:rsidRPr="00E6797A" w:rsidRDefault="00F67B58" w:rsidP="00F67B58">
      <w:pPr>
        <w:ind w:left="2127" w:hanging="2127"/>
        <w:jc w:val="both"/>
        <w:rPr>
          <w:rFonts w:asciiTheme="minorHAnsi" w:hAnsiTheme="minorHAnsi" w:cstheme="minorHAnsi"/>
          <w:sz w:val="24"/>
          <w:szCs w:val="24"/>
        </w:rPr>
      </w:pPr>
    </w:p>
    <w:p w14:paraId="4C0349C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34.0</w:t>
      </w:r>
      <w:r w:rsidRPr="00E6797A">
        <w:rPr>
          <w:rFonts w:asciiTheme="minorHAnsi" w:hAnsiTheme="minorHAnsi" w:cstheme="minorHAnsi"/>
          <w:b/>
          <w:sz w:val="24"/>
          <w:szCs w:val="24"/>
        </w:rPr>
        <w:tab/>
        <w:t>Despesa Unitária Indireta de Vendas (moeda/unidade)</w:t>
      </w:r>
    </w:p>
    <w:p w14:paraId="35313347" w14:textId="77777777" w:rsidR="00F67B58" w:rsidRPr="00E6797A" w:rsidRDefault="00F67B58" w:rsidP="00F67B58">
      <w:pPr>
        <w:ind w:left="2127" w:hanging="2127"/>
        <w:jc w:val="both"/>
        <w:rPr>
          <w:rFonts w:asciiTheme="minorHAnsi" w:hAnsiTheme="minorHAnsi" w:cstheme="minorHAnsi"/>
          <w:sz w:val="24"/>
          <w:szCs w:val="24"/>
        </w:rPr>
      </w:pPr>
    </w:p>
    <w:p w14:paraId="3B88ED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Nome do campo:</w:t>
      </w:r>
      <w:r w:rsidRPr="00E6797A">
        <w:rPr>
          <w:rFonts w:asciiTheme="minorHAnsi" w:hAnsiTheme="minorHAnsi" w:cstheme="minorHAnsi"/>
          <w:sz w:val="24"/>
          <w:szCs w:val="24"/>
        </w:rPr>
        <w:tab/>
        <w:t>DDESPIND</w:t>
      </w:r>
    </w:p>
    <w:p w14:paraId="0EFFD501" w14:textId="77777777" w:rsidR="00F67B58" w:rsidRPr="00E6797A" w:rsidRDefault="00F67B58" w:rsidP="00F67B58">
      <w:pPr>
        <w:ind w:left="2127" w:hanging="2127"/>
        <w:jc w:val="both"/>
        <w:rPr>
          <w:rFonts w:asciiTheme="minorHAnsi" w:hAnsiTheme="minorHAnsi" w:cstheme="minorHAnsi"/>
          <w:sz w:val="24"/>
          <w:szCs w:val="24"/>
        </w:rPr>
      </w:pPr>
    </w:p>
    <w:p w14:paraId="079B524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CB0D34C" w14:textId="77777777" w:rsidR="00F67B58" w:rsidRPr="00E6797A" w:rsidRDefault="00F67B58" w:rsidP="00F67B58">
      <w:pPr>
        <w:ind w:left="2127" w:hanging="2127"/>
        <w:jc w:val="both"/>
        <w:rPr>
          <w:rFonts w:asciiTheme="minorHAnsi" w:hAnsiTheme="minorHAnsi" w:cstheme="minorHAnsi"/>
          <w:sz w:val="24"/>
          <w:szCs w:val="24"/>
        </w:rPr>
      </w:pPr>
    </w:p>
    <w:p w14:paraId="56A6F27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30.0 a 33.(1 até n). Quando mais de uma empresa tiver arcado com essas despesas, juntar planilhas distintas para cada uma.</w:t>
      </w:r>
    </w:p>
    <w:p w14:paraId="5DB0696A" w14:textId="77777777" w:rsidR="00F67B58" w:rsidRPr="00E6797A" w:rsidRDefault="00F67B58" w:rsidP="00F67B58">
      <w:pPr>
        <w:ind w:left="2127" w:hanging="2127"/>
        <w:jc w:val="both"/>
        <w:rPr>
          <w:rFonts w:asciiTheme="minorHAnsi" w:hAnsiTheme="minorHAnsi" w:cstheme="minorHAnsi"/>
          <w:sz w:val="24"/>
        </w:rPr>
      </w:pPr>
    </w:p>
    <w:p w14:paraId="53C8EB76"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35.0</w:t>
      </w:r>
      <w:r w:rsidRPr="00E6797A">
        <w:rPr>
          <w:rFonts w:asciiTheme="minorHAnsi" w:hAnsiTheme="minorHAnsi" w:cstheme="minorHAnsi"/>
          <w:b/>
          <w:sz w:val="24"/>
          <w:szCs w:val="24"/>
        </w:rPr>
        <w:tab/>
        <w:t>Despesa Unitária de Manutenção de Estoques (moeda/unidade)</w:t>
      </w:r>
    </w:p>
    <w:p w14:paraId="5DFDF38B" w14:textId="77777777" w:rsidR="00F67B58" w:rsidRPr="00E6797A" w:rsidRDefault="00F67B58" w:rsidP="00F67B58">
      <w:pPr>
        <w:ind w:left="2127" w:hanging="2127"/>
        <w:jc w:val="both"/>
        <w:rPr>
          <w:rFonts w:asciiTheme="minorHAnsi" w:hAnsiTheme="minorHAnsi" w:cstheme="minorHAnsi"/>
          <w:sz w:val="24"/>
          <w:szCs w:val="24"/>
        </w:rPr>
      </w:pPr>
    </w:p>
    <w:p w14:paraId="727507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DDESPEST</w:t>
      </w:r>
    </w:p>
    <w:p w14:paraId="0EC075B7" w14:textId="77777777" w:rsidR="00F67B58" w:rsidRPr="00E6797A" w:rsidRDefault="00F67B58" w:rsidP="00F67B58">
      <w:pPr>
        <w:ind w:left="2127" w:hanging="2127"/>
        <w:jc w:val="both"/>
        <w:rPr>
          <w:rFonts w:asciiTheme="minorHAnsi" w:hAnsiTheme="minorHAnsi" w:cstheme="minorHAnsi"/>
          <w:sz w:val="24"/>
          <w:szCs w:val="24"/>
        </w:rPr>
      </w:pPr>
    </w:p>
    <w:p w14:paraId="0870AA4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654018A3" w14:textId="77777777" w:rsidR="00F67B58" w:rsidRPr="00E6797A" w:rsidRDefault="00F67B58" w:rsidP="00F67B58">
      <w:pPr>
        <w:ind w:left="2127" w:hanging="2127"/>
        <w:jc w:val="both"/>
        <w:rPr>
          <w:rFonts w:asciiTheme="minorHAnsi" w:hAnsiTheme="minorHAnsi" w:cstheme="minorHAnsi"/>
          <w:sz w:val="24"/>
          <w:szCs w:val="24"/>
        </w:rPr>
      </w:pPr>
    </w:p>
    <w:p w14:paraId="66FE18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produto similar é estocado antes da venda e fornecer o período médio de tempo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D05A187" w14:textId="77777777" w:rsidR="00F67B58" w:rsidRPr="00E6797A" w:rsidRDefault="00F67B58" w:rsidP="00F67B58">
      <w:pPr>
        <w:ind w:left="2127" w:hanging="2127"/>
        <w:jc w:val="both"/>
        <w:rPr>
          <w:rFonts w:asciiTheme="minorHAnsi" w:hAnsiTheme="minorHAnsi" w:cstheme="minorHAnsi"/>
          <w:sz w:val="24"/>
          <w:szCs w:val="24"/>
        </w:rPr>
      </w:pPr>
    </w:p>
    <w:p w14:paraId="1C129B7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36.0</w:t>
      </w:r>
      <w:r w:rsidRPr="00E6797A">
        <w:rPr>
          <w:rFonts w:asciiTheme="minorHAnsi" w:hAnsiTheme="minorHAnsi" w:cstheme="minorHAnsi"/>
          <w:b/>
          <w:sz w:val="24"/>
          <w:szCs w:val="24"/>
        </w:rPr>
        <w:tab/>
        <w:t>Custo Unitário de Embalagem (moeda/unidade)</w:t>
      </w:r>
    </w:p>
    <w:p w14:paraId="10E34C39" w14:textId="77777777" w:rsidR="00F67B58" w:rsidRPr="00E6797A" w:rsidRDefault="00F67B58" w:rsidP="00F67B58">
      <w:pPr>
        <w:ind w:left="2127" w:hanging="2127"/>
        <w:jc w:val="both"/>
        <w:rPr>
          <w:rFonts w:asciiTheme="minorHAnsi" w:hAnsiTheme="minorHAnsi" w:cstheme="minorHAnsi"/>
          <w:b/>
          <w:sz w:val="24"/>
          <w:szCs w:val="24"/>
        </w:rPr>
      </w:pPr>
    </w:p>
    <w:p w14:paraId="7AEFE3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DCUSTEMB</w:t>
      </w:r>
    </w:p>
    <w:p w14:paraId="5FF0BEF7" w14:textId="77777777" w:rsidR="00F67B58" w:rsidRPr="00E6797A" w:rsidRDefault="00F67B58" w:rsidP="00F67B58">
      <w:pPr>
        <w:ind w:left="2127" w:hanging="2127"/>
        <w:jc w:val="both"/>
        <w:rPr>
          <w:rFonts w:asciiTheme="minorHAnsi" w:hAnsiTheme="minorHAnsi" w:cstheme="minorHAnsi"/>
          <w:b/>
          <w:sz w:val="24"/>
          <w:szCs w:val="24"/>
        </w:rPr>
      </w:pPr>
    </w:p>
    <w:p w14:paraId="31DB057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3A6C6F42" w14:textId="77777777" w:rsidR="00F67B58" w:rsidRPr="00E6797A" w:rsidRDefault="00F67B58" w:rsidP="00F67B58">
      <w:pPr>
        <w:ind w:left="2127" w:hanging="2127"/>
        <w:jc w:val="both"/>
        <w:rPr>
          <w:rFonts w:asciiTheme="minorHAnsi" w:hAnsiTheme="minorHAnsi" w:cstheme="minorHAnsi"/>
          <w:sz w:val="24"/>
          <w:szCs w:val="24"/>
        </w:rPr>
      </w:pPr>
    </w:p>
    <w:p w14:paraId="6CF4FB1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0D51591B" w14:textId="77777777" w:rsidR="00F67B58" w:rsidRPr="00E6797A" w:rsidRDefault="00F67B58" w:rsidP="00F67B58">
      <w:pPr>
        <w:ind w:left="2127" w:hanging="2127"/>
        <w:jc w:val="both"/>
        <w:rPr>
          <w:rFonts w:asciiTheme="minorHAnsi" w:hAnsiTheme="minorHAnsi" w:cstheme="minorHAnsi"/>
          <w:b/>
          <w:sz w:val="24"/>
          <w:szCs w:val="24"/>
        </w:rPr>
      </w:pPr>
    </w:p>
    <w:p w14:paraId="04D419A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37.0</w:t>
      </w:r>
      <w:r w:rsidRPr="00E6797A">
        <w:rPr>
          <w:rFonts w:asciiTheme="minorHAnsi" w:hAnsiTheme="minorHAnsi" w:cstheme="minorHAnsi"/>
          <w:b/>
          <w:sz w:val="24"/>
          <w:szCs w:val="24"/>
        </w:rPr>
        <w:tab/>
        <w:t xml:space="preserve">Custo </w:t>
      </w:r>
      <w:r w:rsidR="009B33DD" w:rsidRPr="00E6797A">
        <w:rPr>
          <w:rFonts w:asciiTheme="minorHAnsi" w:hAnsiTheme="minorHAnsi" w:cstheme="minorHAnsi"/>
          <w:b/>
          <w:sz w:val="24"/>
          <w:szCs w:val="24"/>
        </w:rPr>
        <w:t xml:space="preserve">Unitário </w:t>
      </w:r>
      <w:r w:rsidR="00B4667A" w:rsidRPr="00E6797A">
        <w:rPr>
          <w:rFonts w:asciiTheme="minorHAnsi" w:hAnsiTheme="minorHAnsi" w:cstheme="minorHAnsi"/>
          <w:b/>
          <w:sz w:val="24"/>
          <w:szCs w:val="24"/>
        </w:rPr>
        <w:t xml:space="preserve">Total </w:t>
      </w:r>
      <w:r w:rsidRPr="00E6797A">
        <w:rPr>
          <w:rFonts w:asciiTheme="minorHAnsi" w:hAnsiTheme="minorHAnsi" w:cstheme="minorHAnsi"/>
          <w:b/>
          <w:sz w:val="24"/>
          <w:szCs w:val="24"/>
        </w:rPr>
        <w:t>(moeda/unidade)</w:t>
      </w:r>
    </w:p>
    <w:p w14:paraId="57E9FCE1" w14:textId="77777777" w:rsidR="00F67B58" w:rsidRPr="00E6797A" w:rsidRDefault="00F67B58" w:rsidP="00F67B58">
      <w:pPr>
        <w:ind w:left="2127" w:hanging="2127"/>
        <w:jc w:val="both"/>
        <w:rPr>
          <w:rFonts w:asciiTheme="minorHAnsi" w:hAnsiTheme="minorHAnsi" w:cstheme="minorHAnsi"/>
          <w:sz w:val="24"/>
          <w:szCs w:val="24"/>
        </w:rPr>
      </w:pPr>
    </w:p>
    <w:p w14:paraId="4697275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w:t>
      </w:r>
      <w:r w:rsidR="000E3A80" w:rsidRPr="00E6797A">
        <w:rPr>
          <w:rFonts w:asciiTheme="minorHAnsi" w:hAnsiTheme="minorHAnsi" w:cstheme="minorHAnsi"/>
          <w:sz w:val="24"/>
          <w:szCs w:val="24"/>
        </w:rPr>
        <w:t>TOT</w:t>
      </w:r>
    </w:p>
    <w:p w14:paraId="2FCC37A0" w14:textId="77777777" w:rsidR="00F67B58" w:rsidRPr="00E6797A" w:rsidRDefault="00F67B58" w:rsidP="00F67B58">
      <w:pPr>
        <w:ind w:left="2127" w:hanging="2127"/>
        <w:jc w:val="both"/>
        <w:rPr>
          <w:rFonts w:asciiTheme="minorHAnsi" w:hAnsiTheme="minorHAnsi" w:cstheme="minorHAnsi"/>
          <w:sz w:val="24"/>
          <w:szCs w:val="24"/>
        </w:rPr>
      </w:pPr>
    </w:p>
    <w:p w14:paraId="487ECFD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w:t>
      </w:r>
      <w:r w:rsidR="009B33DD" w:rsidRPr="00E6797A">
        <w:rPr>
          <w:rFonts w:asciiTheme="minorHAnsi" w:hAnsiTheme="minorHAnsi" w:cstheme="minorHAnsi"/>
          <w:sz w:val="24"/>
          <w:szCs w:val="24"/>
        </w:rPr>
        <w:t>unitário</w:t>
      </w:r>
      <w:r w:rsidR="00B4667A" w:rsidRPr="00E6797A">
        <w:rPr>
          <w:rFonts w:asciiTheme="minorHAnsi" w:hAnsiTheme="minorHAnsi" w:cstheme="minorHAnsi"/>
          <w:sz w:val="24"/>
          <w:szCs w:val="24"/>
        </w:rPr>
        <w:t xml:space="preserve"> total</w:t>
      </w:r>
      <w:r w:rsidRPr="00E6797A">
        <w:rPr>
          <w:rFonts w:asciiTheme="minorHAnsi" w:hAnsiTheme="minorHAnsi" w:cstheme="minorHAnsi"/>
          <w:sz w:val="24"/>
          <w:szCs w:val="24"/>
        </w:rPr>
        <w:t>, de acordo com o apresentado n</w:t>
      </w:r>
      <w:r w:rsidR="00407491" w:rsidRPr="00E6797A">
        <w:rPr>
          <w:rFonts w:asciiTheme="minorHAnsi" w:hAnsiTheme="minorHAnsi" w:cstheme="minorHAnsi"/>
          <w:sz w:val="24"/>
          <w:szCs w:val="24"/>
        </w:rPr>
        <w:t>o Item B</w:t>
      </w:r>
      <w:r w:rsidRPr="00E6797A">
        <w:rPr>
          <w:rFonts w:asciiTheme="minorHAnsi" w:hAnsiTheme="minorHAnsi" w:cstheme="minorHAnsi"/>
          <w:sz w:val="24"/>
          <w:szCs w:val="24"/>
        </w:rPr>
        <w:t>, exclusive as despesas comerciais.</w:t>
      </w:r>
    </w:p>
    <w:p w14:paraId="43F929DA" w14:textId="77777777" w:rsidR="00F67B58" w:rsidRPr="00E6797A" w:rsidRDefault="00F67B58" w:rsidP="00F67B58">
      <w:pPr>
        <w:ind w:left="2127" w:hanging="2127"/>
        <w:jc w:val="both"/>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E6797A" w14:paraId="238100DC" w14:textId="77777777" w:rsidTr="005C591A">
        <w:tc>
          <w:tcPr>
            <w:tcW w:w="10233" w:type="dxa"/>
          </w:tcPr>
          <w:p w14:paraId="48C75E7F" w14:textId="77777777" w:rsidR="00F67B58" w:rsidRPr="00E6797A" w:rsidRDefault="00F67B58" w:rsidP="005C591A">
            <w:pPr>
              <w:pBdr>
                <w:top w:val="single" w:sz="4" w:space="1" w:color="auto"/>
                <w:left w:val="single" w:sz="4" w:space="1" w:color="auto"/>
                <w:bottom w:val="single" w:sz="4" w:space="1" w:color="auto"/>
                <w:right w:val="single" w:sz="4" w:space="1" w:color="auto"/>
              </w:pBdr>
              <w:snapToGrid w:val="0"/>
              <w:jc w:val="both"/>
              <w:rPr>
                <w:rFonts w:asciiTheme="minorHAnsi" w:hAnsiTheme="minorHAnsi" w:cstheme="minorHAnsi"/>
                <w:sz w:val="24"/>
                <w:szCs w:val="24"/>
              </w:rPr>
            </w:pPr>
            <w:r w:rsidRPr="00E6797A">
              <w:rPr>
                <w:rFonts w:asciiTheme="minorHAnsi" w:hAnsiTheme="minorHAnsi" w:cstheme="minorHAnsi"/>
                <w:b/>
                <w:sz w:val="24"/>
                <w:szCs w:val="24"/>
              </w:rPr>
              <w:t>Campos 38.0 a 45.0:</w:t>
            </w:r>
            <w:r w:rsidRPr="00E6797A">
              <w:rPr>
                <w:rFonts w:asciiTheme="minorHAnsi" w:hAnsiTheme="minorHAnsi" w:cstheme="minorHAnsi"/>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270ABFC8" w14:textId="77777777" w:rsidR="00F67B58" w:rsidRPr="00E6797A" w:rsidRDefault="00F67B58" w:rsidP="00F67B58">
      <w:pPr>
        <w:ind w:left="2127" w:hanging="2127"/>
        <w:jc w:val="both"/>
        <w:rPr>
          <w:rFonts w:asciiTheme="minorHAnsi" w:hAnsiTheme="minorHAnsi" w:cstheme="minorHAnsi"/>
          <w:sz w:val="24"/>
          <w:szCs w:val="24"/>
        </w:rPr>
      </w:pPr>
    </w:p>
    <w:p w14:paraId="626C168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38.0</w:t>
      </w:r>
      <w:r w:rsidRPr="00E6797A">
        <w:rPr>
          <w:rFonts w:asciiTheme="minorHAnsi" w:hAnsiTheme="minorHAnsi" w:cstheme="minorHAnsi"/>
          <w:b/>
          <w:sz w:val="24"/>
          <w:szCs w:val="24"/>
        </w:rPr>
        <w:tab/>
        <w:t>Frete Unitário Internacional (moeda/unidade)</w:t>
      </w:r>
    </w:p>
    <w:p w14:paraId="67A9F038" w14:textId="77777777" w:rsidR="00F67B58" w:rsidRPr="00E6797A" w:rsidRDefault="00F67B58" w:rsidP="00F67B58">
      <w:pPr>
        <w:ind w:left="2127" w:hanging="2127"/>
        <w:jc w:val="both"/>
        <w:rPr>
          <w:rFonts w:asciiTheme="minorHAnsi" w:hAnsiTheme="minorHAnsi" w:cstheme="minorHAnsi"/>
          <w:b/>
          <w:sz w:val="24"/>
          <w:szCs w:val="24"/>
        </w:rPr>
      </w:pPr>
    </w:p>
    <w:p w14:paraId="7D717B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DFRETINTL</w:t>
      </w:r>
    </w:p>
    <w:p w14:paraId="05A51B58" w14:textId="77777777" w:rsidR="00F67B58" w:rsidRPr="00E6797A" w:rsidRDefault="00F67B58" w:rsidP="00F67B58">
      <w:pPr>
        <w:ind w:left="2127" w:hanging="2127"/>
        <w:jc w:val="both"/>
        <w:rPr>
          <w:rFonts w:asciiTheme="minorHAnsi" w:hAnsiTheme="minorHAnsi" w:cstheme="minorHAnsi"/>
          <w:b/>
          <w:sz w:val="24"/>
          <w:szCs w:val="24"/>
        </w:rPr>
      </w:pPr>
    </w:p>
    <w:p w14:paraId="2A16A110" w14:textId="77777777" w:rsidR="00F67B58" w:rsidRPr="00E6797A" w:rsidRDefault="00F67B58" w:rsidP="00F67B58">
      <w:pPr>
        <w:tabs>
          <w:tab w:val="left" w:pos="2160"/>
        </w:tabs>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frete internacional unitário incorrido no transporte da mercadoria do porto de saída do país produtor ao porto de entrada no terceiro país.</w:t>
      </w:r>
    </w:p>
    <w:p w14:paraId="412DAF17" w14:textId="77777777" w:rsidR="00F67B58" w:rsidRPr="00E6797A" w:rsidRDefault="00F67B58" w:rsidP="00F67B58">
      <w:pPr>
        <w:jc w:val="both"/>
        <w:rPr>
          <w:rFonts w:asciiTheme="minorHAnsi" w:hAnsiTheme="minorHAnsi" w:cstheme="minorHAnsi"/>
          <w:sz w:val="24"/>
          <w:szCs w:val="24"/>
        </w:rPr>
      </w:pPr>
    </w:p>
    <w:p w14:paraId="10A2DBC0"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informar se o transportador é afiliado à empresa. Anexar qualquer contrato estabelecido com o transportador aplicável à mercadoria objeto da investigação.  Descrever como o custo unitário do frete foi calculado e anexar as respectivas planilhas de cálculo.</w:t>
      </w:r>
    </w:p>
    <w:p w14:paraId="52D518C9" w14:textId="77777777" w:rsidR="00F67B58" w:rsidRPr="00E6797A" w:rsidRDefault="00F67B58" w:rsidP="00F67B58">
      <w:pPr>
        <w:ind w:left="2127" w:hanging="2127"/>
        <w:jc w:val="both"/>
        <w:rPr>
          <w:rFonts w:asciiTheme="minorHAnsi" w:hAnsiTheme="minorHAnsi" w:cstheme="minorHAnsi"/>
          <w:b/>
          <w:sz w:val="24"/>
          <w:szCs w:val="24"/>
        </w:rPr>
      </w:pPr>
    </w:p>
    <w:p w14:paraId="5424AE2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39.0</w:t>
      </w:r>
      <w:r w:rsidRPr="00E6797A">
        <w:rPr>
          <w:rFonts w:asciiTheme="minorHAnsi" w:hAnsiTheme="minorHAnsi" w:cstheme="minorHAnsi"/>
          <w:b/>
          <w:sz w:val="24"/>
          <w:szCs w:val="24"/>
        </w:rPr>
        <w:tab/>
        <w:t>Seguro Unitário Internacional (moeda/unidade)</w:t>
      </w:r>
    </w:p>
    <w:p w14:paraId="1E3A3E40" w14:textId="77777777" w:rsidR="00F67B58" w:rsidRPr="00E6797A" w:rsidRDefault="00F67B58" w:rsidP="00F67B58">
      <w:pPr>
        <w:ind w:left="2127" w:hanging="2127"/>
        <w:jc w:val="both"/>
        <w:rPr>
          <w:rFonts w:asciiTheme="minorHAnsi" w:hAnsiTheme="minorHAnsi" w:cstheme="minorHAnsi"/>
          <w:sz w:val="24"/>
          <w:szCs w:val="24"/>
        </w:rPr>
      </w:pPr>
    </w:p>
    <w:p w14:paraId="3B72F18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DSEGINTL</w:t>
      </w:r>
    </w:p>
    <w:p w14:paraId="43A94899" w14:textId="77777777" w:rsidR="00F67B58" w:rsidRPr="00E6797A" w:rsidRDefault="00F67B58" w:rsidP="00F67B58">
      <w:pPr>
        <w:ind w:left="2127" w:hanging="2127"/>
        <w:jc w:val="both"/>
        <w:rPr>
          <w:rFonts w:asciiTheme="minorHAnsi" w:hAnsiTheme="minorHAnsi" w:cstheme="minorHAnsi"/>
          <w:sz w:val="24"/>
          <w:szCs w:val="24"/>
        </w:rPr>
      </w:pPr>
    </w:p>
    <w:p w14:paraId="5052ED0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internacional incorrido do porto de saída do país produtor ao porto de entrada no terceiro país.</w:t>
      </w:r>
    </w:p>
    <w:p w14:paraId="185BD80C" w14:textId="77777777" w:rsidR="00F67B58" w:rsidRPr="00E6797A" w:rsidRDefault="00F67B58" w:rsidP="00F67B58">
      <w:pPr>
        <w:ind w:left="2127" w:hanging="2127"/>
        <w:jc w:val="both"/>
        <w:rPr>
          <w:rFonts w:asciiTheme="minorHAnsi" w:hAnsiTheme="minorHAnsi" w:cstheme="minorHAnsi"/>
          <w:sz w:val="24"/>
          <w:szCs w:val="24"/>
        </w:rPr>
      </w:pPr>
    </w:p>
    <w:p w14:paraId="167C082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foi calculado e anexar as respectivas planilhas de cálculo.</w:t>
      </w:r>
    </w:p>
    <w:p w14:paraId="2F524239" w14:textId="77777777" w:rsidR="00F67B58" w:rsidRPr="00E6797A" w:rsidRDefault="00F67B58" w:rsidP="00F67B58">
      <w:pPr>
        <w:ind w:left="2127" w:hanging="2127"/>
        <w:jc w:val="both"/>
        <w:rPr>
          <w:rFonts w:asciiTheme="minorHAnsi" w:hAnsiTheme="minorHAnsi" w:cstheme="minorHAnsi"/>
          <w:sz w:val="24"/>
          <w:szCs w:val="24"/>
        </w:rPr>
      </w:pPr>
    </w:p>
    <w:p w14:paraId="01C34E1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40.0</w:t>
      </w:r>
      <w:r w:rsidRPr="00E6797A">
        <w:rPr>
          <w:rFonts w:asciiTheme="minorHAnsi" w:hAnsiTheme="minorHAnsi" w:cstheme="minorHAnsi"/>
          <w:b/>
          <w:sz w:val="24"/>
          <w:szCs w:val="24"/>
        </w:rPr>
        <w:tab/>
        <w:t>Frete Unitário Interno no Terceiro País – Porto até Armazenagem (moeda/unidade)</w:t>
      </w:r>
    </w:p>
    <w:p w14:paraId="3C968E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 </w:t>
      </w:r>
    </w:p>
    <w:p w14:paraId="76F824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DFRET3ARM</w:t>
      </w:r>
    </w:p>
    <w:p w14:paraId="28AA9EBB" w14:textId="77777777" w:rsidR="00F67B58" w:rsidRPr="00E6797A" w:rsidRDefault="00F67B58" w:rsidP="00F67B58">
      <w:pPr>
        <w:ind w:left="2127" w:hanging="2127"/>
        <w:jc w:val="both"/>
        <w:rPr>
          <w:rFonts w:asciiTheme="minorHAnsi" w:hAnsiTheme="minorHAnsi" w:cstheme="minorHAnsi"/>
          <w:sz w:val="24"/>
          <w:szCs w:val="24"/>
        </w:rPr>
      </w:pPr>
    </w:p>
    <w:p w14:paraId="3498363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4E63A980" w14:textId="77777777" w:rsidR="00F67B58" w:rsidRPr="00E6797A" w:rsidRDefault="00F67B58" w:rsidP="00F67B58">
      <w:pPr>
        <w:ind w:left="2127" w:hanging="2127"/>
        <w:jc w:val="both"/>
        <w:rPr>
          <w:rFonts w:asciiTheme="minorHAnsi" w:hAnsiTheme="minorHAnsi" w:cstheme="minorHAnsi"/>
          <w:sz w:val="24"/>
          <w:szCs w:val="24"/>
        </w:rPr>
      </w:pPr>
    </w:p>
    <w:p w14:paraId="606A7A1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6FDA1E4A" w14:textId="77777777" w:rsidR="00F67B58" w:rsidRPr="00E6797A" w:rsidRDefault="00F67B58" w:rsidP="00F67B58">
      <w:pPr>
        <w:ind w:left="2127" w:hanging="2127"/>
        <w:jc w:val="both"/>
        <w:rPr>
          <w:rFonts w:asciiTheme="minorHAnsi" w:hAnsiTheme="minorHAnsi" w:cstheme="minorHAnsi"/>
          <w:sz w:val="24"/>
          <w:szCs w:val="24"/>
        </w:rPr>
      </w:pPr>
    </w:p>
    <w:p w14:paraId="1DC8F29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41.0</w:t>
      </w:r>
      <w:r w:rsidRPr="00E6797A">
        <w:rPr>
          <w:rFonts w:asciiTheme="minorHAnsi" w:hAnsiTheme="minorHAnsi" w:cstheme="minorHAnsi"/>
          <w:b/>
          <w:sz w:val="24"/>
          <w:szCs w:val="24"/>
        </w:rPr>
        <w:tab/>
        <w:t xml:space="preserve">Frete Unitário Interno no Terceiro País – Local de Armazenagem ao Cliente </w:t>
      </w:r>
      <w:r w:rsidRPr="00E6797A">
        <w:rPr>
          <w:rFonts w:asciiTheme="minorHAnsi" w:hAnsiTheme="minorHAnsi" w:cstheme="minorHAnsi"/>
          <w:b/>
          <w:sz w:val="24"/>
          <w:szCs w:val="24"/>
        </w:rPr>
        <w:lastRenderedPageBreak/>
        <w:t>Independente (moeda/unidade)</w:t>
      </w:r>
    </w:p>
    <w:p w14:paraId="410F98D8" w14:textId="77777777" w:rsidR="00F67B58" w:rsidRPr="00E6797A" w:rsidRDefault="00F67B58" w:rsidP="00F67B58">
      <w:pPr>
        <w:ind w:left="2127" w:hanging="2127"/>
        <w:jc w:val="both"/>
        <w:rPr>
          <w:rFonts w:asciiTheme="minorHAnsi" w:hAnsiTheme="minorHAnsi" w:cstheme="minorHAnsi"/>
          <w:sz w:val="24"/>
          <w:szCs w:val="24"/>
        </w:rPr>
      </w:pPr>
    </w:p>
    <w:p w14:paraId="0E67785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DFRET3CLI</w:t>
      </w:r>
    </w:p>
    <w:p w14:paraId="327FEA89" w14:textId="77777777" w:rsidR="00F67B58" w:rsidRPr="00E6797A" w:rsidRDefault="00F67B58" w:rsidP="00F67B58">
      <w:pPr>
        <w:ind w:left="2127" w:hanging="2127"/>
        <w:jc w:val="both"/>
        <w:rPr>
          <w:rFonts w:asciiTheme="minorHAnsi" w:hAnsiTheme="minorHAnsi" w:cstheme="minorHAnsi"/>
          <w:sz w:val="24"/>
          <w:szCs w:val="24"/>
        </w:rPr>
      </w:pPr>
    </w:p>
    <w:p w14:paraId="7055503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frete incorrido do local de armazenagem do revendedor afiliado no terceiro país até o ponto de entrega do comprador independente.</w:t>
      </w:r>
    </w:p>
    <w:p w14:paraId="13F2AAD8" w14:textId="77777777" w:rsidR="00F67B58" w:rsidRPr="00E6797A" w:rsidRDefault="00F67B58" w:rsidP="00F67B58">
      <w:pPr>
        <w:ind w:left="2127" w:hanging="2127"/>
        <w:jc w:val="both"/>
        <w:rPr>
          <w:rFonts w:asciiTheme="minorHAnsi" w:hAnsiTheme="minorHAnsi" w:cstheme="minorHAnsi"/>
          <w:sz w:val="24"/>
          <w:szCs w:val="24"/>
        </w:rPr>
      </w:pPr>
    </w:p>
    <w:p w14:paraId="5F90CC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510BC900" w14:textId="77777777" w:rsidR="00F67B58" w:rsidRPr="00E6797A" w:rsidRDefault="00F67B58" w:rsidP="00F67B58">
      <w:pPr>
        <w:ind w:left="2127" w:hanging="2127"/>
        <w:jc w:val="both"/>
        <w:rPr>
          <w:rFonts w:asciiTheme="minorHAnsi" w:hAnsiTheme="minorHAnsi" w:cstheme="minorHAnsi"/>
          <w:sz w:val="24"/>
          <w:szCs w:val="24"/>
        </w:rPr>
      </w:pPr>
    </w:p>
    <w:p w14:paraId="4C2AEA6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42.0</w:t>
      </w:r>
      <w:r w:rsidRPr="00E6797A">
        <w:rPr>
          <w:rFonts w:asciiTheme="minorHAnsi" w:hAnsiTheme="minorHAnsi" w:cstheme="minorHAnsi"/>
          <w:b/>
          <w:sz w:val="24"/>
          <w:szCs w:val="24"/>
        </w:rPr>
        <w:tab/>
        <w:t>Seguro Unitário Interno no Terceiro País (moeda/unidade)</w:t>
      </w:r>
    </w:p>
    <w:p w14:paraId="256E5BDD" w14:textId="77777777" w:rsidR="00F67B58" w:rsidRPr="00E6797A" w:rsidRDefault="00F67B58" w:rsidP="00F67B58">
      <w:pPr>
        <w:ind w:left="2127" w:hanging="2127"/>
        <w:jc w:val="both"/>
        <w:rPr>
          <w:rFonts w:asciiTheme="minorHAnsi" w:hAnsiTheme="minorHAnsi" w:cstheme="minorHAnsi"/>
          <w:sz w:val="24"/>
          <w:szCs w:val="24"/>
        </w:rPr>
      </w:pPr>
    </w:p>
    <w:p w14:paraId="15C6F1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DSEGINT3</w:t>
      </w:r>
    </w:p>
    <w:p w14:paraId="0C38CD07" w14:textId="77777777" w:rsidR="00F67B58" w:rsidRPr="00E6797A" w:rsidRDefault="00F67B58" w:rsidP="00F67B58">
      <w:pPr>
        <w:ind w:left="2127" w:hanging="2127"/>
        <w:jc w:val="both"/>
        <w:rPr>
          <w:rFonts w:asciiTheme="minorHAnsi" w:hAnsiTheme="minorHAnsi" w:cstheme="minorHAnsi"/>
          <w:sz w:val="24"/>
          <w:szCs w:val="24"/>
        </w:rPr>
      </w:pPr>
    </w:p>
    <w:p w14:paraId="7A1E4C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interno no terceiro país.</w:t>
      </w:r>
    </w:p>
    <w:p w14:paraId="775865A3" w14:textId="77777777" w:rsidR="00F67B58" w:rsidRPr="00E6797A" w:rsidRDefault="00F67B58" w:rsidP="00F67B58">
      <w:pPr>
        <w:ind w:left="2127" w:hanging="2127"/>
        <w:jc w:val="both"/>
        <w:rPr>
          <w:rFonts w:asciiTheme="minorHAnsi" w:hAnsiTheme="minorHAnsi" w:cstheme="minorHAnsi"/>
          <w:sz w:val="24"/>
          <w:szCs w:val="24"/>
        </w:rPr>
      </w:pPr>
    </w:p>
    <w:p w14:paraId="1540130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interno foi calculado e anexar as respectivas planilhas de cálculo.</w:t>
      </w:r>
    </w:p>
    <w:p w14:paraId="5626D446" w14:textId="77777777" w:rsidR="00F67B58" w:rsidRPr="00E6797A" w:rsidRDefault="00F67B58" w:rsidP="00F67B58">
      <w:pPr>
        <w:ind w:left="2127" w:hanging="2127"/>
        <w:jc w:val="both"/>
        <w:rPr>
          <w:rFonts w:asciiTheme="minorHAnsi" w:hAnsiTheme="minorHAnsi" w:cstheme="minorHAnsi"/>
          <w:sz w:val="24"/>
          <w:szCs w:val="24"/>
        </w:rPr>
      </w:pPr>
    </w:p>
    <w:p w14:paraId="2AAA6E6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43.0</w:t>
      </w:r>
      <w:r w:rsidRPr="00E6797A">
        <w:rPr>
          <w:rFonts w:asciiTheme="minorHAnsi" w:hAnsiTheme="minorHAnsi" w:cstheme="minorHAnsi"/>
          <w:b/>
          <w:sz w:val="24"/>
          <w:szCs w:val="24"/>
        </w:rPr>
        <w:tab/>
        <w:t>Manuseio de Carga e Corretagem (moeda/unidade)</w:t>
      </w:r>
    </w:p>
    <w:p w14:paraId="675936C2" w14:textId="77777777" w:rsidR="00F67B58" w:rsidRPr="00E6797A" w:rsidRDefault="00F67B58" w:rsidP="00F67B58">
      <w:pPr>
        <w:ind w:left="2127" w:hanging="2127"/>
        <w:jc w:val="both"/>
        <w:rPr>
          <w:rFonts w:asciiTheme="minorHAnsi" w:hAnsiTheme="minorHAnsi" w:cstheme="minorHAnsi"/>
          <w:sz w:val="24"/>
          <w:szCs w:val="24"/>
        </w:rPr>
      </w:pPr>
    </w:p>
    <w:p w14:paraId="6496A12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DMCARCORR</w:t>
      </w:r>
    </w:p>
    <w:p w14:paraId="01B1CFA8" w14:textId="77777777" w:rsidR="00F67B58" w:rsidRPr="00E6797A" w:rsidRDefault="00F67B58" w:rsidP="00F67B58">
      <w:pPr>
        <w:ind w:left="2127" w:hanging="2127"/>
        <w:jc w:val="both"/>
        <w:rPr>
          <w:rFonts w:asciiTheme="minorHAnsi" w:hAnsiTheme="minorHAnsi" w:cstheme="minorHAnsi"/>
          <w:sz w:val="24"/>
          <w:szCs w:val="24"/>
        </w:rPr>
      </w:pPr>
    </w:p>
    <w:p w14:paraId="1D781C2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manuseio, de carga e corretagem incorrida no país de fabricação.</w:t>
      </w:r>
    </w:p>
    <w:p w14:paraId="23DBC508" w14:textId="77777777" w:rsidR="00F67B58" w:rsidRPr="00E6797A" w:rsidRDefault="00F67B58" w:rsidP="00F67B58">
      <w:pPr>
        <w:ind w:left="2127" w:hanging="2127"/>
        <w:jc w:val="both"/>
        <w:rPr>
          <w:rFonts w:asciiTheme="minorHAnsi" w:hAnsiTheme="minorHAnsi" w:cstheme="minorHAnsi"/>
          <w:sz w:val="24"/>
          <w:szCs w:val="24"/>
        </w:rPr>
      </w:pPr>
    </w:p>
    <w:p w14:paraId="4122806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 manuseio, de carga e de corretagem foi calculado e anexar as respectivas planilhas de cálculo.</w:t>
      </w:r>
    </w:p>
    <w:p w14:paraId="63A3ACC1" w14:textId="77777777" w:rsidR="00F67B58" w:rsidRPr="00E6797A" w:rsidRDefault="00F67B58" w:rsidP="00F67B58">
      <w:pPr>
        <w:ind w:left="2127" w:hanging="2127"/>
        <w:jc w:val="both"/>
        <w:rPr>
          <w:rFonts w:asciiTheme="minorHAnsi" w:hAnsiTheme="minorHAnsi" w:cstheme="minorHAnsi"/>
          <w:sz w:val="24"/>
          <w:szCs w:val="24"/>
        </w:rPr>
      </w:pPr>
    </w:p>
    <w:p w14:paraId="192745B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44.0</w:t>
      </w:r>
      <w:r w:rsidRPr="00E6797A">
        <w:rPr>
          <w:rFonts w:asciiTheme="minorHAnsi" w:hAnsiTheme="minorHAnsi" w:cstheme="minorHAnsi"/>
          <w:b/>
          <w:sz w:val="24"/>
          <w:szCs w:val="24"/>
        </w:rPr>
        <w:tab/>
        <w:t>Imposto de Importação no Terceiro País (moeda/unidade)</w:t>
      </w:r>
    </w:p>
    <w:p w14:paraId="12A9B8D9" w14:textId="77777777" w:rsidR="00F67B58" w:rsidRPr="00E6797A" w:rsidRDefault="00F67B58" w:rsidP="00F67B58">
      <w:pPr>
        <w:ind w:left="2127" w:hanging="2127"/>
        <w:jc w:val="both"/>
        <w:rPr>
          <w:rFonts w:asciiTheme="minorHAnsi" w:hAnsiTheme="minorHAnsi" w:cstheme="minorHAnsi"/>
          <w:sz w:val="24"/>
          <w:szCs w:val="24"/>
        </w:rPr>
      </w:pPr>
    </w:p>
    <w:p w14:paraId="142527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DII3</w:t>
      </w:r>
    </w:p>
    <w:p w14:paraId="707BCF80" w14:textId="77777777" w:rsidR="00F67B58" w:rsidRPr="00E6797A" w:rsidRDefault="00F67B58" w:rsidP="00F67B58">
      <w:pPr>
        <w:ind w:left="2127" w:hanging="2127"/>
        <w:jc w:val="both"/>
        <w:rPr>
          <w:rFonts w:asciiTheme="minorHAnsi" w:hAnsiTheme="minorHAnsi" w:cstheme="minorHAnsi"/>
          <w:sz w:val="24"/>
          <w:szCs w:val="24"/>
        </w:rPr>
      </w:pPr>
    </w:p>
    <w:p w14:paraId="58D463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pago à aduana e a respectiva tarifa aplicada à mercadoria.</w:t>
      </w:r>
    </w:p>
    <w:p w14:paraId="66F4454A" w14:textId="77777777" w:rsidR="00F67B58" w:rsidRPr="00E6797A" w:rsidRDefault="00F67B58" w:rsidP="00F67B58">
      <w:pPr>
        <w:ind w:left="2127" w:hanging="2127"/>
        <w:jc w:val="both"/>
        <w:rPr>
          <w:rFonts w:asciiTheme="minorHAnsi" w:hAnsiTheme="minorHAnsi" w:cstheme="minorHAnsi"/>
          <w:sz w:val="24"/>
          <w:szCs w:val="24"/>
        </w:rPr>
      </w:pPr>
    </w:p>
    <w:p w14:paraId="441320A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montante pago à aduana foi calculado e anexar as respectivas planilhas de cálculo.</w:t>
      </w:r>
    </w:p>
    <w:p w14:paraId="2CD91278" w14:textId="77777777" w:rsidR="00F67B58" w:rsidRPr="00E6797A" w:rsidRDefault="00F67B58" w:rsidP="00F67B58">
      <w:pPr>
        <w:ind w:left="2127" w:hanging="2127"/>
        <w:jc w:val="both"/>
        <w:rPr>
          <w:rFonts w:asciiTheme="minorHAnsi" w:hAnsiTheme="minorHAnsi" w:cstheme="minorHAnsi"/>
          <w:sz w:val="24"/>
          <w:szCs w:val="24"/>
        </w:rPr>
      </w:pPr>
    </w:p>
    <w:p w14:paraId="1EA650F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45.0</w:t>
      </w:r>
      <w:r w:rsidRPr="00E6797A">
        <w:rPr>
          <w:rFonts w:asciiTheme="minorHAnsi" w:hAnsiTheme="minorHAnsi" w:cstheme="minorHAnsi"/>
          <w:b/>
          <w:sz w:val="24"/>
          <w:szCs w:val="24"/>
        </w:rPr>
        <w:tab/>
        <w:t>Reembolso de Imposto (moeda/unidade)</w:t>
      </w:r>
    </w:p>
    <w:p w14:paraId="6D7D2FF4" w14:textId="77777777" w:rsidR="00F67B58" w:rsidRPr="00E6797A" w:rsidRDefault="00F67B58" w:rsidP="00F67B58">
      <w:pPr>
        <w:ind w:left="2127" w:hanging="2127"/>
        <w:jc w:val="both"/>
        <w:rPr>
          <w:rFonts w:asciiTheme="minorHAnsi" w:hAnsiTheme="minorHAnsi" w:cstheme="minorHAnsi"/>
          <w:sz w:val="24"/>
          <w:szCs w:val="24"/>
        </w:rPr>
      </w:pPr>
    </w:p>
    <w:p w14:paraId="76A5992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DREMBIMP</w:t>
      </w:r>
    </w:p>
    <w:p w14:paraId="49F059A2" w14:textId="77777777" w:rsidR="00F67B58" w:rsidRPr="00E6797A" w:rsidRDefault="00F67B58" w:rsidP="00F67B58">
      <w:pPr>
        <w:ind w:left="2127" w:hanging="2127"/>
        <w:jc w:val="both"/>
        <w:rPr>
          <w:rFonts w:asciiTheme="minorHAnsi" w:hAnsiTheme="minorHAnsi" w:cstheme="minorHAnsi"/>
          <w:sz w:val="24"/>
          <w:szCs w:val="24"/>
        </w:rPr>
      </w:pPr>
    </w:p>
    <w:p w14:paraId="24AB83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recebido pela empresa como reembolso de imposto pela exportação do produto do país de fabricação ao terceiro país.</w:t>
      </w:r>
    </w:p>
    <w:p w14:paraId="62D441B1" w14:textId="77777777" w:rsidR="00F67B58" w:rsidRPr="00E6797A" w:rsidRDefault="00F67B58" w:rsidP="00F67B58">
      <w:pPr>
        <w:ind w:left="2127" w:hanging="2127"/>
        <w:jc w:val="both"/>
        <w:rPr>
          <w:rFonts w:asciiTheme="minorHAnsi" w:hAnsiTheme="minorHAnsi" w:cstheme="minorHAnsi"/>
          <w:sz w:val="24"/>
          <w:szCs w:val="24"/>
        </w:rPr>
      </w:pPr>
    </w:p>
    <w:p w14:paraId="03E9162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explicar como o montante recebido na forma de reembolso de imposto foi </w:t>
      </w:r>
      <w:r w:rsidRPr="00E6797A">
        <w:rPr>
          <w:rFonts w:asciiTheme="minorHAnsi" w:hAnsiTheme="minorHAnsi" w:cstheme="minorHAnsi"/>
          <w:sz w:val="24"/>
          <w:szCs w:val="24"/>
        </w:rPr>
        <w:lastRenderedPageBreak/>
        <w:t>calculado e anexar as respectivas planilhas de cálculo.</w:t>
      </w:r>
    </w:p>
    <w:p w14:paraId="2004348F" w14:textId="77777777" w:rsidR="00F67B58" w:rsidRPr="00E6797A" w:rsidRDefault="00F67B58" w:rsidP="00F67B58">
      <w:pPr>
        <w:ind w:left="2127" w:hanging="2127"/>
        <w:jc w:val="both"/>
        <w:rPr>
          <w:rFonts w:asciiTheme="minorHAnsi" w:hAnsiTheme="minorHAnsi" w:cstheme="minorHAnsi"/>
          <w:sz w:val="24"/>
          <w:szCs w:val="24"/>
        </w:rPr>
      </w:pPr>
    </w:p>
    <w:p w14:paraId="5C61099F" w14:textId="77777777" w:rsidR="00F67B58" w:rsidRPr="00E6797A" w:rsidRDefault="00F67B58" w:rsidP="00F67B58">
      <w:pPr>
        <w:ind w:left="2127" w:hanging="2127"/>
        <w:jc w:val="both"/>
        <w:rPr>
          <w:rFonts w:asciiTheme="minorHAnsi" w:hAnsiTheme="minorHAnsi" w:cstheme="minorHAnsi"/>
          <w:sz w:val="24"/>
          <w:szCs w:val="24"/>
        </w:rPr>
      </w:pPr>
    </w:p>
    <w:p w14:paraId="11BAF108" w14:textId="77777777" w:rsidR="00F67B58" w:rsidRPr="00E6797A" w:rsidRDefault="00F67B58" w:rsidP="00F67B58">
      <w:pPr>
        <w:ind w:left="2127" w:hanging="2127"/>
        <w:jc w:val="both"/>
        <w:rPr>
          <w:rFonts w:asciiTheme="minorHAnsi" w:hAnsiTheme="minorHAnsi" w:cstheme="minorHAnsi"/>
          <w:sz w:val="24"/>
          <w:szCs w:val="24"/>
        </w:rPr>
      </w:pPr>
    </w:p>
    <w:p w14:paraId="4BBD725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vendas no mercado interno e sobre exportações para terceiro país prestadas na seção acima.</w:t>
      </w:r>
    </w:p>
    <w:p w14:paraId="3DD80A1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2407B45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569EA9A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Cargo:</w:t>
      </w:r>
    </w:p>
    <w:p w14:paraId="1FE0288B"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Telefone:</w:t>
      </w:r>
    </w:p>
    <w:p w14:paraId="7580160A"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E6797A">
        <w:rPr>
          <w:rFonts w:asciiTheme="minorHAnsi" w:hAnsiTheme="minorHAnsi" w:cstheme="minorHAnsi"/>
          <w:bCs/>
          <w:sz w:val="24"/>
          <w:szCs w:val="24"/>
        </w:rPr>
        <w:t>Endereço eletrônico:</w:t>
      </w:r>
    </w:p>
    <w:p w14:paraId="4DDA6AA7"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br w:type="page"/>
      </w:r>
    </w:p>
    <w:p w14:paraId="4F3A6D99" w14:textId="77777777" w:rsidR="00F67B58" w:rsidRPr="00E6797A" w:rsidRDefault="00F67B58" w:rsidP="00F67B58">
      <w:pPr>
        <w:pStyle w:val="Ttulo1"/>
        <w:pBdr>
          <w:top w:val="single" w:sz="6" w:space="0" w:color="auto"/>
          <w:right w:val="single" w:sz="6" w:space="13" w:color="auto"/>
        </w:pBdr>
        <w:rPr>
          <w:rFonts w:asciiTheme="minorHAnsi" w:hAnsiTheme="minorHAnsi" w:cstheme="minorHAnsi"/>
        </w:rPr>
      </w:pPr>
      <w:bookmarkStart w:id="71" w:name="_Toc340425371"/>
      <w:r w:rsidRPr="00E6797A">
        <w:rPr>
          <w:rFonts w:asciiTheme="minorHAnsi" w:hAnsiTheme="minorHAnsi" w:cstheme="minorHAnsi"/>
        </w:rPr>
        <w:lastRenderedPageBreak/>
        <w:t xml:space="preserve">Item B – Custo </w:t>
      </w:r>
      <w:r w:rsidR="009B33DD" w:rsidRPr="00E6797A">
        <w:rPr>
          <w:rFonts w:asciiTheme="minorHAnsi" w:hAnsiTheme="minorHAnsi" w:cstheme="minorHAnsi"/>
        </w:rPr>
        <w:t>Total</w:t>
      </w:r>
      <w:bookmarkEnd w:id="71"/>
      <w:r w:rsidRPr="00E6797A">
        <w:rPr>
          <w:rFonts w:asciiTheme="minorHAnsi" w:hAnsiTheme="minorHAnsi" w:cstheme="minorHAnsi"/>
        </w:rPr>
        <w:t xml:space="preserve"> </w:t>
      </w:r>
    </w:p>
    <w:p w14:paraId="0F8B53C3" w14:textId="77777777" w:rsidR="00F67B58" w:rsidRPr="00E6797A" w:rsidRDefault="00F67B58" w:rsidP="00F67B58">
      <w:pPr>
        <w:ind w:left="2127" w:hanging="2127"/>
        <w:jc w:val="both"/>
        <w:rPr>
          <w:rFonts w:asciiTheme="minorHAnsi" w:hAnsiTheme="minorHAnsi" w:cstheme="minorHAnsi"/>
          <w:sz w:val="24"/>
        </w:rPr>
      </w:pPr>
    </w:p>
    <w:p w14:paraId="6F1916C2"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 xml:space="preserve">Esse item fornece instruções sobre como registrar, no Apêndice VI, os dados relativos a custos da empresa. </w:t>
      </w:r>
    </w:p>
    <w:p w14:paraId="308B1626"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62DD8B71" w14:textId="77777777" w:rsidR="00A96E20" w:rsidRPr="00E6797A" w:rsidRDefault="00F67B58" w:rsidP="005853B9">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 xml:space="preserve">Deverão ser informados os custos </w:t>
      </w:r>
      <w:r w:rsidR="00B91324" w:rsidRPr="00E6797A">
        <w:rPr>
          <w:rFonts w:asciiTheme="minorHAnsi" w:hAnsiTheme="minorHAnsi" w:cstheme="minorHAnsi"/>
          <w:b w:val="0"/>
          <w:i/>
          <w:szCs w:val="24"/>
        </w:rPr>
        <w:t xml:space="preserve">reais </w:t>
      </w:r>
      <w:r w:rsidR="00B150BA" w:rsidRPr="00E6797A">
        <w:rPr>
          <w:rFonts w:asciiTheme="minorHAnsi" w:hAnsiTheme="minorHAnsi" w:cstheme="minorHAnsi"/>
          <w:b w:val="0"/>
          <w:i/>
          <w:szCs w:val="24"/>
        </w:rPr>
        <w:t xml:space="preserve">incorridos pela empresa </w:t>
      </w:r>
      <w:r w:rsidRPr="00E6797A">
        <w:rPr>
          <w:rFonts w:asciiTheme="minorHAnsi" w:hAnsiTheme="minorHAnsi" w:cstheme="minorHAnsi"/>
          <w:b w:val="0"/>
          <w:i/>
          <w:szCs w:val="24"/>
        </w:rPr>
        <w:t xml:space="preserve">referentes </w:t>
      </w:r>
      <w:r w:rsidR="00BC678F" w:rsidRPr="00E6797A">
        <w:rPr>
          <w:rFonts w:asciiTheme="minorHAnsi" w:hAnsiTheme="minorHAnsi" w:cstheme="minorHAnsi"/>
          <w:b w:val="0"/>
          <w:i/>
          <w:szCs w:val="24"/>
        </w:rPr>
        <w:t>ao</w:t>
      </w:r>
      <w:r w:rsidRPr="00E6797A">
        <w:rPr>
          <w:rFonts w:asciiTheme="minorHAnsi" w:hAnsiTheme="minorHAnsi" w:cstheme="minorHAnsi"/>
          <w:b w:val="0"/>
          <w:i/>
          <w:szCs w:val="24"/>
        </w:rPr>
        <w:t xml:space="preserve"> produto, independentemente do destino (mercado interno, exportação para terceiros países ou exportação para o Brasil).</w:t>
      </w:r>
      <w:r w:rsidR="005853B9" w:rsidRPr="00E6797A">
        <w:rPr>
          <w:rFonts w:asciiTheme="minorHAnsi" w:hAnsiTheme="minorHAnsi" w:cstheme="minorHAnsi"/>
          <w:b w:val="0"/>
          <w:i/>
          <w:szCs w:val="24"/>
        </w:rPr>
        <w:t xml:space="preserve"> </w:t>
      </w:r>
      <w:r w:rsidR="00A96E20" w:rsidRPr="00E6797A">
        <w:rPr>
          <w:rFonts w:asciiTheme="minorHAnsi" w:hAnsiTheme="minorHAnsi" w:cstheme="minorHAnsi"/>
          <w:b w:val="0"/>
          <w:i/>
          <w:szCs w:val="24"/>
        </w:rPr>
        <w:t>Ou seja, no caso d</w:t>
      </w:r>
      <w:r w:rsidR="00191D5F" w:rsidRPr="00E6797A">
        <w:rPr>
          <w:rFonts w:asciiTheme="minorHAnsi" w:hAnsiTheme="minorHAnsi" w:cstheme="minorHAnsi"/>
          <w:b w:val="0"/>
          <w:i/>
          <w:szCs w:val="24"/>
        </w:rPr>
        <w:t xml:space="preserve">e </w:t>
      </w:r>
      <w:r w:rsidR="00A96E20" w:rsidRPr="00E6797A">
        <w:rPr>
          <w:rFonts w:asciiTheme="minorHAnsi" w:hAnsiTheme="minorHAnsi" w:cstheme="minorHAnsi"/>
          <w:b w:val="0"/>
          <w:i/>
          <w:szCs w:val="24"/>
        </w:rPr>
        <w:t>a empresa apurar o custo padrão, este deverá ser ajustado, explicitando</w:t>
      </w:r>
      <w:r w:rsidR="00191D5F" w:rsidRPr="00E6797A">
        <w:rPr>
          <w:rFonts w:asciiTheme="minorHAnsi" w:hAnsiTheme="minorHAnsi" w:cstheme="minorHAnsi"/>
          <w:b w:val="0"/>
          <w:i/>
          <w:szCs w:val="24"/>
        </w:rPr>
        <w:t>-se</w:t>
      </w:r>
      <w:r w:rsidR="00A96E20" w:rsidRPr="00E6797A">
        <w:rPr>
          <w:rFonts w:asciiTheme="minorHAnsi" w:hAnsiTheme="minorHAnsi" w:cstheme="minorHAnsi"/>
          <w:b w:val="0"/>
          <w:i/>
          <w:szCs w:val="24"/>
        </w:rPr>
        <w:t xml:space="preserve"> detalhadamente a metodologia de ajuste do custo padrão para o custo real.</w:t>
      </w:r>
      <w:r w:rsidR="00A96E20" w:rsidRPr="00E6797A">
        <w:rPr>
          <w:rFonts w:asciiTheme="minorHAnsi" w:hAnsiTheme="minorHAnsi" w:cstheme="minorHAnsi"/>
          <w:i/>
          <w:szCs w:val="24"/>
        </w:rPr>
        <w:t xml:space="preserve"> </w:t>
      </w:r>
    </w:p>
    <w:p w14:paraId="683B4D82" w14:textId="77777777" w:rsidR="00F67B58" w:rsidRPr="00E6797A" w:rsidRDefault="00F67B58" w:rsidP="00F67B58">
      <w:pPr>
        <w:jc w:val="both"/>
        <w:rPr>
          <w:rFonts w:asciiTheme="minorHAnsi" w:hAnsiTheme="minorHAnsi" w:cstheme="minorHAnsi"/>
          <w:sz w:val="24"/>
        </w:rPr>
      </w:pPr>
    </w:p>
    <w:p w14:paraId="46195DCD" w14:textId="77777777" w:rsidR="00F67B58" w:rsidRPr="00E6797A" w:rsidRDefault="00F67B58" w:rsidP="00F67B58">
      <w:pPr>
        <w:jc w:val="both"/>
        <w:rPr>
          <w:rFonts w:asciiTheme="minorHAnsi" w:hAnsiTheme="minorHAnsi" w:cstheme="minorHAnsi"/>
          <w:sz w:val="24"/>
        </w:rPr>
      </w:pPr>
    </w:p>
    <w:p w14:paraId="563058B0"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B.1.</w:t>
      </w:r>
      <w:r w:rsidRPr="00E6797A">
        <w:rPr>
          <w:rFonts w:asciiTheme="minorHAnsi" w:hAnsiTheme="minorHAnsi" w:cstheme="minorHAnsi"/>
          <w:b/>
          <w:sz w:val="24"/>
          <w:szCs w:val="24"/>
        </w:rPr>
        <w:tab/>
        <w:t>REGISTRO DE DADOS SOBRE CUSTOS.</w:t>
      </w:r>
    </w:p>
    <w:p w14:paraId="17C74243" w14:textId="77777777" w:rsidR="00F67B58" w:rsidRPr="00E6797A" w:rsidRDefault="00F67B58" w:rsidP="00F67B58">
      <w:pPr>
        <w:rPr>
          <w:rFonts w:asciiTheme="minorHAnsi" w:hAnsiTheme="minorHAnsi" w:cstheme="minorHAnsi"/>
        </w:rPr>
      </w:pPr>
    </w:p>
    <w:p w14:paraId="5245D483"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B.1.1.</w:t>
      </w:r>
      <w:r w:rsidRPr="00E6797A">
        <w:rPr>
          <w:rFonts w:asciiTheme="minorHAnsi" w:hAnsiTheme="minorHAnsi" w:cstheme="minorHAnsi"/>
          <w:b w:val="0"/>
          <w:szCs w:val="24"/>
        </w:rPr>
        <w:tab/>
        <w:t xml:space="preserve">O preenchimento do Apêndice VI deverá ser feito </w:t>
      </w:r>
      <w:r w:rsidR="009B785C" w:rsidRPr="00E6797A">
        <w:rPr>
          <w:rFonts w:asciiTheme="minorHAnsi" w:hAnsiTheme="minorHAnsi" w:cstheme="minorHAnsi"/>
          <w:b w:val="0"/>
          <w:szCs w:val="24"/>
        </w:rPr>
        <w:t>na moeda local</w:t>
      </w:r>
      <w:r w:rsidR="00ED72B1" w:rsidRPr="00E6797A">
        <w:rPr>
          <w:rFonts w:asciiTheme="minorHAnsi" w:hAnsiTheme="minorHAnsi" w:cstheme="minorHAnsi"/>
          <w:b w:val="0"/>
          <w:szCs w:val="24"/>
        </w:rPr>
        <w:t xml:space="preserve">, </w:t>
      </w:r>
      <w:r w:rsidRPr="00E6797A">
        <w:rPr>
          <w:rFonts w:asciiTheme="minorHAnsi" w:hAnsiTheme="minorHAnsi" w:cstheme="minorHAnsi"/>
          <w:b w:val="0"/>
          <w:szCs w:val="24"/>
        </w:rPr>
        <w:t xml:space="preserve">conforme descrição dos campos abaixo: </w:t>
      </w:r>
    </w:p>
    <w:p w14:paraId="5BF68D10" w14:textId="77777777" w:rsidR="009B785C" w:rsidRPr="00E6797A" w:rsidRDefault="009B785C" w:rsidP="009B785C">
      <w:pPr>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665"/>
        <w:gridCol w:w="3753"/>
        <w:gridCol w:w="5675"/>
      </w:tblGrid>
      <w:tr w:rsidR="009B785C" w:rsidRPr="00E6797A" w14:paraId="0CF0B6AA" w14:textId="77777777" w:rsidTr="009B785C">
        <w:trPr>
          <w:trHeight w:val="270"/>
        </w:trPr>
        <w:tc>
          <w:tcPr>
            <w:tcW w:w="326" w:type="pct"/>
            <w:tcBorders>
              <w:top w:val="nil"/>
              <w:left w:val="nil"/>
              <w:bottom w:val="nil"/>
              <w:right w:val="nil"/>
            </w:tcBorders>
            <w:shd w:val="clear" w:color="auto" w:fill="auto"/>
            <w:noWrap/>
            <w:vAlign w:val="bottom"/>
            <w:hideMark/>
          </w:tcPr>
          <w:p w14:paraId="1C8E9919" w14:textId="77777777" w:rsidR="009B785C" w:rsidRPr="00E6797A" w:rsidRDefault="009B785C" w:rsidP="009B785C">
            <w:pPr>
              <w:widowControl/>
              <w:rPr>
                <w:rFonts w:asciiTheme="minorHAnsi" w:hAnsiTheme="minorHAnsi" w:cstheme="minorHAnsi"/>
                <w:snapToGrid/>
              </w:rPr>
            </w:pPr>
          </w:p>
        </w:tc>
        <w:tc>
          <w:tcPr>
            <w:tcW w:w="907" w:type="pct"/>
            <w:tcBorders>
              <w:top w:val="nil"/>
              <w:left w:val="nil"/>
              <w:bottom w:val="nil"/>
              <w:right w:val="nil"/>
            </w:tcBorders>
            <w:shd w:val="clear" w:color="auto" w:fill="auto"/>
            <w:noWrap/>
            <w:vAlign w:val="bottom"/>
            <w:hideMark/>
          </w:tcPr>
          <w:p w14:paraId="25941858" w14:textId="77777777" w:rsidR="009B785C" w:rsidRPr="00E6797A" w:rsidRDefault="009B785C" w:rsidP="009B785C">
            <w:pPr>
              <w:widowControl/>
              <w:rPr>
                <w:rFonts w:asciiTheme="minorHAnsi" w:hAnsiTheme="minorHAnsi" w:cstheme="minorHAnsi"/>
                <w:snapToGrid/>
              </w:rPr>
            </w:pPr>
          </w:p>
        </w:tc>
        <w:tc>
          <w:tcPr>
            <w:tcW w:w="3767" w:type="pct"/>
            <w:tcBorders>
              <w:top w:val="nil"/>
              <w:left w:val="nil"/>
              <w:bottom w:val="nil"/>
              <w:right w:val="nil"/>
            </w:tcBorders>
            <w:shd w:val="clear" w:color="auto" w:fill="auto"/>
            <w:noWrap/>
            <w:vAlign w:val="bottom"/>
            <w:hideMark/>
          </w:tcPr>
          <w:p w14:paraId="3D76ADA7" w14:textId="77777777" w:rsidR="009B785C" w:rsidRPr="00E6797A" w:rsidRDefault="009B785C" w:rsidP="009B785C">
            <w:pPr>
              <w:widowControl/>
              <w:rPr>
                <w:rFonts w:asciiTheme="minorHAnsi" w:hAnsiTheme="minorHAnsi" w:cstheme="minorHAnsi"/>
                <w:snapToGrid/>
              </w:rPr>
            </w:pPr>
          </w:p>
        </w:tc>
      </w:tr>
      <w:tr w:rsidR="009B785C" w:rsidRPr="00E6797A" w14:paraId="30DF17CF"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099C46D1"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4B557619"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28A08370"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custo variável total, que deverá corresponder ao somatório das colunas A.1, A.2, A.3 e A.4. </w:t>
            </w:r>
          </w:p>
        </w:tc>
      </w:tr>
      <w:tr w:rsidR="009B785C" w:rsidRPr="00E6797A" w14:paraId="4C5FE2BC" w14:textId="77777777" w:rsidTr="004A61F3">
        <w:trPr>
          <w:trHeight w:val="4170"/>
        </w:trPr>
        <w:tc>
          <w:tcPr>
            <w:tcW w:w="326" w:type="pct"/>
            <w:tcBorders>
              <w:top w:val="nil"/>
              <w:left w:val="nil"/>
              <w:bottom w:val="nil"/>
              <w:right w:val="nil"/>
            </w:tcBorders>
            <w:shd w:val="clear" w:color="auto" w:fill="auto"/>
            <w:noWrap/>
            <w:vAlign w:val="center"/>
            <w:hideMark/>
          </w:tcPr>
          <w:p w14:paraId="79A13BE9"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39844012"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219AD812"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E6797A">
              <w:rPr>
                <w:rFonts w:asciiTheme="minorHAnsi" w:hAnsiTheme="minorHAnsi" w:cstheme="minorHAnsi"/>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Para cada matéria-prima/insumo principal reportado, adicionar coluna na planilha, contendo o </w:t>
            </w:r>
            <w:r w:rsidRPr="00E6797A">
              <w:rPr>
                <w:rFonts w:asciiTheme="minorHAnsi" w:hAnsiTheme="minorHAnsi" w:cstheme="minorHAnsi"/>
                <w:snapToGrid/>
                <w:color w:val="000000"/>
                <w:sz w:val="24"/>
                <w:szCs w:val="24"/>
                <w:u w:val="single"/>
              </w:rPr>
              <w:t>consumo unitário efetivo</w:t>
            </w:r>
            <w:r w:rsidRPr="00E6797A">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E6797A">
              <w:rPr>
                <w:rFonts w:asciiTheme="minorHAnsi" w:hAnsiTheme="minorHAnsi" w:cstheme="minorHAnsi"/>
                <w:snapToGrid/>
                <w:color w:val="000000"/>
                <w:sz w:val="24"/>
                <w:szCs w:val="24"/>
                <w:u w:val="single"/>
              </w:rPr>
              <w:t>quantidade</w:t>
            </w:r>
            <w:r w:rsidRPr="00E6797A">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9B785C" w:rsidRPr="00E6797A" w14:paraId="51012C49"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158A28FB"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7052E120"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36936E74"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outras matérias-primas e insumos utilizados na fabricação do produto. </w:t>
            </w:r>
          </w:p>
        </w:tc>
      </w:tr>
      <w:tr w:rsidR="009B785C" w:rsidRPr="00E6797A" w14:paraId="0A8A2993"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350CC5AF"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14:paraId="4608AA42"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55787E17"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E6797A" w14:paraId="6BA8A297"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7169B17C"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7ECACE04"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454E65EA"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sz w:val="24"/>
                <w:szCs w:val="24"/>
                <w:u w:val="single"/>
              </w:rPr>
              <w:t>custo total</w:t>
            </w:r>
            <w:r w:rsidRPr="00E6797A">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E6797A">
              <w:rPr>
                <w:rFonts w:asciiTheme="minorHAnsi" w:hAnsiTheme="minorHAnsi" w:cstheme="minorHAnsi"/>
                <w:snapToGrid/>
                <w:sz w:val="24"/>
                <w:szCs w:val="24"/>
              </w:rPr>
              <w:t xml:space="preserve">os custos variáveis não relevantes, ou seja, dos custos variáveis que não tiverem sido individualmente discriminados, </w:t>
            </w:r>
            <w:r w:rsidRPr="00E6797A">
              <w:rPr>
                <w:rFonts w:asciiTheme="minorHAnsi" w:hAnsiTheme="minorHAnsi" w:cstheme="minorHAnsi"/>
                <w:snapToGrid/>
                <w:sz w:val="24"/>
                <w:szCs w:val="24"/>
              </w:rPr>
              <w:t xml:space="preserve">de modo que não será necessário especificar </w:t>
            </w:r>
            <w:r w:rsidR="0030361C" w:rsidRPr="00E6797A">
              <w:rPr>
                <w:rFonts w:asciiTheme="minorHAnsi" w:hAnsiTheme="minorHAnsi" w:cstheme="minorHAnsi"/>
                <w:snapToGrid/>
                <w:sz w:val="24"/>
                <w:szCs w:val="24"/>
              </w:rPr>
              <w:t>esses custos</w:t>
            </w:r>
            <w:r w:rsidRPr="00E6797A">
              <w:rPr>
                <w:rFonts w:asciiTheme="minorHAnsi" w:hAnsiTheme="minorHAnsi" w:cstheme="minorHAnsi"/>
                <w:snapToGrid/>
                <w:sz w:val="24"/>
                <w:szCs w:val="24"/>
              </w:rPr>
              <w:t>.</w:t>
            </w:r>
            <w:r w:rsidRPr="00E6797A">
              <w:rPr>
                <w:rFonts w:asciiTheme="minorHAnsi" w:hAnsiTheme="minorHAnsi" w:cstheme="minorHAnsi"/>
                <w:snapToGrid/>
                <w:sz w:val="24"/>
                <w:szCs w:val="24"/>
              </w:rPr>
              <w:br/>
            </w:r>
            <w:r w:rsidRPr="00E6797A">
              <w:rPr>
                <w:rFonts w:asciiTheme="minorHAnsi" w:hAnsiTheme="minorHAnsi" w:cstheme="minorHAnsi"/>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E6797A" w14:paraId="6FDB9111"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3F7259D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20EE596A"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72E9011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total </w:t>
            </w:r>
            <w:r w:rsidRPr="00E6797A">
              <w:rPr>
                <w:rFonts w:asciiTheme="minorHAnsi" w:hAnsiTheme="minorHAnsi" w:cstheme="minorHAnsi"/>
                <w:snapToGrid/>
                <w:color w:val="000000"/>
                <w:sz w:val="24"/>
                <w:szCs w:val="24"/>
              </w:rPr>
              <w:t>incorrido com mão de obra, que deverá corresponder ao somatório das colunas B.1 e B.2.</w:t>
            </w:r>
          </w:p>
        </w:tc>
      </w:tr>
      <w:tr w:rsidR="009B785C" w:rsidRPr="00E6797A" w14:paraId="5E4063CB"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55591E8E"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56F5FE48"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3629020C"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Ademais, informar, na coluna à direita, o consumo unitário efetivo referente à mão de obra direta, ou seja</w:t>
            </w:r>
            <w:r w:rsidRPr="00E6797A">
              <w:rPr>
                <w:rFonts w:asciiTheme="minorHAnsi" w:hAnsiTheme="minorHAnsi" w:cstheme="minorHAnsi"/>
                <w:snapToGrid/>
                <w:sz w:val="24"/>
                <w:szCs w:val="24"/>
              </w:rPr>
              <w:t>, o</w:t>
            </w:r>
            <w:r w:rsidRPr="00E6797A">
              <w:rPr>
                <w:rFonts w:asciiTheme="minorHAnsi" w:hAnsiTheme="minorHAnsi" w:cstheme="minorHAnsi"/>
                <w:snapToGrid/>
                <w:sz w:val="24"/>
                <w:szCs w:val="24"/>
                <w:u w:val="single"/>
              </w:rPr>
              <w:t xml:space="preserve"> número de horas trabalhadas</w:t>
            </w:r>
            <w:r w:rsidRPr="00E6797A">
              <w:rPr>
                <w:rFonts w:asciiTheme="minorHAnsi" w:hAnsiTheme="minorHAnsi" w:cstheme="minorHAnsi"/>
                <w:snapToGrid/>
                <w:sz w:val="24"/>
                <w:szCs w:val="24"/>
              </w:rPr>
              <w:t xml:space="preserve"> nece</w:t>
            </w:r>
            <w:r w:rsidRPr="00E6797A">
              <w:rPr>
                <w:rFonts w:asciiTheme="minorHAnsi" w:hAnsiTheme="minorHAnsi" w:cstheme="minorHAnsi"/>
                <w:snapToGrid/>
                <w:color w:val="000000"/>
                <w:sz w:val="24"/>
                <w:szCs w:val="24"/>
              </w:rPr>
              <w:t>ssários para a fabricação de 1 unidade</w:t>
            </w:r>
            <w:r w:rsidRPr="00E6797A">
              <w:rPr>
                <w:rFonts w:asciiTheme="minorHAnsi" w:hAnsiTheme="minorHAnsi" w:cstheme="minorHAnsi"/>
                <w:snapToGrid/>
                <w:color w:val="FF0000"/>
                <w:sz w:val="24"/>
                <w:szCs w:val="24"/>
              </w:rPr>
              <w:t xml:space="preserve"> </w:t>
            </w:r>
            <w:r w:rsidRPr="00E6797A">
              <w:rPr>
                <w:rFonts w:asciiTheme="minorHAnsi" w:hAnsiTheme="minorHAnsi" w:cstheme="minorHAnsi"/>
                <w:snapToGrid/>
                <w:color w:val="000000"/>
                <w:sz w:val="24"/>
                <w:szCs w:val="24"/>
              </w:rPr>
              <w:t>do produto.</w:t>
            </w:r>
          </w:p>
        </w:tc>
      </w:tr>
      <w:tr w:rsidR="009B785C" w:rsidRPr="00E6797A" w14:paraId="1F9FBF0C"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67414FF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14:paraId="4FA696AB"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44EEFE54"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E6797A" w14:paraId="35D862CC"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4E7103BA"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60A8E4A3"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4A583AE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fixo total</w:t>
            </w:r>
            <w:r w:rsidRPr="00E6797A">
              <w:rPr>
                <w:rFonts w:asciiTheme="minorHAnsi" w:hAnsiTheme="minorHAnsi" w:cstheme="minorHAnsi"/>
                <w:snapToGrid/>
                <w:color w:val="000000"/>
                <w:sz w:val="24"/>
                <w:szCs w:val="24"/>
              </w:rPr>
              <w:t>, que deverá corresponder ao somatório das colunas C.1 e C.2.</w:t>
            </w:r>
          </w:p>
        </w:tc>
      </w:tr>
      <w:tr w:rsidR="009B785C" w:rsidRPr="00E6797A" w14:paraId="08145C35"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4952EC6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0D43D90D"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7EEA92F2"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total</w:t>
            </w:r>
            <w:r w:rsidRPr="00E6797A">
              <w:rPr>
                <w:rFonts w:asciiTheme="minorHAnsi" w:hAnsiTheme="minorHAnsi" w:cstheme="minorHAnsi"/>
                <w:snapToGrid/>
                <w:color w:val="000000"/>
                <w:sz w:val="24"/>
                <w:szCs w:val="24"/>
              </w:rPr>
              <w:t xml:space="preserve"> incorrido com depreciação alocado para o produto. Explicar a metodologia de cálculo utilizada na alocação desse custo.</w:t>
            </w:r>
            <w:r w:rsidRPr="00E6797A">
              <w:rPr>
                <w:rFonts w:asciiTheme="minorHAnsi" w:hAnsiTheme="minorHAnsi" w:cstheme="minorHAnsi"/>
                <w:snapToGrid/>
                <w:sz w:val="24"/>
                <w:szCs w:val="24"/>
              </w:rPr>
              <w:t xml:space="preserve">  Reconciliar esse custo com os respectivos demonstrativos financeiros. </w:t>
            </w:r>
          </w:p>
        </w:tc>
      </w:tr>
      <w:tr w:rsidR="009B785C" w:rsidRPr="00E6797A" w14:paraId="6880A0C3" w14:textId="77777777" w:rsidTr="004A61F3">
        <w:trPr>
          <w:trHeight w:val="3135"/>
        </w:trPr>
        <w:tc>
          <w:tcPr>
            <w:tcW w:w="326" w:type="pct"/>
            <w:tcBorders>
              <w:top w:val="nil"/>
              <w:left w:val="nil"/>
              <w:bottom w:val="nil"/>
              <w:right w:val="nil"/>
            </w:tcBorders>
            <w:shd w:val="clear" w:color="auto" w:fill="auto"/>
            <w:noWrap/>
            <w:vAlign w:val="center"/>
            <w:hideMark/>
          </w:tcPr>
          <w:p w14:paraId="10220E5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058CABBF"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00A58233"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 custo total incorrido com outros custos fixos alocado para o produto.</w:t>
            </w:r>
            <w:r w:rsidR="00E84EAC" w:rsidRPr="00E6797A">
              <w:rPr>
                <w:rFonts w:asciiTheme="minorHAnsi" w:hAnsiTheme="minorHAnsi" w:cstheme="minorHAnsi"/>
                <w:snapToGrid/>
                <w:color w:val="000000"/>
                <w:sz w:val="24"/>
                <w:szCs w:val="24"/>
              </w:rPr>
              <w:t xml:space="preserve"> </w:t>
            </w:r>
            <w:r w:rsidRPr="00E6797A">
              <w:rPr>
                <w:rFonts w:asciiTheme="minorHAnsi" w:hAnsiTheme="minorHAnsi" w:cstheme="minorHAnsi"/>
                <w:snapToGrid/>
                <w:color w:val="000000"/>
                <w:sz w:val="24"/>
                <w:szCs w:val="24"/>
              </w:rPr>
              <w:t>Explicar a metodologia de cálculo utilizada na alocação desses cus</w:t>
            </w:r>
            <w:r w:rsidRPr="00E6797A">
              <w:rPr>
                <w:rFonts w:asciiTheme="minorHAnsi" w:hAnsiTheme="minorHAnsi" w:cstheme="minorHAnsi"/>
                <w:snapToGrid/>
                <w:sz w:val="24"/>
                <w:szCs w:val="24"/>
              </w:rPr>
              <w:t xml:space="preserve">tos. Reconciliar esses custos com os respectivos demonstrativos financeiros. </w:t>
            </w:r>
            <w:r w:rsidRPr="00E6797A">
              <w:rPr>
                <w:rFonts w:asciiTheme="minorHAnsi" w:hAnsiTheme="minorHAnsi" w:cstheme="minorHAnsi"/>
                <w:snapToGrid/>
                <w:color w:val="FF0000"/>
                <w:sz w:val="24"/>
                <w:szCs w:val="24"/>
              </w:rPr>
              <w:br/>
            </w:r>
            <w:r w:rsidRPr="00E6797A">
              <w:rPr>
                <w:rFonts w:asciiTheme="minorHAnsi" w:hAnsiTheme="minorHAnsi" w:cstheme="minorHAnsi"/>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E6797A">
              <w:rPr>
                <w:rFonts w:asciiTheme="minorHAnsi" w:hAnsiTheme="minorHAnsi" w:cstheme="minorHAnsi"/>
                <w:snapToGrid/>
                <w:color w:val="000000"/>
                <w:sz w:val="24"/>
                <w:szCs w:val="24"/>
              </w:rPr>
              <w:t xml:space="preserve">os custos fixos não relevantes, ou seja, dos custos fixos que não tiverem sido individualmente discriminados, </w:t>
            </w:r>
            <w:r w:rsidRPr="00E6797A">
              <w:rPr>
                <w:rFonts w:asciiTheme="minorHAnsi" w:hAnsiTheme="minorHAnsi" w:cstheme="minorHAnsi"/>
                <w:snapToGrid/>
                <w:color w:val="000000"/>
                <w:sz w:val="24"/>
                <w:szCs w:val="24"/>
              </w:rPr>
              <w:t xml:space="preserve">de modo que não será necessário especificar </w:t>
            </w:r>
            <w:r w:rsidR="0030361C" w:rsidRPr="00E6797A">
              <w:rPr>
                <w:rFonts w:asciiTheme="minorHAnsi" w:hAnsiTheme="minorHAnsi" w:cstheme="minorHAnsi"/>
                <w:snapToGrid/>
                <w:color w:val="000000"/>
                <w:sz w:val="24"/>
                <w:szCs w:val="24"/>
              </w:rPr>
              <w:t>esses</w:t>
            </w:r>
            <w:r w:rsidRPr="00E6797A">
              <w:rPr>
                <w:rFonts w:asciiTheme="minorHAnsi" w:hAnsiTheme="minorHAnsi" w:cstheme="minorHAnsi"/>
                <w:snapToGrid/>
                <w:color w:val="000000"/>
                <w:sz w:val="24"/>
                <w:szCs w:val="24"/>
              </w:rPr>
              <w:t xml:space="preserve"> custos.</w:t>
            </w:r>
          </w:p>
        </w:tc>
      </w:tr>
      <w:tr w:rsidR="009B785C" w:rsidRPr="00E6797A" w14:paraId="0684ED7B"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29A44890"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1E807496"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410561C7"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Apresentar soma de A + B + C.</w:t>
            </w:r>
          </w:p>
        </w:tc>
      </w:tr>
      <w:tr w:rsidR="009B785C" w:rsidRPr="00E6797A" w14:paraId="52541CDB"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3497478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2A9FB03B"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4B38850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E6797A" w14:paraId="5C3702F3"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7FE3EA0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6596F586"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6B55F8CF"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E6797A" w14:paraId="015767F1" w14:textId="77777777" w:rsidTr="004A61F3">
        <w:trPr>
          <w:trHeight w:val="2430"/>
        </w:trPr>
        <w:tc>
          <w:tcPr>
            <w:tcW w:w="326" w:type="pct"/>
            <w:tcBorders>
              <w:top w:val="nil"/>
              <w:left w:val="nil"/>
              <w:bottom w:val="nil"/>
              <w:right w:val="nil"/>
            </w:tcBorders>
            <w:shd w:val="clear" w:color="auto" w:fill="auto"/>
            <w:noWrap/>
            <w:vAlign w:val="center"/>
            <w:hideMark/>
          </w:tcPr>
          <w:p w14:paraId="457917E4"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14:paraId="51966A15"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127082D2"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E6797A" w14:paraId="1F11E191"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113B3E21"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28CB2699"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149479D0"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Apresentar soma de D + E + F + G.</w:t>
            </w:r>
          </w:p>
        </w:tc>
      </w:tr>
    </w:tbl>
    <w:p w14:paraId="0C072DF7" w14:textId="77777777" w:rsidR="009B785C" w:rsidRPr="00E6797A" w:rsidRDefault="009B785C" w:rsidP="00E77366">
      <w:pPr>
        <w:rPr>
          <w:rFonts w:asciiTheme="minorHAnsi" w:hAnsiTheme="minorHAnsi" w:cstheme="minorHAnsi"/>
        </w:rPr>
      </w:pPr>
    </w:p>
    <w:p w14:paraId="0A7B13FE" w14:textId="77777777" w:rsidR="00F67B58" w:rsidRPr="00E6797A" w:rsidRDefault="00F67B58" w:rsidP="00F67B58">
      <w:pPr>
        <w:pStyle w:val="Ttulo7"/>
        <w:numPr>
          <w:ilvl w:val="0"/>
          <w:numId w:val="0"/>
        </w:numPr>
        <w:rPr>
          <w:rFonts w:asciiTheme="minorHAnsi" w:hAnsiTheme="minorHAnsi" w:cstheme="minorHAnsi"/>
          <w:b w:val="0"/>
          <w:szCs w:val="24"/>
        </w:rPr>
      </w:pPr>
    </w:p>
    <w:p w14:paraId="2EBABC65" w14:textId="77777777" w:rsidR="00F67B58" w:rsidRPr="00E6797A" w:rsidRDefault="00F67B58" w:rsidP="00F67B58">
      <w:pPr>
        <w:pStyle w:val="Ttulo7"/>
        <w:numPr>
          <w:ilvl w:val="0"/>
          <w:numId w:val="0"/>
        </w:numPr>
        <w:rPr>
          <w:rFonts w:asciiTheme="minorHAnsi" w:hAnsiTheme="minorHAnsi" w:cstheme="minorHAnsi"/>
          <w:b w:val="0"/>
          <w:szCs w:val="24"/>
        </w:rPr>
      </w:pPr>
    </w:p>
    <w:p w14:paraId="4CDA4AF7" w14:textId="77777777" w:rsidR="004B6C1A" w:rsidRPr="00E6797A" w:rsidRDefault="004B6C1A" w:rsidP="004B6C1A">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B.1.2.</w:t>
      </w:r>
      <w:r w:rsidRPr="00E6797A">
        <w:rPr>
          <w:rFonts w:asciiTheme="minorHAnsi" w:hAnsiTheme="minorHAnsi" w:cstheme="minorHAnsi"/>
          <w:b w:val="0"/>
          <w:szCs w:val="24"/>
        </w:rPr>
        <w:tab/>
        <w:t>As informações referentes aos custos do produto similar constantes do Apêndice VI deverão ser fornecidas individualmente para cada mês de P5.</w:t>
      </w:r>
    </w:p>
    <w:p w14:paraId="6D7AC6DF" w14:textId="77777777" w:rsidR="004B6C1A" w:rsidRPr="00E6797A" w:rsidRDefault="004B6C1A" w:rsidP="004B6C1A">
      <w:pPr>
        <w:pStyle w:val="Ttulo7"/>
        <w:numPr>
          <w:ilvl w:val="0"/>
          <w:numId w:val="0"/>
        </w:numPr>
        <w:rPr>
          <w:rFonts w:asciiTheme="minorHAnsi" w:hAnsiTheme="minorHAnsi" w:cstheme="minorHAnsi"/>
          <w:b w:val="0"/>
          <w:szCs w:val="24"/>
        </w:rPr>
      </w:pPr>
    </w:p>
    <w:p w14:paraId="1A2C5924" w14:textId="77777777" w:rsidR="004B6C1A" w:rsidRPr="00E6797A" w:rsidRDefault="004B6C1A" w:rsidP="004B6C1A">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B.1.3</w:t>
      </w:r>
      <w:r w:rsidRPr="00E6797A">
        <w:rPr>
          <w:rFonts w:asciiTheme="minorHAnsi" w:hAnsiTheme="minorHAnsi" w:cstheme="minorHAnsi"/>
          <w:b w:val="0"/>
          <w:szCs w:val="24"/>
        </w:rPr>
        <w:tab/>
        <w:t xml:space="preserve">Caso haja mais de um Código de Identificação do Produto (CODIP), deverão ser fornecidas, para cada CODIP informado no item 5.6 da seção III, as informações a que se refere o parágrafo B.1.2. </w:t>
      </w:r>
    </w:p>
    <w:p w14:paraId="326484EF" w14:textId="77777777" w:rsidR="004B6C1A" w:rsidRPr="00E6797A" w:rsidRDefault="004B6C1A" w:rsidP="004B6C1A">
      <w:pPr>
        <w:rPr>
          <w:rFonts w:asciiTheme="minorHAnsi" w:hAnsiTheme="minorHAnsi" w:cstheme="minorHAnsi"/>
        </w:rPr>
      </w:pPr>
    </w:p>
    <w:p w14:paraId="554C89E8" w14:textId="77777777" w:rsidR="004B6C1A" w:rsidRPr="00E6797A" w:rsidRDefault="004B6C1A" w:rsidP="004B6C1A">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B.1.4.</w:t>
      </w:r>
      <w:r w:rsidRPr="00E6797A">
        <w:rPr>
          <w:rFonts w:asciiTheme="minorHAnsi" w:hAnsiTheme="minorHAnsi" w:cstheme="minorHAnsi"/>
          <w:b w:val="0"/>
          <w:szCs w:val="24"/>
        </w:rPr>
        <w:tab/>
        <w:t>Caso o produto seja fabricado em mais de uma unidade produtiva, conforme informado no item 6.1.4, deverão ser fornecidas:</w:t>
      </w:r>
    </w:p>
    <w:p w14:paraId="74537540" w14:textId="77777777" w:rsidR="004B6C1A" w:rsidRPr="00E6797A" w:rsidRDefault="004B6C1A" w:rsidP="004B6C1A">
      <w:pPr>
        <w:pStyle w:val="Ttulo7"/>
        <w:numPr>
          <w:ilvl w:val="0"/>
          <w:numId w:val="0"/>
        </w:numPr>
        <w:rPr>
          <w:rFonts w:asciiTheme="minorHAnsi" w:hAnsiTheme="minorHAnsi" w:cstheme="minorHAnsi"/>
          <w:b w:val="0"/>
          <w:szCs w:val="24"/>
        </w:rPr>
      </w:pPr>
    </w:p>
    <w:p w14:paraId="40C60EA3" w14:textId="77777777" w:rsidR="004B6C1A" w:rsidRPr="00E6797A" w:rsidRDefault="004B6C1A" w:rsidP="00331663">
      <w:pPr>
        <w:pStyle w:val="Ttulo7"/>
        <w:numPr>
          <w:ilvl w:val="0"/>
          <w:numId w:val="7"/>
        </w:numPr>
        <w:rPr>
          <w:rFonts w:asciiTheme="minorHAnsi" w:hAnsiTheme="minorHAnsi" w:cstheme="minorHAnsi"/>
          <w:b w:val="0"/>
          <w:szCs w:val="24"/>
        </w:rPr>
      </w:pPr>
      <w:r w:rsidRPr="00E6797A">
        <w:rPr>
          <w:rFonts w:asciiTheme="minorHAnsi" w:hAnsiTheme="minorHAnsi" w:cstheme="minorHAnsi"/>
          <w:b w:val="0"/>
          <w:szCs w:val="24"/>
        </w:rPr>
        <w:t>as informações a que se refere o parágrafo B.1.2 acima, para cada uma das unidades produtivas; e</w:t>
      </w:r>
    </w:p>
    <w:p w14:paraId="092C5CC2" w14:textId="77777777" w:rsidR="004B6C1A" w:rsidRPr="00E6797A" w:rsidRDefault="004B6C1A" w:rsidP="004B6C1A">
      <w:pPr>
        <w:rPr>
          <w:rFonts w:asciiTheme="minorHAnsi" w:hAnsiTheme="minorHAnsi" w:cstheme="minorHAnsi"/>
          <w:sz w:val="24"/>
          <w:szCs w:val="24"/>
        </w:rPr>
      </w:pPr>
    </w:p>
    <w:p w14:paraId="05EF3447" w14:textId="77777777" w:rsidR="004B6C1A" w:rsidRPr="00E6797A" w:rsidRDefault="004B6C1A" w:rsidP="00331663">
      <w:pPr>
        <w:pStyle w:val="PargrafodaLista"/>
        <w:numPr>
          <w:ilvl w:val="0"/>
          <w:numId w:val="7"/>
        </w:numPr>
        <w:rPr>
          <w:rFonts w:asciiTheme="minorHAnsi" w:hAnsiTheme="minorHAnsi" w:cstheme="minorHAnsi"/>
          <w:sz w:val="24"/>
          <w:szCs w:val="24"/>
        </w:rPr>
      </w:pPr>
      <w:r w:rsidRPr="00E6797A">
        <w:rPr>
          <w:rFonts w:asciiTheme="minorHAnsi" w:hAnsiTheme="minorHAnsi" w:cstheme="minorHAnsi"/>
          <w:sz w:val="24"/>
          <w:szCs w:val="24"/>
        </w:rPr>
        <w:t>planilha adicional contendo o custo total médio das diversas unidades produtivas.</w:t>
      </w:r>
    </w:p>
    <w:p w14:paraId="44B54B4E" w14:textId="77777777" w:rsidR="004B6C1A" w:rsidRPr="00E6797A" w:rsidRDefault="004B6C1A" w:rsidP="004B6C1A">
      <w:pPr>
        <w:pStyle w:val="PargrafodaLista"/>
        <w:rPr>
          <w:rFonts w:asciiTheme="minorHAnsi" w:hAnsiTheme="minorHAnsi" w:cstheme="minorHAnsi"/>
        </w:rPr>
      </w:pPr>
    </w:p>
    <w:p w14:paraId="7A16BC0F" w14:textId="77777777" w:rsidR="004B6C1A" w:rsidRPr="00E6797A" w:rsidRDefault="004B6C1A" w:rsidP="004B6C1A">
      <w:pPr>
        <w:rPr>
          <w:rFonts w:asciiTheme="minorHAnsi" w:hAnsiTheme="minorHAnsi" w:cstheme="minorHAnsi"/>
        </w:rPr>
      </w:pPr>
    </w:p>
    <w:p w14:paraId="55398BA7" w14:textId="77777777" w:rsidR="00F67B58" w:rsidRPr="00E6797A" w:rsidRDefault="00F67B58" w:rsidP="00F67B58">
      <w:pPr>
        <w:jc w:val="center"/>
        <w:rPr>
          <w:rFonts w:asciiTheme="minorHAnsi" w:hAnsiTheme="minorHAnsi" w:cstheme="minorHAnsi"/>
          <w:b/>
          <w:sz w:val="24"/>
        </w:rPr>
      </w:pPr>
    </w:p>
    <w:p w14:paraId="1BAF576B"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sobre o funcionário da empresa responsável pelas informações sobre custos prestadas na seção acima:</w:t>
      </w:r>
    </w:p>
    <w:p w14:paraId="30B95DD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252D7C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4F2BD33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5F53B9F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2A129E76"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rPr>
      </w:pPr>
      <w:r w:rsidRPr="00E6797A">
        <w:rPr>
          <w:rFonts w:asciiTheme="minorHAnsi" w:hAnsiTheme="minorHAnsi" w:cstheme="minorHAnsi"/>
          <w:bCs/>
          <w:sz w:val="24"/>
        </w:rPr>
        <w:t>E-mail:</w:t>
      </w:r>
    </w:p>
    <w:p w14:paraId="2755EB43" w14:textId="77777777" w:rsidR="00F67B58" w:rsidRPr="00E6797A" w:rsidRDefault="00F67B58" w:rsidP="00F67B58">
      <w:pPr>
        <w:jc w:val="center"/>
        <w:rPr>
          <w:rFonts w:asciiTheme="minorHAnsi" w:hAnsiTheme="minorHAnsi" w:cstheme="minorHAnsi"/>
          <w:b/>
          <w:sz w:val="24"/>
          <w:szCs w:val="24"/>
        </w:rPr>
      </w:pPr>
      <w:r w:rsidRPr="00E6797A">
        <w:rPr>
          <w:rFonts w:asciiTheme="minorHAnsi" w:hAnsiTheme="minorHAnsi" w:cstheme="minorHAnsi"/>
          <w:b/>
          <w:sz w:val="24"/>
          <w:szCs w:val="24"/>
        </w:rPr>
        <w:br w:type="page"/>
      </w:r>
    </w:p>
    <w:p w14:paraId="262F2D60" w14:textId="77777777" w:rsidR="00F67B58" w:rsidRPr="00E6797A" w:rsidRDefault="00F67B58" w:rsidP="00F67B58">
      <w:pPr>
        <w:pStyle w:val="Ttulo1"/>
        <w:tabs>
          <w:tab w:val="left" w:pos="6663"/>
        </w:tabs>
        <w:rPr>
          <w:rFonts w:asciiTheme="minorHAnsi" w:hAnsiTheme="minorHAnsi" w:cstheme="minorHAnsi"/>
        </w:rPr>
      </w:pPr>
      <w:bookmarkStart w:id="72" w:name="_Toc340425372"/>
      <w:r w:rsidRPr="00E6797A">
        <w:rPr>
          <w:rFonts w:asciiTheme="minorHAnsi" w:hAnsiTheme="minorHAnsi" w:cstheme="minorHAnsi"/>
          <w:szCs w:val="24"/>
        </w:rPr>
        <w:lastRenderedPageBreak/>
        <w:t>VI – APURAÇÃO DO PREÇO DE EXPORTAÇÃO</w:t>
      </w:r>
      <w:bookmarkEnd w:id="72"/>
      <w:r w:rsidRPr="00E6797A">
        <w:rPr>
          <w:rFonts w:asciiTheme="minorHAnsi" w:hAnsiTheme="minorHAnsi" w:cstheme="minorHAnsi"/>
          <w:szCs w:val="24"/>
        </w:rPr>
        <w:t xml:space="preserve"> </w:t>
      </w:r>
    </w:p>
    <w:p w14:paraId="7AEC9303" w14:textId="77777777" w:rsidR="00F67B58" w:rsidRPr="00E6797A" w:rsidRDefault="00F67B58" w:rsidP="00F67B58">
      <w:pPr>
        <w:jc w:val="both"/>
        <w:rPr>
          <w:rFonts w:asciiTheme="minorHAnsi" w:hAnsiTheme="minorHAnsi" w:cstheme="minorHAnsi"/>
          <w:sz w:val="24"/>
        </w:rPr>
      </w:pPr>
    </w:p>
    <w:p w14:paraId="60D0E3CE" w14:textId="77777777" w:rsidR="00F67B58" w:rsidRPr="00E6797A" w:rsidRDefault="00F67B58" w:rsidP="00F67B58">
      <w:pPr>
        <w:pStyle w:val="Recuodecorpodetexto"/>
        <w:ind w:left="0" w:firstLine="708"/>
        <w:rPr>
          <w:rFonts w:asciiTheme="minorHAnsi" w:hAnsiTheme="minorHAnsi" w:cstheme="minorHAnsi"/>
          <w:bCs/>
          <w:i/>
          <w:sz w:val="24"/>
        </w:rPr>
      </w:pPr>
      <w:r w:rsidRPr="00E6797A">
        <w:rPr>
          <w:rFonts w:asciiTheme="minorHAnsi" w:hAnsiTheme="minorHAnsi" w:cstheme="minorHAnsi"/>
          <w:bCs/>
          <w:i/>
          <w:sz w:val="24"/>
        </w:rPr>
        <w:t xml:space="preserve">Essa seção destina-se a coletar dados para subsidiar a autoridade investigadora brasileira no cálculo do preço de exportação do produto exportado para o Brasil. </w:t>
      </w:r>
    </w:p>
    <w:p w14:paraId="48C050A5"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szCs w:val="24"/>
        </w:rPr>
        <w:tab/>
      </w:r>
      <w:r w:rsidRPr="00E6797A">
        <w:rPr>
          <w:rFonts w:asciiTheme="minorHAnsi" w:hAnsiTheme="minorHAnsi" w:cstheme="minorHAnsi"/>
          <w:b w:val="0"/>
          <w:i/>
          <w:szCs w:val="24"/>
        </w:rPr>
        <w:t xml:space="preserve">Ressalte-se que as totalizações das informações apresentadas devem ser reconciliadas com a contabilidade da empresa e com as informações apresentadas no Apêndice </w:t>
      </w:r>
      <w:r w:rsidR="008324C0" w:rsidRPr="00E6797A">
        <w:rPr>
          <w:rFonts w:asciiTheme="minorHAnsi" w:hAnsiTheme="minorHAnsi" w:cstheme="minorHAnsi"/>
          <w:b w:val="0"/>
          <w:i/>
          <w:szCs w:val="24"/>
        </w:rPr>
        <w:t>VIII</w:t>
      </w:r>
      <w:r w:rsidRPr="00E6797A">
        <w:rPr>
          <w:rFonts w:asciiTheme="minorHAnsi" w:hAnsiTheme="minorHAnsi" w:cstheme="minorHAnsi"/>
          <w:b w:val="0"/>
          <w:i/>
          <w:szCs w:val="24"/>
        </w:rPr>
        <w:t xml:space="preserve"> da seção VII.</w:t>
      </w:r>
    </w:p>
    <w:p w14:paraId="14E2989E" w14:textId="77777777" w:rsidR="00F67B58" w:rsidRPr="00E6797A" w:rsidRDefault="00F67B58" w:rsidP="00F67B58">
      <w:pPr>
        <w:pStyle w:val="Recuodecorpodetexto"/>
        <w:ind w:left="0" w:firstLine="708"/>
        <w:rPr>
          <w:rFonts w:asciiTheme="minorHAnsi" w:hAnsiTheme="minorHAnsi" w:cstheme="minorHAnsi"/>
          <w:bCs/>
          <w:sz w:val="24"/>
        </w:rPr>
      </w:pPr>
    </w:p>
    <w:p w14:paraId="5405B499" w14:textId="77777777" w:rsidR="00F67B58" w:rsidRPr="00E6797A" w:rsidRDefault="00F67B58" w:rsidP="00F67B58">
      <w:pPr>
        <w:pStyle w:val="Recuodecorpodetexto"/>
        <w:ind w:left="0" w:firstLine="708"/>
        <w:rPr>
          <w:rFonts w:asciiTheme="minorHAnsi" w:hAnsiTheme="minorHAnsi" w:cstheme="minorHAnsi"/>
          <w:bCs/>
          <w:sz w:val="24"/>
        </w:rPr>
      </w:pPr>
    </w:p>
    <w:p w14:paraId="79EE2B31" w14:textId="77777777" w:rsidR="00F67B58" w:rsidRPr="00E6797A" w:rsidRDefault="00F67B58" w:rsidP="00F67B58">
      <w:pPr>
        <w:pStyle w:val="Ttulo1"/>
        <w:tabs>
          <w:tab w:val="left" w:pos="2332"/>
          <w:tab w:val="center" w:pos="5046"/>
        </w:tabs>
        <w:jc w:val="left"/>
        <w:rPr>
          <w:rFonts w:asciiTheme="minorHAnsi" w:hAnsiTheme="minorHAnsi" w:cstheme="minorHAnsi"/>
        </w:rPr>
      </w:pPr>
      <w:r w:rsidRPr="00E6797A">
        <w:rPr>
          <w:rFonts w:asciiTheme="minorHAnsi" w:hAnsiTheme="minorHAnsi" w:cstheme="minorHAnsi"/>
        </w:rPr>
        <w:tab/>
      </w:r>
      <w:r w:rsidRPr="00E6797A">
        <w:rPr>
          <w:rFonts w:asciiTheme="minorHAnsi" w:hAnsiTheme="minorHAnsi" w:cstheme="minorHAnsi"/>
        </w:rPr>
        <w:tab/>
      </w:r>
      <w:bookmarkStart w:id="73" w:name="_Toc340425373"/>
      <w:r w:rsidRPr="00E6797A">
        <w:rPr>
          <w:rFonts w:asciiTheme="minorHAnsi" w:hAnsiTheme="minorHAnsi" w:cstheme="minorHAnsi"/>
        </w:rPr>
        <w:t>Item C – Exportações para o Brasil</w:t>
      </w:r>
      <w:bookmarkEnd w:id="73"/>
      <w:r w:rsidRPr="00E6797A">
        <w:rPr>
          <w:rFonts w:asciiTheme="minorHAnsi" w:hAnsiTheme="minorHAnsi" w:cstheme="minorHAnsi"/>
        </w:rPr>
        <w:t xml:space="preserve"> </w:t>
      </w:r>
    </w:p>
    <w:p w14:paraId="40FC004B" w14:textId="77777777" w:rsidR="00F67B58" w:rsidRPr="00E6797A" w:rsidRDefault="00F67B58" w:rsidP="00F67B58">
      <w:pPr>
        <w:jc w:val="both"/>
        <w:rPr>
          <w:rFonts w:asciiTheme="minorHAnsi" w:hAnsiTheme="minorHAnsi" w:cstheme="minorHAnsi"/>
          <w:sz w:val="24"/>
        </w:rPr>
      </w:pPr>
    </w:p>
    <w:p w14:paraId="1EA42313" w14:textId="77777777" w:rsidR="00F67B58" w:rsidRPr="00E6797A" w:rsidRDefault="00F67B58" w:rsidP="00F67B58">
      <w:pPr>
        <w:jc w:val="both"/>
        <w:rPr>
          <w:rFonts w:asciiTheme="minorHAnsi" w:hAnsiTheme="minorHAnsi" w:cstheme="minorHAnsi"/>
          <w:sz w:val="24"/>
        </w:rPr>
      </w:pPr>
    </w:p>
    <w:p w14:paraId="19E263F9" w14:textId="77777777" w:rsidR="00F67B58" w:rsidRPr="00E6797A" w:rsidRDefault="00F67B58" w:rsidP="00F67B58">
      <w:pPr>
        <w:ind w:firstLine="709"/>
        <w:jc w:val="both"/>
        <w:rPr>
          <w:rFonts w:asciiTheme="minorHAnsi" w:hAnsiTheme="minorHAnsi" w:cstheme="minorHAnsi"/>
          <w:i/>
          <w:color w:val="FFFFFF"/>
          <w:sz w:val="24"/>
          <w:szCs w:val="24"/>
        </w:rPr>
      </w:pPr>
      <w:r w:rsidRPr="00E6797A">
        <w:rPr>
          <w:rFonts w:asciiTheme="minorHAnsi" w:hAnsiTheme="minorHAnsi" w:cstheme="minorHAnsi"/>
          <w:i/>
          <w:sz w:val="24"/>
          <w:szCs w:val="24"/>
        </w:rPr>
        <w:t xml:space="preserve">Esse item tem como objetivo instruir a empresa sobre como registrar informações sobre exportações para o Brasil </w:t>
      </w:r>
      <w:r w:rsidR="008324C0" w:rsidRPr="00E6797A">
        <w:rPr>
          <w:rFonts w:asciiTheme="minorHAnsi" w:hAnsiTheme="minorHAnsi" w:cstheme="minorHAnsi"/>
          <w:i/>
          <w:sz w:val="24"/>
          <w:szCs w:val="24"/>
        </w:rPr>
        <w:t>no Apêndice VI</w:t>
      </w:r>
      <w:r w:rsidRPr="00E6797A">
        <w:rPr>
          <w:rFonts w:asciiTheme="minorHAnsi" w:hAnsiTheme="minorHAnsi" w:cstheme="minorHAnsi"/>
          <w:i/>
          <w:sz w:val="24"/>
          <w:szCs w:val="24"/>
        </w:rPr>
        <w:t>I.</w:t>
      </w:r>
      <w:r w:rsidRPr="00E6797A">
        <w:rPr>
          <w:rFonts w:asciiTheme="minorHAnsi" w:hAnsiTheme="minorHAnsi" w:cstheme="minorHAnsi"/>
          <w:i/>
          <w:color w:val="FFFFFF"/>
          <w:sz w:val="24"/>
          <w:szCs w:val="24"/>
        </w:rPr>
        <w:t xml:space="preserve"> </w:t>
      </w:r>
    </w:p>
    <w:p w14:paraId="1D2219A8" w14:textId="77777777" w:rsidR="00864C9A" w:rsidRPr="00E6797A" w:rsidRDefault="00864C9A" w:rsidP="00864C9A">
      <w:pPr>
        <w:ind w:firstLine="709"/>
        <w:jc w:val="both"/>
        <w:rPr>
          <w:rFonts w:asciiTheme="minorHAnsi" w:hAnsiTheme="minorHAnsi" w:cstheme="minorHAnsi"/>
          <w:i/>
          <w:sz w:val="24"/>
          <w:szCs w:val="24"/>
        </w:rPr>
      </w:pPr>
      <w:r w:rsidRPr="00E6797A">
        <w:rPr>
          <w:rFonts w:asciiTheme="minorHAnsi" w:hAnsiTheme="minorHAnsi" w:cstheme="minorHAnsi"/>
          <w:i/>
          <w:sz w:val="24"/>
          <w:szCs w:val="24"/>
        </w:rPr>
        <w:t xml:space="preserve">No caso das exportações ao Brasil serem efetuadas por meio de parte relacionada não localizada no Brasil, apresentar duas bases de dados com as informações do </w:t>
      </w:r>
      <w:r w:rsidR="008324C0" w:rsidRPr="00E6797A">
        <w:rPr>
          <w:rFonts w:asciiTheme="minorHAnsi" w:hAnsiTheme="minorHAnsi" w:cstheme="minorHAnsi"/>
          <w:i/>
          <w:sz w:val="24"/>
          <w:szCs w:val="24"/>
        </w:rPr>
        <w:t>A</w:t>
      </w:r>
      <w:r w:rsidRPr="00E6797A">
        <w:rPr>
          <w:rFonts w:asciiTheme="minorHAnsi" w:hAnsiTheme="minorHAnsi" w:cstheme="minorHAnsi"/>
          <w:i/>
          <w:sz w:val="24"/>
          <w:szCs w:val="24"/>
        </w:rPr>
        <w:t>pêndice VII: a primeira com as informações dessa empresa (fabricante); a segunda com as informações da parte relacionada.</w:t>
      </w:r>
    </w:p>
    <w:p w14:paraId="403EFF79" w14:textId="77777777" w:rsidR="00F67B58" w:rsidRPr="00E6797A" w:rsidRDefault="00F67B58" w:rsidP="00F67B58">
      <w:pPr>
        <w:jc w:val="both"/>
        <w:rPr>
          <w:rFonts w:asciiTheme="minorHAnsi" w:hAnsiTheme="minorHAnsi" w:cstheme="minorHAnsi"/>
          <w:sz w:val="24"/>
          <w:szCs w:val="24"/>
        </w:rPr>
      </w:pPr>
    </w:p>
    <w:p w14:paraId="4BDB9CB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C.1.</w:t>
      </w:r>
      <w:r w:rsidRPr="00E6797A">
        <w:rPr>
          <w:rFonts w:asciiTheme="minorHAnsi" w:hAnsiTheme="minorHAnsi" w:cstheme="minorHAnsi"/>
          <w:b/>
          <w:sz w:val="24"/>
          <w:szCs w:val="24"/>
        </w:rPr>
        <w:tab/>
        <w:t>REGISTRO DE EXPORTAÇÕES PARA O BRASIL</w:t>
      </w:r>
    </w:p>
    <w:p w14:paraId="43174D67" w14:textId="77777777" w:rsidR="00F67B58" w:rsidRPr="00E6797A" w:rsidRDefault="00F67B58" w:rsidP="00F67B58">
      <w:pPr>
        <w:jc w:val="both"/>
        <w:rPr>
          <w:rFonts w:asciiTheme="minorHAnsi" w:hAnsiTheme="minorHAnsi" w:cstheme="minorHAnsi"/>
          <w:b/>
          <w:sz w:val="24"/>
          <w:szCs w:val="24"/>
        </w:rPr>
      </w:pPr>
    </w:p>
    <w:p w14:paraId="7001421B"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C.1.1.</w:t>
      </w:r>
      <w:r w:rsidRPr="00E6797A">
        <w:rPr>
          <w:rFonts w:asciiTheme="minorHAnsi" w:hAnsiTheme="minorHAnsi" w:cstheme="minorHAnsi"/>
          <w:b w:val="0"/>
          <w:szCs w:val="24"/>
        </w:rPr>
        <w:tab/>
        <w:t>Os dados relativos às exportações para o Brasil deverão ser apresentados no Apêndice VII.</w:t>
      </w:r>
    </w:p>
    <w:p w14:paraId="7B51EFE7" w14:textId="77777777" w:rsidR="00F67B58" w:rsidRPr="00E6797A" w:rsidRDefault="00F67B58" w:rsidP="00F67B58">
      <w:pPr>
        <w:pStyle w:val="Ttulo7"/>
        <w:numPr>
          <w:ilvl w:val="0"/>
          <w:numId w:val="0"/>
        </w:numPr>
        <w:rPr>
          <w:rFonts w:asciiTheme="minorHAnsi" w:hAnsiTheme="minorHAnsi" w:cstheme="minorHAnsi"/>
          <w:b w:val="0"/>
          <w:szCs w:val="24"/>
        </w:rPr>
      </w:pPr>
    </w:p>
    <w:p w14:paraId="116D78EA"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C.1.2.</w:t>
      </w:r>
      <w:r w:rsidRPr="00E6797A">
        <w:rPr>
          <w:rFonts w:asciiTheme="minorHAnsi" w:hAnsiTheme="minorHAnsi" w:cstheme="minorHAnsi"/>
          <w:b w:val="0"/>
        </w:rPr>
        <w:tab/>
        <w:t xml:space="preserve">Os dados reportados devem referir-se a P5. </w:t>
      </w:r>
    </w:p>
    <w:p w14:paraId="2FC4768F" w14:textId="77777777" w:rsidR="00F67B58" w:rsidRPr="00E6797A" w:rsidRDefault="00F67B58" w:rsidP="00F67B58">
      <w:pPr>
        <w:rPr>
          <w:rFonts w:asciiTheme="minorHAnsi" w:hAnsiTheme="minorHAnsi" w:cstheme="minorHAnsi"/>
        </w:rPr>
      </w:pPr>
    </w:p>
    <w:p w14:paraId="1F0525B7"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C.1.3.</w:t>
      </w:r>
      <w:r w:rsidRPr="00E6797A">
        <w:rPr>
          <w:rFonts w:asciiTheme="minorHAnsi" w:hAnsiTheme="minorHAnsi" w:cstheme="minorHAnsi"/>
          <w:b w:val="0"/>
          <w:szCs w:val="24"/>
        </w:rPr>
        <w:tab/>
        <w:t xml:space="preserve">O preenchimento dos campos deverá ser realizado consoante descrições abaixo: </w:t>
      </w:r>
    </w:p>
    <w:p w14:paraId="2384A830" w14:textId="77777777" w:rsidR="00F67B58" w:rsidRPr="00E6797A" w:rsidRDefault="00F67B58" w:rsidP="00F67B58">
      <w:pPr>
        <w:jc w:val="both"/>
        <w:rPr>
          <w:rFonts w:asciiTheme="minorHAnsi" w:hAnsiTheme="minorHAnsi" w:cstheme="minorHAnsi"/>
          <w:b/>
          <w:sz w:val="24"/>
          <w:szCs w:val="24"/>
        </w:rPr>
      </w:pPr>
    </w:p>
    <w:p w14:paraId="3334F096" w14:textId="77777777" w:rsidR="00F67B58" w:rsidRPr="00E6797A" w:rsidRDefault="00F67B58" w:rsidP="00F67B58">
      <w:pPr>
        <w:jc w:val="both"/>
        <w:rPr>
          <w:rFonts w:asciiTheme="minorHAnsi" w:hAnsiTheme="minorHAnsi" w:cstheme="minorHAnsi"/>
          <w:b/>
          <w:sz w:val="24"/>
          <w:szCs w:val="24"/>
        </w:rPr>
      </w:pPr>
    </w:p>
    <w:p w14:paraId="10FE7859" w14:textId="77777777" w:rsidR="00F67B58" w:rsidRPr="00E6797A" w:rsidRDefault="00F67B58" w:rsidP="00F67B58">
      <w:pPr>
        <w:tabs>
          <w:tab w:val="left" w:pos="2160"/>
        </w:tabs>
        <w:jc w:val="both"/>
        <w:rPr>
          <w:rFonts w:asciiTheme="minorHAnsi" w:hAnsiTheme="minorHAnsi" w:cstheme="minorHAnsi"/>
          <w:b/>
          <w:sz w:val="24"/>
          <w:szCs w:val="24"/>
        </w:rPr>
      </w:pPr>
      <w:r w:rsidRPr="00E6797A">
        <w:rPr>
          <w:rFonts w:asciiTheme="minorHAnsi" w:hAnsiTheme="minorHAnsi" w:cstheme="minorHAnsi"/>
          <w:b/>
          <w:sz w:val="24"/>
          <w:szCs w:val="24"/>
        </w:rPr>
        <w:t>Campo Nº 1.0</w:t>
      </w:r>
      <w:r w:rsidRPr="00E6797A">
        <w:rPr>
          <w:rFonts w:asciiTheme="minorHAnsi" w:hAnsiTheme="minorHAnsi" w:cstheme="minorHAnsi"/>
          <w:b/>
          <w:sz w:val="24"/>
          <w:szCs w:val="24"/>
        </w:rPr>
        <w:tab/>
        <w:t>Código do Produto</w:t>
      </w:r>
    </w:p>
    <w:p w14:paraId="0D5B973F" w14:textId="77777777" w:rsidR="00F67B58" w:rsidRPr="00E6797A" w:rsidRDefault="00F67B58" w:rsidP="00F67B58">
      <w:pPr>
        <w:jc w:val="both"/>
        <w:rPr>
          <w:rFonts w:asciiTheme="minorHAnsi" w:hAnsiTheme="minorHAnsi" w:cstheme="minorHAnsi"/>
          <w:sz w:val="24"/>
          <w:szCs w:val="24"/>
        </w:rPr>
      </w:pPr>
    </w:p>
    <w:p w14:paraId="0DC6061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 xml:space="preserve">ECODPROD </w:t>
      </w:r>
    </w:p>
    <w:p w14:paraId="00E518D2" w14:textId="77777777" w:rsidR="00F67B58" w:rsidRPr="00E6797A" w:rsidRDefault="00F67B58" w:rsidP="00F67B58">
      <w:pPr>
        <w:jc w:val="both"/>
        <w:rPr>
          <w:rFonts w:asciiTheme="minorHAnsi" w:hAnsiTheme="minorHAnsi" w:cstheme="minorHAnsi"/>
          <w:sz w:val="24"/>
          <w:szCs w:val="24"/>
        </w:rPr>
      </w:pPr>
    </w:p>
    <w:p w14:paraId="6FF5F00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os códigos comerciais utilizados pela empresa no curso normal de suas operações de venda do produto objeto da investigação. </w:t>
      </w:r>
    </w:p>
    <w:p w14:paraId="490712AB" w14:textId="77777777" w:rsidR="00F67B58" w:rsidRPr="00E6797A" w:rsidRDefault="00F67B58" w:rsidP="00F67B58">
      <w:pPr>
        <w:ind w:left="2127" w:hanging="2127"/>
        <w:jc w:val="both"/>
        <w:rPr>
          <w:rFonts w:asciiTheme="minorHAnsi" w:hAnsiTheme="minorHAnsi" w:cstheme="minorHAnsi"/>
          <w:sz w:val="24"/>
          <w:szCs w:val="24"/>
        </w:rPr>
      </w:pPr>
    </w:p>
    <w:p w14:paraId="2F63F76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o código do produto deverá ser aquele informado no item 5 da seção III (produto e processo produtivo).</w:t>
      </w:r>
    </w:p>
    <w:p w14:paraId="2915DBC4" w14:textId="77777777" w:rsidR="00F67B58" w:rsidRPr="00E6797A" w:rsidRDefault="00F67B58" w:rsidP="00F67B58">
      <w:pPr>
        <w:ind w:left="2127" w:hanging="2127"/>
        <w:jc w:val="both"/>
        <w:rPr>
          <w:rFonts w:asciiTheme="minorHAnsi" w:hAnsiTheme="minorHAnsi" w:cstheme="minorHAnsi"/>
          <w:sz w:val="24"/>
          <w:szCs w:val="24"/>
        </w:rPr>
      </w:pPr>
    </w:p>
    <w:p w14:paraId="469CC964" w14:textId="77777777" w:rsidR="00F67B58" w:rsidRPr="00E6797A" w:rsidRDefault="00F67B58" w:rsidP="00F67B58">
      <w:pPr>
        <w:jc w:val="both"/>
        <w:rPr>
          <w:rFonts w:asciiTheme="minorHAnsi" w:hAnsiTheme="minorHAnsi" w:cstheme="minorHAnsi"/>
          <w:b/>
          <w:sz w:val="24"/>
          <w:szCs w:val="24"/>
        </w:rPr>
      </w:pPr>
    </w:p>
    <w:p w14:paraId="07E6DD58" w14:textId="77777777" w:rsidR="00F67B58" w:rsidRPr="00E6797A" w:rsidRDefault="00F67B58" w:rsidP="00F67B58">
      <w:pPr>
        <w:pStyle w:val="Recuodecorpodetexto3"/>
        <w:tabs>
          <w:tab w:val="left" w:pos="2160"/>
        </w:tabs>
        <w:ind w:firstLine="0"/>
        <w:rPr>
          <w:rFonts w:asciiTheme="minorHAnsi" w:hAnsiTheme="minorHAnsi" w:cstheme="minorHAnsi"/>
          <w:b/>
          <w:sz w:val="24"/>
        </w:rPr>
      </w:pPr>
      <w:r w:rsidRPr="00E6797A">
        <w:rPr>
          <w:rFonts w:asciiTheme="minorHAnsi" w:hAnsiTheme="minorHAnsi" w:cstheme="minorHAnsi"/>
          <w:b/>
          <w:sz w:val="24"/>
        </w:rPr>
        <w:t>Campo N</w:t>
      </w:r>
      <w:r w:rsidRPr="00E6797A">
        <w:rPr>
          <w:rFonts w:asciiTheme="minorHAnsi" w:hAnsiTheme="minorHAnsi" w:cstheme="minorHAnsi"/>
          <w:b/>
          <w:sz w:val="24"/>
          <w:vertAlign w:val="superscript"/>
        </w:rPr>
        <w:t>o</w:t>
      </w:r>
      <w:r w:rsidRPr="00E6797A">
        <w:rPr>
          <w:rFonts w:asciiTheme="minorHAnsi" w:hAnsiTheme="minorHAnsi" w:cstheme="minorHAnsi"/>
          <w:b/>
          <w:sz w:val="24"/>
        </w:rPr>
        <w:t xml:space="preserve"> 2.0         Código de Identificação do Produto</w:t>
      </w:r>
    </w:p>
    <w:p w14:paraId="3EC62E8B" w14:textId="77777777" w:rsidR="00F67B58" w:rsidRPr="00E6797A" w:rsidRDefault="00F67B58" w:rsidP="00F67B58">
      <w:pPr>
        <w:pStyle w:val="Recuodecorpodetexto3"/>
        <w:tabs>
          <w:tab w:val="left" w:pos="2160"/>
        </w:tabs>
        <w:ind w:firstLine="0"/>
        <w:rPr>
          <w:rFonts w:asciiTheme="minorHAnsi" w:hAnsiTheme="minorHAnsi" w:cstheme="minorHAnsi"/>
          <w:b/>
          <w:sz w:val="24"/>
        </w:rPr>
      </w:pPr>
    </w:p>
    <w:p w14:paraId="53F45F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ECODIP</w:t>
      </w:r>
    </w:p>
    <w:p w14:paraId="60FF3152" w14:textId="77777777" w:rsidR="00F67B58" w:rsidRPr="00E6797A" w:rsidRDefault="00F67B58" w:rsidP="00F67B58">
      <w:pPr>
        <w:pStyle w:val="Recuodecorpodetexto3"/>
        <w:tabs>
          <w:tab w:val="left" w:pos="2160"/>
        </w:tabs>
        <w:ind w:firstLine="0"/>
        <w:rPr>
          <w:rFonts w:asciiTheme="minorHAnsi" w:hAnsiTheme="minorHAnsi" w:cstheme="minorHAnsi"/>
          <w:b/>
          <w:sz w:val="24"/>
        </w:rPr>
      </w:pPr>
    </w:p>
    <w:p w14:paraId="3913EF81" w14:textId="77777777" w:rsidR="00F67B58" w:rsidRPr="00E6797A" w:rsidRDefault="00F67B58" w:rsidP="00F67B58">
      <w:pPr>
        <w:pStyle w:val="Recuodecorpodetexto3"/>
        <w:tabs>
          <w:tab w:val="left" w:pos="2160"/>
        </w:tabs>
        <w:ind w:left="2160" w:hanging="2160"/>
        <w:rPr>
          <w:rFonts w:asciiTheme="minorHAnsi" w:hAnsiTheme="minorHAnsi" w:cstheme="minorHAnsi"/>
          <w:sz w:val="24"/>
        </w:rPr>
      </w:pPr>
      <w:r w:rsidRPr="00E6797A">
        <w:rPr>
          <w:rFonts w:asciiTheme="minorHAnsi" w:hAnsiTheme="minorHAnsi" w:cstheme="minorHAnsi"/>
          <w:sz w:val="24"/>
        </w:rPr>
        <w:t>Observação:</w:t>
      </w:r>
      <w:r w:rsidRPr="00E6797A">
        <w:rPr>
          <w:rFonts w:asciiTheme="minorHAnsi" w:hAnsiTheme="minorHAnsi" w:cstheme="minorHAnsi"/>
          <w:sz w:val="24"/>
        </w:rPr>
        <w:tab/>
        <w:t xml:space="preserve">informar o código de identificação do produto de acordo com as características apresentadas no item </w:t>
      </w:r>
      <w:r w:rsidR="000E3A80" w:rsidRPr="00E6797A">
        <w:rPr>
          <w:rFonts w:asciiTheme="minorHAnsi" w:hAnsiTheme="minorHAnsi" w:cstheme="minorHAnsi"/>
          <w:sz w:val="24"/>
        </w:rPr>
        <w:t>5 da seção III</w:t>
      </w:r>
      <w:r w:rsidRPr="00E6797A">
        <w:rPr>
          <w:rFonts w:asciiTheme="minorHAnsi" w:hAnsiTheme="minorHAnsi" w:cstheme="minorHAnsi"/>
          <w:sz w:val="24"/>
        </w:rPr>
        <w:t xml:space="preserve"> (produto e processo produtivo).</w:t>
      </w:r>
    </w:p>
    <w:p w14:paraId="4CD80419" w14:textId="77777777" w:rsidR="00F67B58" w:rsidRPr="00E6797A" w:rsidRDefault="00F67B58" w:rsidP="00F67B58">
      <w:pPr>
        <w:pStyle w:val="Recuodecorpodetexto3"/>
        <w:tabs>
          <w:tab w:val="left" w:pos="2160"/>
        </w:tabs>
        <w:ind w:left="2160" w:hanging="2160"/>
        <w:rPr>
          <w:rFonts w:asciiTheme="minorHAnsi" w:hAnsiTheme="minorHAnsi" w:cstheme="minorHAnsi"/>
          <w:sz w:val="24"/>
        </w:rPr>
      </w:pPr>
    </w:p>
    <w:p w14:paraId="162223ED" w14:textId="77777777" w:rsidR="00F67B58" w:rsidRPr="00E6797A" w:rsidRDefault="00F67B58" w:rsidP="00F67B58">
      <w:pPr>
        <w:pStyle w:val="Recuodecorpodetexto3"/>
        <w:tabs>
          <w:tab w:val="left" w:pos="2160"/>
        </w:tabs>
        <w:ind w:left="2160" w:hanging="2160"/>
        <w:rPr>
          <w:rFonts w:asciiTheme="minorHAnsi" w:hAnsiTheme="minorHAnsi" w:cstheme="minorHAnsi"/>
          <w:sz w:val="24"/>
        </w:rPr>
      </w:pPr>
      <w:r w:rsidRPr="00E6797A">
        <w:rPr>
          <w:rFonts w:asciiTheme="minorHAnsi" w:hAnsiTheme="minorHAnsi" w:cstheme="minorHAnsi"/>
          <w:sz w:val="24"/>
        </w:rPr>
        <w:t xml:space="preserve">Complementação: </w:t>
      </w:r>
      <w:r w:rsidRPr="00E6797A">
        <w:rPr>
          <w:rFonts w:asciiTheme="minorHAnsi" w:hAnsiTheme="minorHAnsi" w:cstheme="minorHAnsi"/>
          <w:sz w:val="24"/>
        </w:rPr>
        <w:tab/>
        <w:t>o ECODIP é representado por uma combinação alfanumérica que reflete as características do produto e que registra</w:t>
      </w:r>
      <w:r w:rsidRPr="00E6797A">
        <w:rPr>
          <w:rFonts w:asciiTheme="minorHAnsi" w:hAnsiTheme="minorHAnsi" w:cstheme="minorHAnsi"/>
          <w:sz w:val="24"/>
          <w:szCs w:val="24"/>
        </w:rPr>
        <w:t>, em ordem decrescente, a importância de cada característica do produto, começando pela mais relevante.</w:t>
      </w:r>
    </w:p>
    <w:p w14:paraId="36C903B4" w14:textId="77777777" w:rsidR="00F67B58" w:rsidRPr="00E6797A" w:rsidRDefault="00F67B58" w:rsidP="00F67B58">
      <w:pPr>
        <w:jc w:val="both"/>
        <w:rPr>
          <w:rFonts w:asciiTheme="minorHAnsi" w:hAnsiTheme="minorHAnsi" w:cstheme="minorHAnsi"/>
          <w:b/>
          <w:sz w:val="24"/>
          <w:szCs w:val="24"/>
        </w:rPr>
      </w:pPr>
    </w:p>
    <w:p w14:paraId="589FEA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b/>
          <w:sz w:val="24"/>
          <w:szCs w:val="24"/>
        </w:rPr>
        <w:lastRenderedPageBreak/>
        <w:t>Campo Nº 3.0</w:t>
      </w:r>
      <w:r w:rsidRPr="00E6797A">
        <w:rPr>
          <w:rFonts w:asciiTheme="minorHAnsi" w:hAnsiTheme="minorHAnsi" w:cstheme="minorHAnsi"/>
          <w:b/>
          <w:sz w:val="24"/>
          <w:szCs w:val="24"/>
        </w:rPr>
        <w:tab/>
      </w:r>
      <w:r w:rsidRPr="00E6797A">
        <w:rPr>
          <w:rFonts w:asciiTheme="minorHAnsi" w:hAnsiTheme="minorHAnsi" w:cstheme="minorHAnsi"/>
          <w:b/>
          <w:sz w:val="24"/>
        </w:rPr>
        <w:t>Número da Fatura/Nota Fiscal</w:t>
      </w:r>
      <w:r w:rsidRPr="00E6797A">
        <w:rPr>
          <w:rFonts w:asciiTheme="minorHAnsi" w:hAnsiTheme="minorHAnsi" w:cstheme="minorHAnsi"/>
          <w:sz w:val="24"/>
          <w:szCs w:val="24"/>
        </w:rPr>
        <w:t xml:space="preserve"> </w:t>
      </w:r>
    </w:p>
    <w:p w14:paraId="09F80A76" w14:textId="77777777" w:rsidR="00F67B58" w:rsidRPr="00E6797A" w:rsidRDefault="00F67B58" w:rsidP="00F67B58">
      <w:pPr>
        <w:ind w:left="2127" w:hanging="2127"/>
        <w:jc w:val="both"/>
        <w:rPr>
          <w:rFonts w:asciiTheme="minorHAnsi" w:hAnsiTheme="minorHAnsi" w:cstheme="minorHAnsi"/>
          <w:sz w:val="24"/>
          <w:szCs w:val="24"/>
        </w:rPr>
      </w:pPr>
    </w:p>
    <w:p w14:paraId="0BB615A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EFAT</w:t>
      </w:r>
    </w:p>
    <w:p w14:paraId="636977C4" w14:textId="77777777" w:rsidR="00F67B58" w:rsidRPr="00E6797A" w:rsidRDefault="00F67B58" w:rsidP="00F67B58">
      <w:pPr>
        <w:ind w:left="2127" w:hanging="2127"/>
        <w:jc w:val="both"/>
        <w:rPr>
          <w:rFonts w:asciiTheme="minorHAnsi" w:hAnsiTheme="minorHAnsi" w:cstheme="minorHAnsi"/>
          <w:sz w:val="24"/>
          <w:szCs w:val="24"/>
        </w:rPr>
      </w:pPr>
    </w:p>
    <w:p w14:paraId="60247AB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número da fatura relacionado no sistema contábil da empresa.</w:t>
      </w:r>
    </w:p>
    <w:p w14:paraId="72847028" w14:textId="77777777" w:rsidR="00F67B58" w:rsidRPr="00E6797A" w:rsidRDefault="00F67B58" w:rsidP="00F67B58">
      <w:pPr>
        <w:ind w:left="2127" w:hanging="2127"/>
        <w:jc w:val="both"/>
        <w:rPr>
          <w:rFonts w:asciiTheme="minorHAnsi" w:hAnsiTheme="minorHAnsi" w:cstheme="minorHAnsi"/>
          <w:sz w:val="24"/>
          <w:szCs w:val="24"/>
        </w:rPr>
      </w:pPr>
    </w:p>
    <w:p w14:paraId="5DCF98C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0024FA04" w14:textId="77777777" w:rsidR="00F67B58" w:rsidRPr="00E6797A" w:rsidRDefault="00F67B58" w:rsidP="00F67B58">
      <w:pPr>
        <w:ind w:left="2127" w:hanging="2127"/>
        <w:jc w:val="both"/>
        <w:rPr>
          <w:rFonts w:asciiTheme="minorHAnsi" w:hAnsiTheme="minorHAnsi" w:cstheme="minorHAnsi"/>
          <w:sz w:val="24"/>
          <w:szCs w:val="24"/>
        </w:rPr>
      </w:pPr>
    </w:p>
    <w:p w14:paraId="2598184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4.0</w:t>
      </w:r>
      <w:r w:rsidRPr="00E6797A">
        <w:rPr>
          <w:rFonts w:asciiTheme="minorHAnsi" w:hAnsiTheme="minorHAnsi" w:cstheme="minorHAnsi"/>
          <w:b/>
          <w:sz w:val="24"/>
          <w:szCs w:val="24"/>
        </w:rPr>
        <w:tab/>
      </w:r>
      <w:r w:rsidRPr="00E6797A">
        <w:rPr>
          <w:rFonts w:asciiTheme="minorHAnsi" w:hAnsiTheme="minorHAnsi" w:cstheme="minorHAnsi"/>
          <w:b/>
          <w:sz w:val="24"/>
        </w:rPr>
        <w:t>Data da Fatura</w:t>
      </w:r>
    </w:p>
    <w:p w14:paraId="56E78DA5" w14:textId="77777777" w:rsidR="00F67B58" w:rsidRPr="00E6797A" w:rsidRDefault="00F67B58" w:rsidP="00F67B58">
      <w:pPr>
        <w:ind w:left="2127" w:hanging="2127"/>
        <w:jc w:val="both"/>
        <w:rPr>
          <w:rFonts w:asciiTheme="minorHAnsi" w:hAnsiTheme="minorHAnsi" w:cstheme="minorHAnsi"/>
          <w:sz w:val="24"/>
          <w:szCs w:val="24"/>
        </w:rPr>
      </w:pPr>
    </w:p>
    <w:p w14:paraId="0C31C9D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EDATAFAT</w:t>
      </w:r>
    </w:p>
    <w:p w14:paraId="6D19CB5F" w14:textId="77777777" w:rsidR="00F67B58" w:rsidRPr="00E6797A" w:rsidRDefault="00F67B58" w:rsidP="00F67B58">
      <w:pPr>
        <w:ind w:left="2127" w:hanging="2127"/>
        <w:jc w:val="both"/>
        <w:rPr>
          <w:rFonts w:asciiTheme="minorHAnsi" w:hAnsiTheme="minorHAnsi" w:cstheme="minorHAnsi"/>
          <w:sz w:val="24"/>
          <w:szCs w:val="24"/>
        </w:rPr>
      </w:pPr>
    </w:p>
    <w:p w14:paraId="119BDC2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da fatura</w:t>
      </w:r>
    </w:p>
    <w:p w14:paraId="235A43C0" w14:textId="77777777" w:rsidR="00F67B58" w:rsidRPr="00E6797A" w:rsidRDefault="00F67B58" w:rsidP="00F67B58">
      <w:pPr>
        <w:ind w:left="2127" w:hanging="2127"/>
        <w:jc w:val="both"/>
        <w:rPr>
          <w:rFonts w:asciiTheme="minorHAnsi" w:hAnsiTheme="minorHAnsi" w:cstheme="minorHAnsi"/>
          <w:sz w:val="24"/>
          <w:szCs w:val="24"/>
        </w:rPr>
      </w:pPr>
    </w:p>
    <w:p w14:paraId="58E5E65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a data deve ser informada no formato DD/MM/AAAA.</w:t>
      </w:r>
    </w:p>
    <w:p w14:paraId="06C20C98" w14:textId="77777777" w:rsidR="00F67B58" w:rsidRPr="00E6797A" w:rsidRDefault="00F67B58" w:rsidP="00F67B58">
      <w:pPr>
        <w:ind w:left="2127" w:hanging="2127"/>
        <w:jc w:val="both"/>
        <w:rPr>
          <w:rFonts w:asciiTheme="minorHAnsi" w:hAnsiTheme="minorHAnsi" w:cstheme="minorHAnsi"/>
          <w:sz w:val="24"/>
          <w:szCs w:val="24"/>
        </w:rPr>
      </w:pPr>
    </w:p>
    <w:p w14:paraId="5D69E228" w14:textId="77777777" w:rsidR="00F67B58" w:rsidRPr="00E6797A" w:rsidRDefault="00F67B58" w:rsidP="00F67B58">
      <w:pPr>
        <w:ind w:left="2127" w:hanging="2127"/>
        <w:jc w:val="both"/>
        <w:rPr>
          <w:rFonts w:asciiTheme="minorHAnsi" w:hAnsiTheme="minorHAnsi" w:cstheme="minorHAnsi"/>
          <w:sz w:val="24"/>
          <w:szCs w:val="24"/>
        </w:rPr>
      </w:pPr>
    </w:p>
    <w:p w14:paraId="4216088D" w14:textId="77777777" w:rsidR="00594CD5" w:rsidRPr="00E6797A" w:rsidRDefault="00594CD5" w:rsidP="00594CD5">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w:t>
      </w:r>
      <w:r w:rsidRPr="00E6797A">
        <w:rPr>
          <w:rFonts w:asciiTheme="minorHAnsi" w:hAnsiTheme="minorHAnsi" w:cstheme="minorHAnsi"/>
          <w:b/>
          <w:sz w:val="24"/>
          <w:szCs w:val="24"/>
        </w:rPr>
        <w:tab/>
        <w:t>Data da venda</w:t>
      </w:r>
    </w:p>
    <w:p w14:paraId="6252D1E7" w14:textId="77777777" w:rsidR="00594CD5" w:rsidRPr="00E6797A" w:rsidRDefault="00594CD5" w:rsidP="00594CD5">
      <w:pPr>
        <w:ind w:left="2127" w:hanging="2127"/>
        <w:jc w:val="both"/>
        <w:rPr>
          <w:rFonts w:asciiTheme="minorHAnsi" w:hAnsiTheme="minorHAnsi" w:cstheme="minorHAnsi"/>
          <w:sz w:val="24"/>
          <w:szCs w:val="24"/>
        </w:rPr>
      </w:pPr>
    </w:p>
    <w:p w14:paraId="1E4B6C1A" w14:textId="77777777" w:rsidR="00594CD5" w:rsidRPr="00E6797A" w:rsidRDefault="00594CD5" w:rsidP="00594CD5">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EVENDT</w:t>
      </w:r>
    </w:p>
    <w:p w14:paraId="4E7EEB79" w14:textId="77777777" w:rsidR="00594CD5" w:rsidRPr="00E6797A" w:rsidRDefault="00594CD5" w:rsidP="00594CD5">
      <w:pPr>
        <w:ind w:left="2127" w:hanging="2127"/>
        <w:jc w:val="both"/>
        <w:rPr>
          <w:rFonts w:asciiTheme="minorHAnsi" w:hAnsiTheme="minorHAnsi" w:cstheme="minorHAnsi"/>
          <w:sz w:val="24"/>
          <w:szCs w:val="24"/>
        </w:rPr>
      </w:pPr>
    </w:p>
    <w:p w14:paraId="761C6C7A" w14:textId="77777777" w:rsidR="00594CD5" w:rsidRPr="00E6797A" w:rsidRDefault="00594CD5" w:rsidP="00594CD5">
      <w:pPr>
        <w:numPr>
          <w:ilvl w:val="12"/>
          <w:numId w:val="0"/>
        </w:num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B7A7743" w14:textId="77777777" w:rsidR="00594CD5" w:rsidRPr="00E6797A" w:rsidRDefault="00594CD5" w:rsidP="00594CD5">
      <w:pPr>
        <w:numPr>
          <w:ilvl w:val="12"/>
          <w:numId w:val="0"/>
        </w:numPr>
        <w:ind w:left="2160" w:hanging="2160"/>
        <w:jc w:val="both"/>
        <w:rPr>
          <w:rFonts w:asciiTheme="minorHAnsi" w:hAnsiTheme="minorHAnsi" w:cstheme="minorHAnsi"/>
          <w:sz w:val="24"/>
          <w:szCs w:val="24"/>
        </w:rPr>
      </w:pPr>
    </w:p>
    <w:p w14:paraId="643E1164" w14:textId="77777777" w:rsidR="00733FC4" w:rsidRPr="00E6797A" w:rsidRDefault="00733FC4" w:rsidP="00733FC4">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A data deve ser informada no formato DD/MM/AAAA.</w:t>
      </w:r>
    </w:p>
    <w:p w14:paraId="3C2E112E" w14:textId="77777777" w:rsidR="00594CD5" w:rsidRPr="00E6797A" w:rsidRDefault="00594CD5" w:rsidP="00594CD5">
      <w:pPr>
        <w:numPr>
          <w:ilvl w:val="12"/>
          <w:numId w:val="0"/>
        </w:numPr>
        <w:ind w:left="2160"/>
        <w:jc w:val="both"/>
        <w:rPr>
          <w:rFonts w:asciiTheme="minorHAnsi" w:hAnsiTheme="minorHAnsi" w:cstheme="minorHAnsi"/>
          <w:sz w:val="24"/>
          <w:szCs w:val="24"/>
        </w:rPr>
      </w:pPr>
    </w:p>
    <w:p w14:paraId="4E55E21C" w14:textId="77777777" w:rsidR="00594CD5" w:rsidRPr="00E6797A" w:rsidRDefault="00594CD5" w:rsidP="00594CD5">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Normalmente, a data da venda é a data da fatura. Contudo, em contratos de longo prazo, a data da venda pode ser, por exemplo, a data do contrato. A data da venda não pode acontecer após a data do embarque.</w:t>
      </w:r>
    </w:p>
    <w:p w14:paraId="4FD02230" w14:textId="77777777" w:rsidR="00594CD5" w:rsidRPr="00E6797A" w:rsidRDefault="00594CD5" w:rsidP="00594CD5">
      <w:pPr>
        <w:ind w:left="2127" w:hanging="2127"/>
        <w:jc w:val="both"/>
        <w:rPr>
          <w:rFonts w:asciiTheme="minorHAnsi" w:hAnsiTheme="minorHAnsi" w:cstheme="minorHAnsi"/>
          <w:sz w:val="24"/>
          <w:szCs w:val="24"/>
        </w:rPr>
      </w:pPr>
    </w:p>
    <w:p w14:paraId="7EBC795B" w14:textId="77777777" w:rsidR="00F67B58" w:rsidRPr="00E6797A" w:rsidRDefault="00F67B58" w:rsidP="00594CD5">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5.0</w:t>
      </w:r>
      <w:r w:rsidRPr="00E6797A">
        <w:rPr>
          <w:rFonts w:asciiTheme="minorHAnsi" w:hAnsiTheme="minorHAnsi" w:cstheme="minorHAnsi"/>
          <w:b/>
          <w:sz w:val="24"/>
          <w:szCs w:val="24"/>
        </w:rPr>
        <w:tab/>
      </w:r>
      <w:r w:rsidRPr="00E6797A">
        <w:rPr>
          <w:rFonts w:asciiTheme="minorHAnsi" w:hAnsiTheme="minorHAnsi" w:cstheme="minorHAnsi"/>
          <w:b/>
          <w:sz w:val="24"/>
        </w:rPr>
        <w:t>Data do Embarque</w:t>
      </w:r>
    </w:p>
    <w:p w14:paraId="1F8883CF" w14:textId="77777777" w:rsidR="00F67B58" w:rsidRPr="00E6797A" w:rsidRDefault="00F67B58" w:rsidP="00F67B58">
      <w:pPr>
        <w:ind w:left="2127" w:hanging="2127"/>
        <w:jc w:val="both"/>
        <w:rPr>
          <w:rFonts w:asciiTheme="minorHAnsi" w:hAnsiTheme="minorHAnsi" w:cstheme="minorHAnsi"/>
          <w:b/>
          <w:sz w:val="24"/>
          <w:szCs w:val="24"/>
        </w:rPr>
      </w:pPr>
    </w:p>
    <w:p w14:paraId="533557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EDATAEMB</w:t>
      </w:r>
    </w:p>
    <w:p w14:paraId="40696412" w14:textId="77777777" w:rsidR="00F67B58" w:rsidRPr="00E6797A" w:rsidRDefault="00F67B58" w:rsidP="00F67B58">
      <w:pPr>
        <w:ind w:left="2127" w:hanging="2127"/>
        <w:jc w:val="both"/>
        <w:rPr>
          <w:rFonts w:asciiTheme="minorHAnsi" w:hAnsiTheme="minorHAnsi" w:cstheme="minorHAnsi"/>
          <w:sz w:val="24"/>
          <w:szCs w:val="24"/>
        </w:rPr>
      </w:pPr>
    </w:p>
    <w:p w14:paraId="2630D95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embarque da fábrica para o cliente ou do local de distribuição</w:t>
      </w:r>
      <w:r w:rsidRPr="00E6797A">
        <w:rPr>
          <w:rFonts w:asciiTheme="minorHAnsi" w:hAnsiTheme="minorHAnsi" w:cstheme="minorHAnsi"/>
          <w:sz w:val="24"/>
          <w:szCs w:val="24"/>
          <w:vertAlign w:val="superscript"/>
        </w:rPr>
        <w:t xml:space="preserve"> </w:t>
      </w:r>
      <w:r w:rsidRPr="00E6797A">
        <w:rPr>
          <w:rFonts w:asciiTheme="minorHAnsi" w:hAnsiTheme="minorHAnsi" w:cstheme="minorHAnsi"/>
          <w:sz w:val="24"/>
          <w:szCs w:val="24"/>
        </w:rPr>
        <w:t>para o cliente. Entende-se por local de distribuição qualquer outro estoque, galpão ou armazém não localizado junto à unidade fabril da empresa.</w:t>
      </w:r>
    </w:p>
    <w:p w14:paraId="3B0E8711" w14:textId="77777777" w:rsidR="00F67B58" w:rsidRPr="00E6797A" w:rsidRDefault="00F67B58" w:rsidP="00F67B58">
      <w:pPr>
        <w:ind w:left="2127" w:hanging="2127"/>
        <w:jc w:val="both"/>
        <w:rPr>
          <w:rFonts w:asciiTheme="minorHAnsi" w:hAnsiTheme="minorHAnsi" w:cstheme="minorHAnsi"/>
          <w:sz w:val="24"/>
          <w:szCs w:val="24"/>
        </w:rPr>
      </w:pPr>
    </w:p>
    <w:p w14:paraId="3760745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a data deve ser informada no formato DD/MM/AAAA.</w:t>
      </w:r>
    </w:p>
    <w:p w14:paraId="0A5AF270" w14:textId="77777777" w:rsidR="00F67B58" w:rsidRPr="00E6797A" w:rsidRDefault="00F67B58" w:rsidP="00F67B58">
      <w:pPr>
        <w:ind w:left="2127" w:hanging="2127"/>
        <w:jc w:val="both"/>
        <w:rPr>
          <w:rFonts w:asciiTheme="minorHAnsi" w:hAnsiTheme="minorHAnsi" w:cstheme="minorHAnsi"/>
          <w:sz w:val="24"/>
          <w:szCs w:val="24"/>
        </w:rPr>
      </w:pPr>
    </w:p>
    <w:p w14:paraId="5E13703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6.0</w:t>
      </w:r>
      <w:r w:rsidRPr="00E6797A">
        <w:rPr>
          <w:rFonts w:asciiTheme="minorHAnsi" w:hAnsiTheme="minorHAnsi" w:cstheme="minorHAnsi"/>
          <w:b/>
          <w:sz w:val="24"/>
          <w:szCs w:val="24"/>
        </w:rPr>
        <w:tab/>
        <w:t xml:space="preserve">Código do </w:t>
      </w:r>
      <w:r w:rsidRPr="00E6797A">
        <w:rPr>
          <w:rFonts w:asciiTheme="minorHAnsi" w:hAnsiTheme="minorHAnsi" w:cstheme="minorHAnsi"/>
          <w:b/>
          <w:sz w:val="24"/>
        </w:rPr>
        <w:t>Cliente</w:t>
      </w:r>
    </w:p>
    <w:p w14:paraId="2AC4599A" w14:textId="77777777" w:rsidR="00F67B58" w:rsidRPr="00E6797A" w:rsidRDefault="00F67B58" w:rsidP="00F67B58">
      <w:pPr>
        <w:ind w:left="2127" w:hanging="2127"/>
        <w:jc w:val="both"/>
        <w:rPr>
          <w:rFonts w:asciiTheme="minorHAnsi" w:hAnsiTheme="minorHAnsi" w:cstheme="minorHAnsi"/>
          <w:sz w:val="24"/>
          <w:szCs w:val="24"/>
        </w:rPr>
      </w:pPr>
    </w:p>
    <w:p w14:paraId="49AE333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ECLICOD</w:t>
      </w:r>
    </w:p>
    <w:p w14:paraId="3AEF0597" w14:textId="77777777" w:rsidR="00F67B58" w:rsidRPr="00E6797A" w:rsidRDefault="00F67B58" w:rsidP="00F67B58">
      <w:pPr>
        <w:ind w:left="2127" w:hanging="2127"/>
        <w:jc w:val="both"/>
        <w:rPr>
          <w:rFonts w:asciiTheme="minorHAnsi" w:hAnsiTheme="minorHAnsi" w:cstheme="minorHAnsi"/>
          <w:sz w:val="24"/>
          <w:szCs w:val="24"/>
        </w:rPr>
      </w:pPr>
    </w:p>
    <w:p w14:paraId="7EB6586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nome ou código contábil utilizado para designar cada um dos clientes.</w:t>
      </w:r>
    </w:p>
    <w:p w14:paraId="346B675A" w14:textId="77777777" w:rsidR="00F67B58" w:rsidRPr="00E6797A" w:rsidRDefault="00F67B58" w:rsidP="00F67B58">
      <w:pPr>
        <w:ind w:left="2127" w:hanging="2127"/>
        <w:jc w:val="both"/>
        <w:rPr>
          <w:rFonts w:asciiTheme="minorHAnsi" w:hAnsiTheme="minorHAnsi" w:cstheme="minorHAnsi"/>
          <w:sz w:val="24"/>
          <w:szCs w:val="24"/>
        </w:rPr>
      </w:pPr>
    </w:p>
    <w:p w14:paraId="1768B7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fornecer a lista completa de nomes e códigos de todos os clientes, relacionando o código do mesmo com sua razão social.</w:t>
      </w:r>
    </w:p>
    <w:p w14:paraId="2743088C" w14:textId="77777777" w:rsidR="00F67B58" w:rsidRPr="00E6797A" w:rsidRDefault="00F67B58" w:rsidP="00F67B58">
      <w:pPr>
        <w:ind w:left="2127" w:hanging="2127"/>
        <w:jc w:val="both"/>
        <w:rPr>
          <w:rFonts w:asciiTheme="minorHAnsi" w:hAnsiTheme="minorHAnsi" w:cstheme="minorHAnsi"/>
          <w:b/>
          <w:sz w:val="24"/>
          <w:szCs w:val="24"/>
        </w:rPr>
      </w:pPr>
    </w:p>
    <w:p w14:paraId="51ABBDB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6.1</w:t>
      </w:r>
      <w:r w:rsidRPr="00E6797A">
        <w:rPr>
          <w:rFonts w:asciiTheme="minorHAnsi" w:hAnsiTheme="minorHAnsi" w:cstheme="minorHAnsi"/>
          <w:b/>
          <w:sz w:val="24"/>
          <w:szCs w:val="24"/>
        </w:rPr>
        <w:tab/>
        <w:t xml:space="preserve">Nome do </w:t>
      </w:r>
      <w:r w:rsidRPr="00E6797A">
        <w:rPr>
          <w:rFonts w:asciiTheme="minorHAnsi" w:hAnsiTheme="minorHAnsi" w:cstheme="minorHAnsi"/>
          <w:b/>
          <w:sz w:val="24"/>
        </w:rPr>
        <w:t>Cliente</w:t>
      </w:r>
    </w:p>
    <w:p w14:paraId="449B2EE3" w14:textId="77777777" w:rsidR="00F67B58" w:rsidRPr="00E6797A" w:rsidRDefault="00F67B58" w:rsidP="00F67B58">
      <w:pPr>
        <w:ind w:left="2127" w:hanging="2127"/>
        <w:jc w:val="both"/>
        <w:rPr>
          <w:rFonts w:asciiTheme="minorHAnsi" w:hAnsiTheme="minorHAnsi" w:cstheme="minorHAnsi"/>
          <w:sz w:val="24"/>
          <w:szCs w:val="24"/>
        </w:rPr>
      </w:pPr>
    </w:p>
    <w:p w14:paraId="1062A6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ECLINOM</w:t>
      </w:r>
    </w:p>
    <w:p w14:paraId="33A925F0" w14:textId="77777777" w:rsidR="00F67B58" w:rsidRPr="00E6797A" w:rsidRDefault="00F67B58" w:rsidP="00F67B58">
      <w:pPr>
        <w:ind w:left="2127" w:hanging="2127"/>
        <w:jc w:val="both"/>
        <w:rPr>
          <w:rFonts w:asciiTheme="minorHAnsi" w:hAnsiTheme="minorHAnsi" w:cstheme="minorHAnsi"/>
          <w:sz w:val="24"/>
          <w:szCs w:val="24"/>
        </w:rPr>
      </w:pPr>
    </w:p>
    <w:p w14:paraId="7B2128F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razão social de cada um dos clientes.</w:t>
      </w:r>
    </w:p>
    <w:p w14:paraId="422EC369" w14:textId="77777777" w:rsidR="00F67B58" w:rsidRPr="00E6797A" w:rsidRDefault="00F67B58" w:rsidP="00F67B58">
      <w:pPr>
        <w:ind w:left="2127" w:hanging="2127"/>
        <w:jc w:val="both"/>
        <w:rPr>
          <w:rFonts w:asciiTheme="minorHAnsi" w:hAnsiTheme="minorHAnsi" w:cstheme="minorHAnsi"/>
          <w:sz w:val="24"/>
          <w:szCs w:val="24"/>
        </w:rPr>
      </w:pPr>
    </w:p>
    <w:p w14:paraId="170B67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fornecer a razão social de todos os clientes, sejam eles no mercado interno ou no exterior. </w:t>
      </w:r>
    </w:p>
    <w:p w14:paraId="2B9D5A04" w14:textId="77777777" w:rsidR="00F67B58" w:rsidRPr="00E6797A" w:rsidRDefault="00F67B58" w:rsidP="00F67B58">
      <w:pPr>
        <w:ind w:left="2127" w:hanging="2127"/>
        <w:jc w:val="both"/>
        <w:rPr>
          <w:rFonts w:asciiTheme="minorHAnsi" w:hAnsiTheme="minorHAnsi" w:cstheme="minorHAnsi"/>
          <w:b/>
          <w:sz w:val="24"/>
          <w:szCs w:val="24"/>
        </w:rPr>
      </w:pPr>
    </w:p>
    <w:p w14:paraId="4E930A2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7.0</w:t>
      </w:r>
      <w:r w:rsidRPr="00E6797A">
        <w:rPr>
          <w:rFonts w:asciiTheme="minorHAnsi" w:hAnsiTheme="minorHAnsi" w:cstheme="minorHAnsi"/>
          <w:b/>
          <w:sz w:val="24"/>
          <w:szCs w:val="24"/>
        </w:rPr>
        <w:tab/>
      </w:r>
      <w:r w:rsidRPr="00E6797A">
        <w:rPr>
          <w:rFonts w:asciiTheme="minorHAnsi" w:hAnsiTheme="minorHAnsi" w:cstheme="minorHAnsi"/>
          <w:b/>
          <w:sz w:val="24"/>
        </w:rPr>
        <w:t>Relação com o Cliente</w:t>
      </w:r>
    </w:p>
    <w:p w14:paraId="79F9EEBB" w14:textId="77777777" w:rsidR="00F67B58" w:rsidRPr="00E6797A" w:rsidRDefault="00F67B58" w:rsidP="00F67B58">
      <w:pPr>
        <w:ind w:left="2127" w:hanging="2127"/>
        <w:jc w:val="both"/>
        <w:rPr>
          <w:rFonts w:asciiTheme="minorHAnsi" w:hAnsiTheme="minorHAnsi" w:cstheme="minorHAnsi"/>
          <w:sz w:val="24"/>
          <w:szCs w:val="24"/>
        </w:rPr>
      </w:pPr>
    </w:p>
    <w:p w14:paraId="0448775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ERELCLI</w:t>
      </w:r>
    </w:p>
    <w:p w14:paraId="6B1724BC" w14:textId="77777777" w:rsidR="00F67B58" w:rsidRPr="00E6797A" w:rsidRDefault="00F67B58" w:rsidP="00F67B58">
      <w:pPr>
        <w:ind w:left="2127" w:hanging="2127"/>
        <w:jc w:val="both"/>
        <w:rPr>
          <w:rFonts w:asciiTheme="minorHAnsi" w:hAnsiTheme="minorHAnsi" w:cstheme="minorHAnsi"/>
          <w:sz w:val="24"/>
          <w:szCs w:val="24"/>
        </w:rPr>
      </w:pPr>
    </w:p>
    <w:p w14:paraId="71E942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existência de relacionamento com o cliente.</w:t>
      </w:r>
    </w:p>
    <w:p w14:paraId="1C9E5D5A" w14:textId="77777777" w:rsidR="00F67B58" w:rsidRPr="00E6797A" w:rsidRDefault="00F67B58" w:rsidP="00F67B58">
      <w:pPr>
        <w:ind w:left="2127" w:hanging="2127"/>
        <w:jc w:val="both"/>
        <w:rPr>
          <w:rFonts w:asciiTheme="minorHAnsi" w:hAnsiTheme="minorHAnsi" w:cstheme="minorHAnsi"/>
          <w:sz w:val="24"/>
          <w:szCs w:val="24"/>
        </w:rPr>
      </w:pPr>
    </w:p>
    <w:p w14:paraId="026FF4AE"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 consumidora</w:t>
      </w:r>
    </w:p>
    <w:p w14:paraId="1C0A666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não relacionada revendedora</w:t>
      </w:r>
    </w:p>
    <w:p w14:paraId="5607DAF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 parte relacionada consumidora</w:t>
      </w:r>
    </w:p>
    <w:p w14:paraId="0668C44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parte relacionada revendedor</w:t>
      </w:r>
    </w:p>
    <w:p w14:paraId="7C3F6DC6" w14:textId="77777777" w:rsidR="00F67B58" w:rsidRPr="00E6797A" w:rsidRDefault="00F67B58" w:rsidP="00F67B58">
      <w:pPr>
        <w:ind w:left="2127" w:hanging="2127"/>
        <w:jc w:val="both"/>
        <w:rPr>
          <w:rFonts w:asciiTheme="minorHAnsi" w:hAnsiTheme="minorHAnsi" w:cstheme="minorHAnsi"/>
          <w:b/>
          <w:sz w:val="24"/>
          <w:szCs w:val="24"/>
        </w:rPr>
      </w:pPr>
    </w:p>
    <w:p w14:paraId="286340C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vide definição de “parte relacionada” fornecida no item 3.3.</w:t>
      </w:r>
    </w:p>
    <w:p w14:paraId="02B9429A" w14:textId="77777777" w:rsidR="00F67B58" w:rsidRPr="00E6797A" w:rsidRDefault="00F67B58" w:rsidP="00F67B58">
      <w:pPr>
        <w:ind w:left="2127" w:hanging="2127"/>
        <w:jc w:val="both"/>
        <w:rPr>
          <w:rFonts w:asciiTheme="minorHAnsi" w:hAnsiTheme="minorHAnsi" w:cstheme="minorHAnsi"/>
          <w:b/>
          <w:sz w:val="24"/>
          <w:szCs w:val="24"/>
        </w:rPr>
      </w:pPr>
    </w:p>
    <w:p w14:paraId="183CD0C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8.0</w:t>
      </w:r>
      <w:r w:rsidRPr="00E6797A">
        <w:rPr>
          <w:rFonts w:asciiTheme="minorHAnsi" w:hAnsiTheme="minorHAnsi" w:cstheme="minorHAnsi"/>
          <w:b/>
          <w:sz w:val="24"/>
          <w:szCs w:val="24"/>
        </w:rPr>
        <w:tab/>
      </w:r>
      <w:r w:rsidRPr="00E6797A">
        <w:rPr>
          <w:rFonts w:asciiTheme="minorHAnsi" w:hAnsiTheme="minorHAnsi" w:cstheme="minorHAnsi"/>
          <w:b/>
          <w:sz w:val="24"/>
        </w:rPr>
        <w:t>Categoria do Cliente</w:t>
      </w:r>
    </w:p>
    <w:p w14:paraId="70226365" w14:textId="77777777" w:rsidR="00F67B58" w:rsidRPr="00E6797A" w:rsidRDefault="00F67B58" w:rsidP="00F67B58">
      <w:pPr>
        <w:ind w:left="2127" w:hanging="2127"/>
        <w:jc w:val="both"/>
        <w:rPr>
          <w:rFonts w:asciiTheme="minorHAnsi" w:hAnsiTheme="minorHAnsi" w:cstheme="minorHAnsi"/>
          <w:sz w:val="24"/>
          <w:szCs w:val="24"/>
        </w:rPr>
      </w:pPr>
    </w:p>
    <w:p w14:paraId="724C094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ECATCLI</w:t>
      </w:r>
    </w:p>
    <w:p w14:paraId="6A0C14A5" w14:textId="77777777" w:rsidR="00F67B58" w:rsidRPr="00E6797A" w:rsidRDefault="00F67B58" w:rsidP="00F67B58">
      <w:pPr>
        <w:ind w:left="2127" w:hanging="2127"/>
        <w:jc w:val="both"/>
        <w:rPr>
          <w:rFonts w:asciiTheme="minorHAnsi" w:hAnsiTheme="minorHAnsi" w:cstheme="minorHAnsi"/>
          <w:sz w:val="24"/>
          <w:szCs w:val="24"/>
        </w:rPr>
      </w:pPr>
    </w:p>
    <w:p w14:paraId="6C80FE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categoria do cliente</w:t>
      </w:r>
    </w:p>
    <w:p w14:paraId="2BBF61D2" w14:textId="77777777" w:rsidR="00F67B58" w:rsidRPr="00E6797A" w:rsidRDefault="00F67B58" w:rsidP="00F67B58">
      <w:pPr>
        <w:ind w:left="2127" w:hanging="2127"/>
        <w:jc w:val="both"/>
        <w:rPr>
          <w:rFonts w:asciiTheme="minorHAnsi" w:hAnsiTheme="minorHAnsi" w:cstheme="minorHAnsi"/>
          <w:sz w:val="24"/>
          <w:szCs w:val="24"/>
        </w:rPr>
      </w:pPr>
    </w:p>
    <w:p w14:paraId="68188BD4"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usuário industrial</w:t>
      </w:r>
    </w:p>
    <w:p w14:paraId="10B93C5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consumidor final</w:t>
      </w:r>
    </w:p>
    <w:p w14:paraId="2D4D1799"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 xml:space="preserve">3 = </w:t>
      </w:r>
      <w:r w:rsidRPr="00E6797A">
        <w:rPr>
          <w:rFonts w:asciiTheme="minorHAnsi" w:hAnsiTheme="minorHAnsi" w:cstheme="minorHAnsi"/>
          <w:b/>
          <w:sz w:val="24"/>
          <w:szCs w:val="24"/>
        </w:rPr>
        <w:t xml:space="preserve">trading </w:t>
      </w:r>
      <w:proofErr w:type="spellStart"/>
      <w:r w:rsidRPr="00E6797A">
        <w:rPr>
          <w:rFonts w:asciiTheme="minorHAnsi" w:hAnsiTheme="minorHAnsi" w:cstheme="minorHAnsi"/>
          <w:b/>
          <w:sz w:val="24"/>
          <w:szCs w:val="24"/>
        </w:rPr>
        <w:t>companies</w:t>
      </w:r>
      <w:proofErr w:type="spellEnd"/>
    </w:p>
    <w:p w14:paraId="018F0654"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4 = distribuidores locais</w:t>
      </w:r>
    </w:p>
    <w:p w14:paraId="66F26B67"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5 = varejistas</w:t>
      </w:r>
      <w:r w:rsidRPr="00E6797A">
        <w:rPr>
          <w:rFonts w:asciiTheme="minorHAnsi" w:hAnsiTheme="minorHAnsi" w:cstheme="minorHAnsi"/>
          <w:sz w:val="24"/>
          <w:szCs w:val="24"/>
        </w:rPr>
        <w:tab/>
      </w:r>
    </w:p>
    <w:p w14:paraId="7D0F32A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6 até n = especificar qualquer outra categoria</w:t>
      </w:r>
    </w:p>
    <w:p w14:paraId="4B17D723" w14:textId="77777777" w:rsidR="00F67B58" w:rsidRPr="00E6797A" w:rsidRDefault="00F67B58" w:rsidP="00F67B58">
      <w:pPr>
        <w:ind w:left="2127" w:hanging="2127"/>
        <w:jc w:val="both"/>
        <w:rPr>
          <w:rFonts w:asciiTheme="minorHAnsi" w:hAnsiTheme="minorHAnsi" w:cstheme="minorHAnsi"/>
          <w:sz w:val="24"/>
          <w:szCs w:val="24"/>
        </w:rPr>
      </w:pPr>
    </w:p>
    <w:p w14:paraId="6CA52DD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identificar os clientes que se enquadrem em mais de uma categoria, justificando.</w:t>
      </w:r>
    </w:p>
    <w:p w14:paraId="17DD2A17" w14:textId="77777777" w:rsidR="00F67B58" w:rsidRPr="00E6797A" w:rsidRDefault="00F67B58" w:rsidP="00F67B58">
      <w:pPr>
        <w:ind w:left="2127" w:hanging="2127"/>
        <w:jc w:val="both"/>
        <w:rPr>
          <w:rFonts w:asciiTheme="minorHAnsi" w:hAnsiTheme="minorHAnsi" w:cstheme="minorHAnsi"/>
          <w:sz w:val="24"/>
          <w:szCs w:val="24"/>
        </w:rPr>
      </w:pPr>
    </w:p>
    <w:p w14:paraId="1AA46DD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9.(1 até n)</w:t>
      </w:r>
      <w:r w:rsidRPr="00E6797A">
        <w:rPr>
          <w:rFonts w:asciiTheme="minorHAnsi" w:hAnsiTheme="minorHAnsi" w:cstheme="minorHAnsi"/>
          <w:b/>
          <w:sz w:val="24"/>
          <w:szCs w:val="24"/>
        </w:rPr>
        <w:tab/>
        <w:t>Data de Recebimento do Pagamento</w:t>
      </w:r>
    </w:p>
    <w:p w14:paraId="31161DB5" w14:textId="77777777" w:rsidR="00F67B58" w:rsidRPr="00E6797A" w:rsidRDefault="00F67B58" w:rsidP="00F67B58">
      <w:pPr>
        <w:ind w:left="2127" w:hanging="2127"/>
        <w:jc w:val="both"/>
        <w:rPr>
          <w:rFonts w:asciiTheme="minorHAnsi" w:hAnsiTheme="minorHAnsi" w:cstheme="minorHAnsi"/>
          <w:b/>
          <w:sz w:val="24"/>
          <w:szCs w:val="24"/>
        </w:rPr>
      </w:pPr>
    </w:p>
    <w:p w14:paraId="387E6B5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EPAGDT (1 até n)</w:t>
      </w:r>
    </w:p>
    <w:p w14:paraId="64E9BAFB" w14:textId="77777777" w:rsidR="00F67B58" w:rsidRPr="00E6797A" w:rsidRDefault="00F67B58" w:rsidP="00F67B58">
      <w:pPr>
        <w:ind w:left="2127" w:hanging="2127"/>
        <w:jc w:val="both"/>
        <w:rPr>
          <w:rFonts w:asciiTheme="minorHAnsi" w:hAnsiTheme="minorHAnsi" w:cstheme="minorHAnsi"/>
          <w:sz w:val="24"/>
          <w:szCs w:val="24"/>
        </w:rPr>
      </w:pPr>
    </w:p>
    <w:p w14:paraId="75B7141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registro do recebimento do pagamento efetuado pelo cliente. A data deve ser informada no formato DD/MM/AAAA.</w:t>
      </w:r>
    </w:p>
    <w:p w14:paraId="0B8B69B7" w14:textId="77777777" w:rsidR="00F67B58" w:rsidRPr="00E6797A" w:rsidRDefault="00F67B58" w:rsidP="00F67B58">
      <w:pPr>
        <w:ind w:left="2127" w:hanging="2127"/>
        <w:jc w:val="both"/>
        <w:rPr>
          <w:rFonts w:asciiTheme="minorHAnsi" w:hAnsiTheme="minorHAnsi" w:cstheme="minorHAnsi"/>
          <w:sz w:val="24"/>
          <w:szCs w:val="24"/>
        </w:rPr>
      </w:pPr>
    </w:p>
    <w:p w14:paraId="7E63488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caso não seja possível recuperar tal data, informar as razões. Se uma fatura em particular não foi paga, deixar o campo em branco. No caso de pagamento parcelado, inserir colunas correspondentes ao número de parcelas.</w:t>
      </w:r>
    </w:p>
    <w:p w14:paraId="41E33678" w14:textId="77777777" w:rsidR="00F67B58" w:rsidRPr="00E6797A" w:rsidRDefault="00F67B58" w:rsidP="00F67B58">
      <w:pPr>
        <w:jc w:val="both"/>
        <w:rPr>
          <w:rFonts w:asciiTheme="minorHAnsi" w:hAnsiTheme="minorHAnsi" w:cstheme="minorHAnsi"/>
          <w:sz w:val="24"/>
          <w:szCs w:val="24"/>
        </w:rPr>
      </w:pPr>
    </w:p>
    <w:p w14:paraId="44AD6D2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10.0</w:t>
      </w:r>
      <w:r w:rsidRPr="00E6797A">
        <w:rPr>
          <w:rFonts w:asciiTheme="minorHAnsi" w:hAnsiTheme="minorHAnsi" w:cstheme="minorHAnsi"/>
          <w:b/>
          <w:sz w:val="24"/>
          <w:szCs w:val="24"/>
        </w:rPr>
        <w:tab/>
        <w:t>Termos de Comércio</w:t>
      </w:r>
      <w:r w:rsidRPr="00E6797A">
        <w:rPr>
          <w:rFonts w:asciiTheme="minorHAnsi" w:hAnsiTheme="minorHAnsi" w:cstheme="minorHAnsi"/>
          <w:b/>
          <w:sz w:val="24"/>
        </w:rPr>
        <w:t xml:space="preserve"> </w:t>
      </w:r>
      <w:r w:rsidRPr="00E6797A">
        <w:rPr>
          <w:rFonts w:asciiTheme="minorHAnsi" w:hAnsiTheme="minorHAnsi" w:cstheme="minorHAnsi"/>
          <w:b/>
          <w:sz w:val="24"/>
          <w:szCs w:val="24"/>
        </w:rPr>
        <w:t>(INCOTERMS)</w:t>
      </w:r>
    </w:p>
    <w:p w14:paraId="4C40C5DC" w14:textId="77777777" w:rsidR="00F67B58" w:rsidRPr="00E6797A" w:rsidRDefault="00F67B58" w:rsidP="00F67B58">
      <w:pPr>
        <w:ind w:left="2127" w:hanging="2127"/>
        <w:jc w:val="both"/>
        <w:rPr>
          <w:rFonts w:asciiTheme="minorHAnsi" w:hAnsiTheme="minorHAnsi" w:cstheme="minorHAnsi"/>
          <w:sz w:val="24"/>
          <w:szCs w:val="24"/>
        </w:rPr>
      </w:pPr>
    </w:p>
    <w:p w14:paraId="6BF363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ETERCOM</w:t>
      </w:r>
    </w:p>
    <w:p w14:paraId="7331E3BC" w14:textId="77777777" w:rsidR="00F67B58" w:rsidRPr="00E6797A" w:rsidRDefault="00F67B58" w:rsidP="00F67B58">
      <w:pPr>
        <w:ind w:left="2127" w:hanging="2127"/>
        <w:jc w:val="both"/>
        <w:rPr>
          <w:rFonts w:asciiTheme="minorHAnsi" w:hAnsiTheme="minorHAnsi" w:cstheme="minorHAnsi"/>
          <w:sz w:val="24"/>
          <w:szCs w:val="24"/>
        </w:rPr>
      </w:pPr>
    </w:p>
    <w:p w14:paraId="5BFA8A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os termos de comércio</w:t>
      </w:r>
    </w:p>
    <w:p w14:paraId="359962B4" w14:textId="77777777" w:rsidR="00F67B58" w:rsidRPr="00E6797A" w:rsidRDefault="00F67B58" w:rsidP="00F67B58">
      <w:pPr>
        <w:ind w:left="2127" w:hanging="2127"/>
        <w:jc w:val="both"/>
        <w:rPr>
          <w:rFonts w:asciiTheme="minorHAnsi" w:hAnsiTheme="minorHAnsi" w:cstheme="minorHAnsi"/>
          <w:sz w:val="24"/>
          <w:szCs w:val="24"/>
        </w:rPr>
      </w:pPr>
    </w:p>
    <w:p w14:paraId="586C50F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CIF</w:t>
      </w:r>
    </w:p>
    <w:p w14:paraId="4E6B92DC"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FOB</w:t>
      </w:r>
    </w:p>
    <w:p w14:paraId="0FEDEE6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 xml:space="preserve">3 = </w:t>
      </w:r>
      <w:proofErr w:type="spellStart"/>
      <w:r w:rsidRPr="00E6797A">
        <w:rPr>
          <w:rFonts w:asciiTheme="minorHAnsi" w:hAnsiTheme="minorHAnsi" w:cstheme="minorHAnsi"/>
          <w:b/>
          <w:sz w:val="24"/>
          <w:szCs w:val="24"/>
        </w:rPr>
        <w:t>ex</w:t>
      </w:r>
      <w:proofErr w:type="spellEnd"/>
      <w:r w:rsidRPr="00E6797A">
        <w:rPr>
          <w:rFonts w:asciiTheme="minorHAnsi" w:hAnsiTheme="minorHAnsi" w:cstheme="minorHAnsi"/>
          <w:b/>
          <w:sz w:val="24"/>
          <w:szCs w:val="24"/>
        </w:rPr>
        <w:t xml:space="preserve"> fabrica</w:t>
      </w:r>
    </w:p>
    <w:p w14:paraId="35E0594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CFR</w:t>
      </w:r>
    </w:p>
    <w:p w14:paraId="7ACF0E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5 até n = especificar outros termos de comércio</w:t>
      </w:r>
    </w:p>
    <w:p w14:paraId="7475E0E5" w14:textId="77777777" w:rsidR="00F67B58" w:rsidRPr="00E6797A" w:rsidRDefault="00F67B58" w:rsidP="00F67B58">
      <w:pPr>
        <w:ind w:left="2127" w:hanging="2127"/>
        <w:jc w:val="both"/>
        <w:rPr>
          <w:rFonts w:asciiTheme="minorHAnsi" w:hAnsiTheme="minorHAnsi" w:cstheme="minorHAnsi"/>
          <w:sz w:val="24"/>
          <w:szCs w:val="24"/>
        </w:rPr>
      </w:pPr>
    </w:p>
    <w:p w14:paraId="6941A8D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termos de comércio, indicando os códigos utilizados e o significado de cada um. Esclarecer quais os custos de transporte e de seguro, entre outros, incorridos pela empresa.</w:t>
      </w:r>
    </w:p>
    <w:p w14:paraId="16F7902F" w14:textId="77777777" w:rsidR="00F67B58" w:rsidRPr="00E6797A" w:rsidRDefault="00F67B58" w:rsidP="00F67B58">
      <w:pPr>
        <w:ind w:left="2127" w:hanging="2127"/>
        <w:jc w:val="both"/>
        <w:rPr>
          <w:rFonts w:asciiTheme="minorHAnsi" w:hAnsiTheme="minorHAnsi" w:cstheme="minorHAnsi"/>
          <w:sz w:val="24"/>
          <w:szCs w:val="24"/>
        </w:rPr>
      </w:pPr>
    </w:p>
    <w:p w14:paraId="32631E83" w14:textId="2A050378" w:rsidR="00F67B58" w:rsidRPr="003C4FA6"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11.0</w:t>
      </w:r>
      <w:r w:rsidRPr="00E6797A">
        <w:rPr>
          <w:rFonts w:asciiTheme="minorHAnsi" w:hAnsiTheme="minorHAnsi" w:cstheme="minorHAnsi"/>
          <w:b/>
          <w:sz w:val="24"/>
          <w:szCs w:val="24"/>
        </w:rPr>
        <w:tab/>
      </w:r>
      <w:r w:rsidRPr="003C4FA6">
        <w:rPr>
          <w:rFonts w:asciiTheme="minorHAnsi" w:hAnsiTheme="minorHAnsi" w:cstheme="minorHAnsi"/>
          <w:b/>
          <w:sz w:val="24"/>
        </w:rPr>
        <w:t>Quantidade Vendida (unidade informada</w:t>
      </w:r>
      <w:r w:rsidR="009602AD" w:rsidRPr="003C4FA6">
        <w:rPr>
          <w:rFonts w:asciiTheme="minorHAnsi" w:hAnsiTheme="minorHAnsi" w:cstheme="minorHAnsi"/>
          <w:b/>
          <w:sz w:val="24"/>
        </w:rPr>
        <w:t>, preferencialmente unidade de peso: kg</w:t>
      </w:r>
      <w:r w:rsidRPr="003C4FA6">
        <w:rPr>
          <w:rFonts w:asciiTheme="minorHAnsi" w:hAnsiTheme="minorHAnsi" w:cstheme="minorHAnsi"/>
          <w:b/>
          <w:sz w:val="24"/>
        </w:rPr>
        <w:t>)</w:t>
      </w:r>
    </w:p>
    <w:p w14:paraId="1F964D5A" w14:textId="77777777" w:rsidR="00F67B58" w:rsidRPr="00E6797A" w:rsidRDefault="00F67B58" w:rsidP="00F67B58">
      <w:pPr>
        <w:ind w:left="2127" w:hanging="2127"/>
        <w:jc w:val="both"/>
        <w:rPr>
          <w:rFonts w:asciiTheme="minorHAnsi" w:hAnsiTheme="minorHAnsi" w:cstheme="minorHAnsi"/>
          <w:b/>
          <w:sz w:val="24"/>
          <w:szCs w:val="24"/>
        </w:rPr>
      </w:pPr>
    </w:p>
    <w:p w14:paraId="64222D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EQTDVEND</w:t>
      </w:r>
    </w:p>
    <w:p w14:paraId="0E30678C" w14:textId="77777777" w:rsidR="00F67B58" w:rsidRPr="00E6797A" w:rsidRDefault="00F67B58" w:rsidP="00F67B58">
      <w:pPr>
        <w:ind w:left="2127" w:hanging="2127"/>
        <w:jc w:val="both"/>
        <w:rPr>
          <w:rFonts w:asciiTheme="minorHAnsi" w:hAnsiTheme="minorHAnsi" w:cstheme="minorHAnsi"/>
          <w:sz w:val="24"/>
        </w:rPr>
      </w:pPr>
    </w:p>
    <w:p w14:paraId="72011C68" w14:textId="6A110596"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rPr>
        <w:t>Observação:</w:t>
      </w:r>
      <w:r w:rsidRPr="00E6797A">
        <w:rPr>
          <w:rFonts w:asciiTheme="minorHAnsi" w:hAnsiTheme="minorHAnsi" w:cstheme="minorHAnsi"/>
          <w:sz w:val="24"/>
        </w:rPr>
        <w:tab/>
        <w:t xml:space="preserve">informar a quantidade </w:t>
      </w:r>
      <w:r w:rsidRPr="003C4FA6">
        <w:rPr>
          <w:rFonts w:asciiTheme="minorHAnsi" w:hAnsiTheme="minorHAnsi" w:cstheme="minorHAnsi"/>
          <w:sz w:val="24"/>
        </w:rPr>
        <w:t>vendida (unidade informada</w:t>
      </w:r>
      <w:r w:rsidR="009602AD" w:rsidRPr="003C4FA6">
        <w:rPr>
          <w:rFonts w:asciiTheme="minorHAnsi" w:hAnsiTheme="minorHAnsi" w:cstheme="minorHAnsi"/>
          <w:sz w:val="24"/>
        </w:rPr>
        <w:t>, preferencialmente unidade de peso: kg</w:t>
      </w:r>
      <w:r w:rsidRPr="003C4FA6">
        <w:rPr>
          <w:rFonts w:asciiTheme="minorHAnsi" w:hAnsiTheme="minorHAnsi" w:cstheme="minorHAnsi"/>
          <w:sz w:val="24"/>
        </w:rPr>
        <w:t>) em cada transaç</w:t>
      </w:r>
      <w:r w:rsidRPr="00E6797A">
        <w:rPr>
          <w:rFonts w:asciiTheme="minorHAnsi" w:hAnsiTheme="minorHAnsi" w:cstheme="minorHAnsi"/>
          <w:sz w:val="24"/>
        </w:rPr>
        <w:t>ão.</w:t>
      </w:r>
    </w:p>
    <w:p w14:paraId="2FABA49D" w14:textId="77777777" w:rsidR="00F67B58" w:rsidRPr="00E6797A" w:rsidRDefault="00F67B58" w:rsidP="00F67B58">
      <w:pPr>
        <w:ind w:left="2127" w:hanging="2127"/>
        <w:jc w:val="both"/>
        <w:rPr>
          <w:rFonts w:asciiTheme="minorHAnsi" w:hAnsiTheme="minorHAnsi" w:cstheme="minorHAnsi"/>
          <w:sz w:val="24"/>
          <w:szCs w:val="24"/>
        </w:rPr>
      </w:pPr>
    </w:p>
    <w:p w14:paraId="66D6E4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de que forma as devoluções, caso sejam permitidas, afetam seus registros de vendas tanto no razão geral quanto no diário de vendas.</w:t>
      </w:r>
    </w:p>
    <w:p w14:paraId="5D1BA276" w14:textId="77777777" w:rsidR="00F67B58" w:rsidRPr="00E6797A" w:rsidRDefault="00F67B58" w:rsidP="00F67B58">
      <w:pPr>
        <w:ind w:left="2127" w:hanging="2127"/>
        <w:jc w:val="both"/>
        <w:rPr>
          <w:rFonts w:asciiTheme="minorHAnsi" w:hAnsiTheme="minorHAnsi" w:cstheme="minorHAnsi"/>
          <w:sz w:val="24"/>
          <w:szCs w:val="24"/>
        </w:rPr>
      </w:pPr>
    </w:p>
    <w:p w14:paraId="08347FE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11.1</w:t>
      </w:r>
      <w:r w:rsidRPr="00E6797A">
        <w:rPr>
          <w:rFonts w:asciiTheme="minorHAnsi" w:hAnsiTheme="minorHAnsi" w:cstheme="minorHAnsi"/>
          <w:b/>
          <w:sz w:val="24"/>
          <w:szCs w:val="24"/>
        </w:rPr>
        <w:tab/>
      </w:r>
      <w:r w:rsidRPr="00E6797A">
        <w:rPr>
          <w:rFonts w:asciiTheme="minorHAnsi" w:hAnsiTheme="minorHAnsi" w:cstheme="minorHAnsi"/>
          <w:b/>
          <w:sz w:val="24"/>
        </w:rPr>
        <w:t>Quantidade Vendida (unidade de comercialização)</w:t>
      </w:r>
    </w:p>
    <w:p w14:paraId="611C98FD" w14:textId="77777777" w:rsidR="00F67B58" w:rsidRPr="00E6797A" w:rsidRDefault="00F67B58" w:rsidP="00F67B58">
      <w:pPr>
        <w:ind w:left="2127" w:hanging="2127"/>
        <w:jc w:val="both"/>
        <w:rPr>
          <w:rFonts w:asciiTheme="minorHAnsi" w:hAnsiTheme="minorHAnsi" w:cstheme="minorHAnsi"/>
          <w:sz w:val="24"/>
          <w:szCs w:val="24"/>
        </w:rPr>
      </w:pPr>
    </w:p>
    <w:p w14:paraId="2125FF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EQTDCOM</w:t>
      </w:r>
    </w:p>
    <w:p w14:paraId="49C1C037" w14:textId="77777777" w:rsidR="00F67B58" w:rsidRPr="00E6797A" w:rsidRDefault="00F67B58" w:rsidP="00F67B58">
      <w:pPr>
        <w:ind w:left="2127" w:hanging="2127"/>
        <w:jc w:val="both"/>
        <w:rPr>
          <w:rFonts w:asciiTheme="minorHAnsi" w:hAnsiTheme="minorHAnsi" w:cstheme="minorHAnsi"/>
          <w:sz w:val="24"/>
          <w:szCs w:val="24"/>
        </w:rPr>
      </w:pPr>
    </w:p>
    <w:p w14:paraId="28F7D1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qual a unidade de comercialização </w:t>
      </w:r>
    </w:p>
    <w:p w14:paraId="46283015" w14:textId="77777777" w:rsidR="00F10205" w:rsidRPr="00E6797A" w:rsidRDefault="00F10205" w:rsidP="00F67B58">
      <w:pPr>
        <w:ind w:left="2127" w:hanging="2127"/>
        <w:jc w:val="both"/>
        <w:rPr>
          <w:rFonts w:asciiTheme="minorHAnsi" w:hAnsiTheme="minorHAnsi" w:cstheme="minorHAnsi"/>
          <w:sz w:val="24"/>
          <w:szCs w:val="24"/>
        </w:rPr>
      </w:pPr>
    </w:p>
    <w:p w14:paraId="0EC9782A" w14:textId="77777777" w:rsidR="00F10205" w:rsidRPr="00E6797A" w:rsidRDefault="00F10205" w:rsidP="00F67B58">
      <w:pPr>
        <w:ind w:left="2127" w:hanging="2127"/>
        <w:jc w:val="both"/>
        <w:rPr>
          <w:rFonts w:asciiTheme="minorHAnsi" w:hAnsiTheme="minorHAnsi" w:cstheme="minorHAnsi"/>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E6797A" w14:paraId="7DAE8076" w14:textId="77777777" w:rsidTr="005C591A">
        <w:tc>
          <w:tcPr>
            <w:tcW w:w="10233" w:type="dxa"/>
            <w:tcBorders>
              <w:top w:val="single" w:sz="4" w:space="0" w:color="auto"/>
              <w:left w:val="single" w:sz="4" w:space="0" w:color="auto"/>
              <w:bottom w:val="single" w:sz="4" w:space="0" w:color="auto"/>
              <w:right w:val="single" w:sz="4" w:space="0" w:color="auto"/>
            </w:tcBorders>
          </w:tcPr>
          <w:p w14:paraId="62139143" w14:textId="77777777" w:rsidR="00F10205" w:rsidRPr="00E6797A" w:rsidRDefault="00F10205" w:rsidP="005C591A">
            <w:pPr>
              <w:jc w:val="both"/>
              <w:rPr>
                <w:rFonts w:asciiTheme="minorHAnsi" w:hAnsiTheme="minorHAnsi" w:cstheme="minorHAnsi"/>
                <w:sz w:val="24"/>
                <w:szCs w:val="24"/>
              </w:rPr>
            </w:pPr>
            <w:r w:rsidRPr="00E6797A">
              <w:rPr>
                <w:rFonts w:asciiTheme="minorHAnsi" w:hAnsiTheme="minorHAnsi" w:cstheme="minorHAnsi"/>
                <w:b/>
                <w:sz w:val="24"/>
                <w:szCs w:val="24"/>
              </w:rPr>
              <w:t xml:space="preserve">Campos Nº 12.0 a 38.0: </w:t>
            </w:r>
            <w:r w:rsidRPr="00E6797A">
              <w:rPr>
                <w:rFonts w:asciiTheme="minorHAnsi" w:hAnsiTheme="minorHAnsi" w:cstheme="minorHAnsi"/>
                <w:sz w:val="24"/>
                <w:szCs w:val="24"/>
              </w:rPr>
              <w:t>Informar valores em dólares estadunidenses</w:t>
            </w:r>
          </w:p>
          <w:p w14:paraId="23B8A569" w14:textId="77777777" w:rsidR="00F10205" w:rsidRPr="00E6797A" w:rsidRDefault="00F10205" w:rsidP="005C591A">
            <w:pPr>
              <w:jc w:val="both"/>
              <w:rPr>
                <w:rFonts w:asciiTheme="minorHAnsi" w:hAnsiTheme="minorHAnsi" w:cstheme="minorHAnsi"/>
                <w:b/>
                <w:sz w:val="24"/>
                <w:szCs w:val="24"/>
              </w:rPr>
            </w:pPr>
            <w:r w:rsidRPr="00E6797A">
              <w:rPr>
                <w:rFonts w:asciiTheme="minorHAnsi" w:hAnsiTheme="minorHAnsi" w:cstheme="minorHAnsi"/>
                <w:sz w:val="24"/>
                <w:szCs w:val="24"/>
              </w:rPr>
              <w:t xml:space="preserve">                                        Informar a unidade (vendida ou de comercialização)</w:t>
            </w:r>
          </w:p>
        </w:tc>
      </w:tr>
      <w:tr w:rsidR="00F10205" w:rsidRPr="00E6797A" w14:paraId="059A9853" w14:textId="77777777" w:rsidTr="005C591A">
        <w:tc>
          <w:tcPr>
            <w:tcW w:w="10233" w:type="dxa"/>
            <w:tcBorders>
              <w:top w:val="single" w:sz="4" w:space="0" w:color="auto"/>
            </w:tcBorders>
          </w:tcPr>
          <w:p w14:paraId="2A832E79" w14:textId="77777777" w:rsidR="00F10205" w:rsidRPr="00E6797A" w:rsidRDefault="00F10205" w:rsidP="005C591A">
            <w:pPr>
              <w:jc w:val="both"/>
              <w:rPr>
                <w:rFonts w:asciiTheme="minorHAnsi" w:hAnsiTheme="minorHAnsi" w:cstheme="minorHAnsi"/>
                <w:sz w:val="24"/>
                <w:szCs w:val="24"/>
              </w:rPr>
            </w:pPr>
          </w:p>
        </w:tc>
      </w:tr>
    </w:tbl>
    <w:p w14:paraId="16D25CC1" w14:textId="77777777" w:rsidR="00F10205" w:rsidRPr="00E6797A" w:rsidRDefault="00F10205" w:rsidP="00F67B58">
      <w:pPr>
        <w:ind w:left="2127" w:hanging="2127"/>
        <w:jc w:val="both"/>
        <w:rPr>
          <w:rFonts w:asciiTheme="minorHAnsi" w:hAnsiTheme="minorHAnsi" w:cstheme="minorHAnsi"/>
          <w:sz w:val="24"/>
          <w:szCs w:val="24"/>
        </w:rPr>
      </w:pPr>
    </w:p>
    <w:p w14:paraId="1F3D1F3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12.0</w:t>
      </w:r>
      <w:r w:rsidRPr="00E6797A">
        <w:rPr>
          <w:rFonts w:asciiTheme="minorHAnsi" w:hAnsiTheme="minorHAnsi" w:cstheme="minorHAnsi"/>
          <w:b/>
          <w:sz w:val="24"/>
          <w:szCs w:val="24"/>
        </w:rPr>
        <w:tab/>
      </w:r>
      <w:r w:rsidRPr="00E6797A">
        <w:rPr>
          <w:rFonts w:asciiTheme="minorHAnsi" w:hAnsiTheme="minorHAnsi" w:cstheme="minorHAnsi"/>
          <w:b/>
          <w:sz w:val="24"/>
        </w:rPr>
        <w:t xml:space="preserve">Preço Unitário Bruto </w:t>
      </w:r>
      <w:r w:rsidRPr="00E6797A">
        <w:rPr>
          <w:rFonts w:asciiTheme="minorHAnsi" w:hAnsiTheme="minorHAnsi" w:cstheme="minorHAnsi"/>
          <w:b/>
          <w:sz w:val="24"/>
          <w:szCs w:val="24"/>
        </w:rPr>
        <w:t>(moeda/unidade)</w:t>
      </w:r>
    </w:p>
    <w:p w14:paraId="06E38FA6" w14:textId="77777777" w:rsidR="00F67B58" w:rsidRPr="00E6797A" w:rsidRDefault="00F67B58" w:rsidP="00F67B58">
      <w:pPr>
        <w:ind w:left="2127" w:hanging="2127"/>
        <w:jc w:val="both"/>
        <w:rPr>
          <w:rFonts w:asciiTheme="minorHAnsi" w:hAnsiTheme="minorHAnsi" w:cstheme="minorHAnsi"/>
          <w:sz w:val="24"/>
          <w:szCs w:val="24"/>
        </w:rPr>
      </w:pPr>
    </w:p>
    <w:p w14:paraId="630A80C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Nome do campo:</w:t>
      </w:r>
      <w:r w:rsidRPr="00E6797A">
        <w:rPr>
          <w:rFonts w:asciiTheme="minorHAnsi" w:hAnsiTheme="minorHAnsi" w:cstheme="minorHAnsi"/>
          <w:sz w:val="24"/>
          <w:szCs w:val="24"/>
        </w:rPr>
        <w:tab/>
        <w:t>EPRBRUTO</w:t>
      </w:r>
    </w:p>
    <w:p w14:paraId="24FB82AD" w14:textId="77777777" w:rsidR="00F67B58" w:rsidRPr="00E6797A" w:rsidRDefault="00F67B58" w:rsidP="00F67B58">
      <w:pPr>
        <w:ind w:left="2127" w:hanging="2127"/>
        <w:jc w:val="both"/>
        <w:rPr>
          <w:rFonts w:asciiTheme="minorHAnsi" w:hAnsiTheme="minorHAnsi" w:cstheme="minorHAnsi"/>
          <w:sz w:val="24"/>
          <w:szCs w:val="24"/>
        </w:rPr>
      </w:pPr>
    </w:p>
    <w:p w14:paraId="5FD0F0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6DAD0D48" w14:textId="77777777" w:rsidR="00F67B58" w:rsidRPr="00E6797A" w:rsidRDefault="00F67B58" w:rsidP="00F67B58">
      <w:pPr>
        <w:ind w:left="2127" w:hanging="2127"/>
        <w:jc w:val="both"/>
        <w:rPr>
          <w:rFonts w:asciiTheme="minorHAnsi" w:hAnsiTheme="minorHAnsi" w:cstheme="minorHAnsi"/>
          <w:sz w:val="24"/>
          <w:szCs w:val="24"/>
        </w:rPr>
      </w:pPr>
    </w:p>
    <w:p w14:paraId="22E3827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      informar os tributos sobre vendas incluídos neste preço.</w:t>
      </w:r>
    </w:p>
    <w:p w14:paraId="0D10B3B9" w14:textId="77777777" w:rsidR="00F67B58" w:rsidRPr="00E6797A" w:rsidRDefault="00F67B58" w:rsidP="00F67B58">
      <w:pPr>
        <w:ind w:left="2127" w:hanging="2127"/>
        <w:jc w:val="both"/>
        <w:rPr>
          <w:rFonts w:asciiTheme="minorHAnsi" w:hAnsiTheme="minorHAnsi" w:cstheme="minorHAnsi"/>
          <w:sz w:val="24"/>
          <w:szCs w:val="24"/>
        </w:rPr>
      </w:pPr>
    </w:p>
    <w:p w14:paraId="54CB854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13.1</w:t>
      </w:r>
      <w:r w:rsidRPr="00E6797A">
        <w:rPr>
          <w:rFonts w:asciiTheme="minorHAnsi" w:hAnsiTheme="minorHAnsi" w:cstheme="minorHAnsi"/>
          <w:b/>
          <w:sz w:val="24"/>
          <w:szCs w:val="24"/>
        </w:rPr>
        <w:tab/>
      </w:r>
      <w:r w:rsidRPr="00E6797A">
        <w:rPr>
          <w:rFonts w:asciiTheme="minorHAnsi" w:hAnsiTheme="minorHAnsi" w:cstheme="minorHAnsi"/>
          <w:b/>
          <w:sz w:val="24"/>
        </w:rPr>
        <w:t xml:space="preserve">Desconto Unitário para Pagamento Antecipado </w:t>
      </w:r>
      <w:r w:rsidRPr="00E6797A">
        <w:rPr>
          <w:rFonts w:asciiTheme="minorHAnsi" w:hAnsiTheme="minorHAnsi" w:cstheme="minorHAnsi"/>
          <w:b/>
          <w:sz w:val="24"/>
          <w:szCs w:val="24"/>
        </w:rPr>
        <w:t>(moeda/unidade)</w:t>
      </w:r>
    </w:p>
    <w:p w14:paraId="1EC553DB" w14:textId="77777777" w:rsidR="00F67B58" w:rsidRPr="00E6797A" w:rsidRDefault="00F67B58" w:rsidP="00F67B58">
      <w:pPr>
        <w:ind w:left="2127" w:hanging="2127"/>
        <w:jc w:val="both"/>
        <w:rPr>
          <w:rFonts w:asciiTheme="minorHAnsi" w:hAnsiTheme="minorHAnsi" w:cstheme="minorHAnsi"/>
          <w:sz w:val="24"/>
          <w:szCs w:val="24"/>
        </w:rPr>
      </w:pPr>
    </w:p>
    <w:p w14:paraId="132EC8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EDESPANT</w:t>
      </w:r>
    </w:p>
    <w:p w14:paraId="04D1D5AC" w14:textId="77777777" w:rsidR="00F67B58" w:rsidRPr="00E6797A" w:rsidRDefault="00F67B58" w:rsidP="00F67B58">
      <w:pPr>
        <w:ind w:left="2127" w:hanging="2127"/>
        <w:jc w:val="both"/>
        <w:rPr>
          <w:rFonts w:asciiTheme="minorHAnsi" w:hAnsiTheme="minorHAnsi" w:cstheme="minorHAnsi"/>
          <w:sz w:val="24"/>
          <w:szCs w:val="24"/>
        </w:rPr>
      </w:pPr>
    </w:p>
    <w:p w14:paraId="00FEDD4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4C7BFD08" w14:textId="77777777" w:rsidR="00F67B58" w:rsidRPr="00E6797A" w:rsidRDefault="00F67B58" w:rsidP="00F67B58">
      <w:pPr>
        <w:ind w:left="2127" w:hanging="2127"/>
        <w:jc w:val="both"/>
        <w:rPr>
          <w:rFonts w:asciiTheme="minorHAnsi" w:hAnsiTheme="minorHAnsi" w:cstheme="minorHAnsi"/>
          <w:sz w:val="24"/>
          <w:szCs w:val="24"/>
        </w:rPr>
      </w:pPr>
    </w:p>
    <w:p w14:paraId="4BA6E8A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fornecer uma amostra da documentação para esse tipo de desconto.</w:t>
      </w:r>
    </w:p>
    <w:p w14:paraId="5D377427" w14:textId="77777777" w:rsidR="00F67B58" w:rsidRPr="00E6797A" w:rsidRDefault="00F67B58" w:rsidP="00F67B58">
      <w:pPr>
        <w:jc w:val="both"/>
        <w:rPr>
          <w:rFonts w:asciiTheme="minorHAnsi" w:hAnsiTheme="minorHAnsi" w:cstheme="minorHAnsi"/>
          <w:sz w:val="24"/>
          <w:szCs w:val="24"/>
        </w:rPr>
      </w:pPr>
    </w:p>
    <w:p w14:paraId="336FEC3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13.2</w:t>
      </w:r>
      <w:r w:rsidRPr="00E6797A">
        <w:rPr>
          <w:rFonts w:asciiTheme="minorHAnsi" w:hAnsiTheme="minorHAnsi" w:cstheme="minorHAnsi"/>
          <w:b/>
          <w:sz w:val="24"/>
          <w:szCs w:val="24"/>
        </w:rPr>
        <w:tab/>
      </w:r>
      <w:r w:rsidRPr="00E6797A">
        <w:rPr>
          <w:rFonts w:asciiTheme="minorHAnsi" w:hAnsiTheme="minorHAnsi" w:cstheme="minorHAnsi"/>
          <w:b/>
          <w:sz w:val="24"/>
        </w:rPr>
        <w:t xml:space="preserve">Desconto Unitário Relativo à Quantidade </w:t>
      </w:r>
      <w:r w:rsidRPr="00E6797A">
        <w:rPr>
          <w:rFonts w:asciiTheme="minorHAnsi" w:hAnsiTheme="minorHAnsi" w:cstheme="minorHAnsi"/>
          <w:b/>
          <w:sz w:val="24"/>
          <w:szCs w:val="24"/>
        </w:rPr>
        <w:t>(moeda/unidade)</w:t>
      </w:r>
    </w:p>
    <w:p w14:paraId="67C4B61E" w14:textId="77777777" w:rsidR="00F67B58" w:rsidRPr="00E6797A" w:rsidRDefault="00F67B58" w:rsidP="00F67B58">
      <w:pPr>
        <w:ind w:left="2127" w:hanging="2127"/>
        <w:jc w:val="both"/>
        <w:rPr>
          <w:rFonts w:asciiTheme="minorHAnsi" w:hAnsiTheme="minorHAnsi" w:cstheme="minorHAnsi"/>
          <w:sz w:val="24"/>
          <w:szCs w:val="24"/>
        </w:rPr>
      </w:pPr>
    </w:p>
    <w:p w14:paraId="008B7E1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EDESQTD</w:t>
      </w:r>
    </w:p>
    <w:p w14:paraId="0270B5AA" w14:textId="77777777" w:rsidR="00F67B58" w:rsidRPr="00E6797A" w:rsidRDefault="00F67B58" w:rsidP="00F67B58">
      <w:pPr>
        <w:ind w:left="2127" w:hanging="2127"/>
        <w:jc w:val="both"/>
        <w:rPr>
          <w:rFonts w:asciiTheme="minorHAnsi" w:hAnsiTheme="minorHAnsi" w:cstheme="minorHAnsi"/>
          <w:sz w:val="24"/>
          <w:szCs w:val="24"/>
        </w:rPr>
      </w:pPr>
    </w:p>
    <w:p w14:paraId="38F5D98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caso tenha sido concedido desconto em razão da quantidade vendida, informar o valor unitário desse desconto. Este campo somente deverá ser preenchido se o desconto foi concedido após a emissão da fatura/nota fiscal.</w:t>
      </w:r>
    </w:p>
    <w:p w14:paraId="4AA7F4A9" w14:textId="77777777" w:rsidR="00F67B58" w:rsidRPr="00E6797A" w:rsidRDefault="00F67B58" w:rsidP="00F67B58">
      <w:pPr>
        <w:ind w:left="2127" w:hanging="2127"/>
        <w:jc w:val="both"/>
        <w:rPr>
          <w:rFonts w:asciiTheme="minorHAnsi" w:hAnsiTheme="minorHAnsi" w:cstheme="minorHAnsi"/>
          <w:sz w:val="24"/>
          <w:szCs w:val="24"/>
        </w:rPr>
      </w:pPr>
    </w:p>
    <w:p w14:paraId="2861E15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p>
    <w:p w14:paraId="4E0EC0AA" w14:textId="77777777" w:rsidR="00F67B58" w:rsidRPr="00E6797A" w:rsidRDefault="00F67B58" w:rsidP="00F67B58">
      <w:pPr>
        <w:ind w:left="2127" w:hanging="2127"/>
        <w:jc w:val="both"/>
        <w:rPr>
          <w:rFonts w:asciiTheme="minorHAnsi" w:hAnsiTheme="minorHAnsi" w:cstheme="minorHAnsi"/>
          <w:b/>
          <w:sz w:val="24"/>
          <w:szCs w:val="24"/>
        </w:rPr>
      </w:pPr>
    </w:p>
    <w:p w14:paraId="27020F7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13.(3 até n)</w:t>
      </w:r>
      <w:r w:rsidRPr="00E6797A">
        <w:rPr>
          <w:rFonts w:asciiTheme="minorHAnsi" w:hAnsiTheme="minorHAnsi" w:cstheme="minorHAnsi"/>
          <w:b/>
          <w:sz w:val="24"/>
          <w:szCs w:val="24"/>
        </w:rPr>
        <w:tab/>
      </w:r>
      <w:r w:rsidRPr="00E6797A">
        <w:rPr>
          <w:rFonts w:asciiTheme="minorHAnsi" w:hAnsiTheme="minorHAnsi" w:cstheme="minorHAnsi"/>
          <w:b/>
          <w:sz w:val="24"/>
        </w:rPr>
        <w:t xml:space="preserve">Outros Descontos </w:t>
      </w:r>
      <w:r w:rsidRPr="00E6797A">
        <w:rPr>
          <w:rFonts w:asciiTheme="minorHAnsi" w:hAnsiTheme="minorHAnsi" w:cstheme="minorHAnsi"/>
          <w:b/>
          <w:sz w:val="24"/>
          <w:szCs w:val="24"/>
        </w:rPr>
        <w:t>(moeda/unidade)</w:t>
      </w:r>
    </w:p>
    <w:p w14:paraId="15188D5F" w14:textId="77777777" w:rsidR="00F67B58" w:rsidRPr="00E6797A" w:rsidRDefault="00F67B58" w:rsidP="00F67B58">
      <w:pPr>
        <w:ind w:left="2127" w:hanging="2127"/>
        <w:jc w:val="both"/>
        <w:rPr>
          <w:rFonts w:asciiTheme="minorHAnsi" w:hAnsiTheme="minorHAnsi" w:cstheme="minorHAnsi"/>
          <w:sz w:val="24"/>
          <w:szCs w:val="24"/>
        </w:rPr>
      </w:pPr>
    </w:p>
    <w:p w14:paraId="69F4250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EOUTDES (3 até n)</w:t>
      </w:r>
    </w:p>
    <w:p w14:paraId="563CEA6F" w14:textId="77777777" w:rsidR="00F67B58" w:rsidRPr="00E6797A" w:rsidRDefault="00F67B58" w:rsidP="00F67B58">
      <w:pPr>
        <w:ind w:left="2127" w:hanging="2127"/>
        <w:jc w:val="both"/>
        <w:rPr>
          <w:rFonts w:asciiTheme="minorHAnsi" w:hAnsiTheme="minorHAnsi" w:cstheme="minorHAnsi"/>
          <w:sz w:val="24"/>
          <w:szCs w:val="24"/>
        </w:rPr>
      </w:pPr>
    </w:p>
    <w:p w14:paraId="79FA984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w:t>
      </w:r>
      <w:r w:rsidRPr="00E6797A">
        <w:rPr>
          <w:rFonts w:asciiTheme="minorHAnsi" w:hAnsiTheme="minorHAnsi" w:cstheme="minorHAnsi"/>
          <w:sz w:val="24"/>
          <w:szCs w:val="24"/>
        </w:rPr>
        <w:lastRenderedPageBreak/>
        <w:t xml:space="preserve">uma linha da fatura/nota fiscal. </w:t>
      </w:r>
    </w:p>
    <w:p w14:paraId="1DB215CC" w14:textId="77777777" w:rsidR="00F67B58" w:rsidRPr="00E6797A" w:rsidRDefault="00F67B58" w:rsidP="00F67B58">
      <w:pPr>
        <w:ind w:left="2127" w:hanging="2127"/>
        <w:jc w:val="both"/>
        <w:rPr>
          <w:rFonts w:asciiTheme="minorHAnsi" w:hAnsiTheme="minorHAnsi" w:cstheme="minorHAnsi"/>
          <w:sz w:val="24"/>
          <w:szCs w:val="24"/>
        </w:rPr>
      </w:pPr>
    </w:p>
    <w:p w14:paraId="53FAF9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p>
    <w:p w14:paraId="5E4CB90E" w14:textId="77777777" w:rsidR="00F67B58" w:rsidRPr="00E6797A" w:rsidRDefault="00F67B58" w:rsidP="00F67B58">
      <w:pPr>
        <w:ind w:left="2127" w:hanging="2127"/>
        <w:jc w:val="both"/>
        <w:rPr>
          <w:rFonts w:asciiTheme="minorHAnsi" w:hAnsiTheme="minorHAnsi" w:cstheme="minorHAnsi"/>
          <w:sz w:val="24"/>
          <w:szCs w:val="24"/>
        </w:rPr>
      </w:pPr>
    </w:p>
    <w:p w14:paraId="40643AA8"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14.(1 até n)</w:t>
      </w:r>
      <w:r w:rsidRPr="00E6797A">
        <w:rPr>
          <w:rFonts w:asciiTheme="minorHAnsi" w:hAnsiTheme="minorHAnsi" w:cstheme="minorHAnsi"/>
          <w:b/>
          <w:sz w:val="24"/>
          <w:szCs w:val="24"/>
        </w:rPr>
        <w:tab/>
      </w:r>
      <w:r w:rsidRPr="00E6797A">
        <w:rPr>
          <w:rFonts w:asciiTheme="minorHAnsi" w:hAnsiTheme="minorHAnsi" w:cstheme="minorHAnsi"/>
          <w:b/>
          <w:sz w:val="24"/>
        </w:rPr>
        <w:t xml:space="preserve">Abatimentos </w:t>
      </w:r>
      <w:r w:rsidRPr="00E6797A">
        <w:rPr>
          <w:rFonts w:asciiTheme="minorHAnsi" w:hAnsiTheme="minorHAnsi" w:cstheme="minorHAnsi"/>
          <w:b/>
          <w:sz w:val="24"/>
          <w:szCs w:val="24"/>
        </w:rPr>
        <w:t>(moeda/unidade)</w:t>
      </w:r>
    </w:p>
    <w:p w14:paraId="602B2070" w14:textId="77777777" w:rsidR="00F67B58" w:rsidRPr="00E6797A" w:rsidRDefault="00F67B58" w:rsidP="00F67B58">
      <w:pPr>
        <w:ind w:left="2127" w:hanging="2127"/>
        <w:jc w:val="both"/>
        <w:rPr>
          <w:rFonts w:asciiTheme="minorHAnsi" w:hAnsiTheme="minorHAnsi" w:cstheme="minorHAnsi"/>
          <w:b/>
          <w:sz w:val="24"/>
          <w:szCs w:val="24"/>
        </w:rPr>
      </w:pPr>
    </w:p>
    <w:p w14:paraId="7188479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EABAT (1 até n)</w:t>
      </w:r>
    </w:p>
    <w:p w14:paraId="14307DEC" w14:textId="77777777" w:rsidR="00F67B58" w:rsidRPr="00E6797A" w:rsidRDefault="00F67B58" w:rsidP="00F67B58">
      <w:pPr>
        <w:ind w:left="2127" w:hanging="2127"/>
        <w:jc w:val="both"/>
        <w:rPr>
          <w:rFonts w:asciiTheme="minorHAnsi" w:hAnsiTheme="minorHAnsi" w:cstheme="minorHAnsi"/>
          <w:sz w:val="24"/>
          <w:szCs w:val="24"/>
        </w:rPr>
      </w:pPr>
    </w:p>
    <w:p w14:paraId="235B94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0B600DC5" w14:textId="77777777" w:rsidR="00F67B58" w:rsidRPr="00E6797A" w:rsidRDefault="00F67B58" w:rsidP="00F67B58">
      <w:pPr>
        <w:ind w:left="2127" w:hanging="2127"/>
        <w:jc w:val="both"/>
        <w:rPr>
          <w:rFonts w:asciiTheme="minorHAnsi" w:hAnsiTheme="minorHAnsi" w:cstheme="minorHAnsi"/>
          <w:sz w:val="24"/>
          <w:szCs w:val="24"/>
        </w:rPr>
      </w:pPr>
    </w:p>
    <w:p w14:paraId="7EFCF8C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9E11607" w14:textId="77777777" w:rsidR="00F67B58" w:rsidRPr="00E6797A" w:rsidRDefault="00F67B58" w:rsidP="00F67B58">
      <w:pPr>
        <w:ind w:left="2127" w:hanging="2127"/>
        <w:jc w:val="both"/>
        <w:rPr>
          <w:rFonts w:asciiTheme="minorHAnsi" w:hAnsiTheme="minorHAnsi" w:cstheme="minorHAnsi"/>
          <w:sz w:val="24"/>
          <w:szCs w:val="24"/>
        </w:rPr>
      </w:pPr>
    </w:p>
    <w:p w14:paraId="5B16F0A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15.0</w:t>
      </w:r>
      <w:r w:rsidRPr="00E6797A">
        <w:rPr>
          <w:rFonts w:asciiTheme="minorHAnsi" w:hAnsiTheme="minorHAnsi" w:cstheme="minorHAnsi"/>
          <w:b/>
          <w:sz w:val="24"/>
          <w:szCs w:val="24"/>
        </w:rPr>
        <w:tab/>
      </w:r>
      <w:r w:rsidRPr="00E6797A">
        <w:rPr>
          <w:rFonts w:asciiTheme="minorHAnsi" w:hAnsiTheme="minorHAnsi" w:cstheme="minorHAnsi"/>
          <w:b/>
          <w:sz w:val="24"/>
        </w:rPr>
        <w:t xml:space="preserve">Custo Financeiro Unitário da Operação </w:t>
      </w:r>
      <w:r w:rsidRPr="00E6797A">
        <w:rPr>
          <w:rFonts w:asciiTheme="minorHAnsi" w:hAnsiTheme="minorHAnsi" w:cstheme="minorHAnsi"/>
          <w:b/>
          <w:sz w:val="24"/>
          <w:szCs w:val="24"/>
        </w:rPr>
        <w:t>(moeda/unidade)</w:t>
      </w:r>
    </w:p>
    <w:p w14:paraId="1A1BC011" w14:textId="77777777" w:rsidR="00F67B58" w:rsidRPr="00E6797A" w:rsidRDefault="00F67B58" w:rsidP="00F67B58">
      <w:pPr>
        <w:ind w:left="2127" w:hanging="2127"/>
        <w:jc w:val="both"/>
        <w:rPr>
          <w:rFonts w:asciiTheme="minorHAnsi" w:hAnsiTheme="minorHAnsi" w:cstheme="minorHAnsi"/>
          <w:sz w:val="24"/>
          <w:szCs w:val="24"/>
        </w:rPr>
      </w:pPr>
    </w:p>
    <w:p w14:paraId="35A40D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ECUSTFIN</w:t>
      </w:r>
    </w:p>
    <w:p w14:paraId="71B5A2C4" w14:textId="77777777" w:rsidR="00F67B58" w:rsidRPr="00E6797A" w:rsidRDefault="00F67B58" w:rsidP="00F67B58">
      <w:pPr>
        <w:ind w:left="2127" w:hanging="2127"/>
        <w:jc w:val="both"/>
        <w:rPr>
          <w:rFonts w:asciiTheme="minorHAnsi" w:hAnsiTheme="minorHAnsi" w:cstheme="minorHAnsi"/>
          <w:sz w:val="24"/>
          <w:szCs w:val="24"/>
        </w:rPr>
      </w:pPr>
    </w:p>
    <w:p w14:paraId="603229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7F643875" w14:textId="77777777" w:rsidR="00F67B58" w:rsidRPr="00E6797A" w:rsidRDefault="00F67B58" w:rsidP="00F67B58">
      <w:pPr>
        <w:ind w:firstLine="2160"/>
        <w:jc w:val="both"/>
        <w:rPr>
          <w:rFonts w:asciiTheme="minorHAnsi" w:hAnsiTheme="minorHAnsi" w:cstheme="minorHAnsi"/>
          <w:color w:val="FF0000"/>
          <w:sz w:val="24"/>
          <w:szCs w:val="24"/>
        </w:rPr>
      </w:pPr>
    </w:p>
    <w:p w14:paraId="42D6EF05" w14:textId="77777777" w:rsidR="00F67B58" w:rsidRPr="00E6797A" w:rsidRDefault="00F67B58" w:rsidP="00F67B58">
      <w:pPr>
        <w:ind w:left="2124" w:hanging="2124"/>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Complementação:</w:t>
      </w:r>
      <w:r w:rsidRPr="00E6797A">
        <w:rPr>
          <w:rFonts w:asciiTheme="minorHAnsi" w:hAnsiTheme="minorHAnsi" w:cstheme="minorHAnsi"/>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E6797A">
        <w:rPr>
          <w:rFonts w:asciiTheme="minorHAnsi" w:hAnsiTheme="minorHAnsi" w:cstheme="minorHAnsi"/>
          <w:sz w:val="24"/>
        </w:rPr>
        <w:t>e apresentar documentação pertinente</w:t>
      </w:r>
      <w:r w:rsidRPr="00E6797A">
        <w:rPr>
          <w:rFonts w:asciiTheme="minorHAnsi" w:hAnsiTheme="minorHAnsi" w:cstheme="minorHAnsi"/>
          <w:color w:val="000000"/>
          <w:sz w:val="24"/>
          <w:szCs w:val="24"/>
        </w:rPr>
        <w:t>.</w:t>
      </w:r>
    </w:p>
    <w:p w14:paraId="4A9C58E0" w14:textId="77777777" w:rsidR="00F67B58" w:rsidRPr="00E6797A" w:rsidRDefault="00F67B58" w:rsidP="00F67B58">
      <w:pPr>
        <w:ind w:firstLine="2160"/>
        <w:jc w:val="both"/>
        <w:rPr>
          <w:rFonts w:asciiTheme="minorHAnsi" w:hAnsiTheme="minorHAnsi" w:cstheme="minorHAnsi"/>
          <w:sz w:val="24"/>
          <w:szCs w:val="24"/>
        </w:rPr>
      </w:pPr>
    </w:p>
    <w:p w14:paraId="6B0A5CD8"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16.0          </w:t>
      </w:r>
      <w:r w:rsidRPr="00E6797A">
        <w:rPr>
          <w:rFonts w:asciiTheme="minorHAnsi" w:hAnsiTheme="minorHAnsi" w:cstheme="minorHAnsi"/>
          <w:b/>
          <w:sz w:val="24"/>
        </w:rPr>
        <w:t xml:space="preserve">Receita Unitária de Juros da Operação </w:t>
      </w:r>
      <w:r w:rsidRPr="00E6797A">
        <w:rPr>
          <w:rFonts w:asciiTheme="minorHAnsi" w:hAnsiTheme="minorHAnsi" w:cstheme="minorHAnsi"/>
          <w:b/>
          <w:sz w:val="24"/>
          <w:szCs w:val="24"/>
        </w:rPr>
        <w:t>(moeda/unidade)</w:t>
      </w:r>
      <w:r w:rsidRPr="00E6797A">
        <w:rPr>
          <w:rFonts w:asciiTheme="minorHAnsi" w:hAnsiTheme="minorHAnsi" w:cstheme="minorHAnsi"/>
          <w:b/>
          <w:sz w:val="24"/>
          <w:szCs w:val="24"/>
        </w:rPr>
        <w:tab/>
      </w:r>
    </w:p>
    <w:p w14:paraId="0798B1A6" w14:textId="77777777" w:rsidR="00F67B58" w:rsidRPr="00E6797A" w:rsidRDefault="00F67B58" w:rsidP="00F67B58">
      <w:pPr>
        <w:ind w:left="2127" w:hanging="2127"/>
        <w:jc w:val="both"/>
        <w:rPr>
          <w:rFonts w:asciiTheme="minorHAnsi" w:hAnsiTheme="minorHAnsi" w:cstheme="minorHAnsi"/>
          <w:sz w:val="24"/>
          <w:szCs w:val="24"/>
        </w:rPr>
      </w:pPr>
    </w:p>
    <w:p w14:paraId="07E3E56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ERECJUR</w:t>
      </w:r>
    </w:p>
    <w:p w14:paraId="4CE5624F" w14:textId="77777777" w:rsidR="00F67B58" w:rsidRPr="00E6797A" w:rsidRDefault="00F67B58" w:rsidP="00F67B58">
      <w:pPr>
        <w:ind w:left="2127" w:hanging="2127"/>
        <w:jc w:val="both"/>
        <w:rPr>
          <w:rFonts w:asciiTheme="minorHAnsi" w:hAnsiTheme="minorHAnsi" w:cstheme="minorHAnsi"/>
          <w:sz w:val="24"/>
          <w:szCs w:val="24"/>
        </w:rPr>
      </w:pPr>
    </w:p>
    <w:p w14:paraId="16F9572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valor unitário dos juros recebidos pelo pagamento atrasado da fatura.</w:t>
      </w:r>
    </w:p>
    <w:p w14:paraId="76904C13" w14:textId="77777777" w:rsidR="00F67B58" w:rsidRPr="00E6797A" w:rsidRDefault="00F67B58" w:rsidP="00F67B58">
      <w:pPr>
        <w:ind w:left="2127" w:hanging="2127"/>
        <w:jc w:val="both"/>
        <w:rPr>
          <w:rFonts w:asciiTheme="minorHAnsi" w:hAnsiTheme="minorHAnsi" w:cstheme="minorHAnsi"/>
          <w:sz w:val="24"/>
          <w:szCs w:val="24"/>
        </w:rPr>
      </w:pPr>
    </w:p>
    <w:p w14:paraId="18C372D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t>descrever sob quais condições a empresa cobra juros do cliente pelo atraso no pagamento. Se a prática varia de acordo com o canal de distribuição ou com categoria do cliente, explicar por que e como varia.</w:t>
      </w:r>
    </w:p>
    <w:p w14:paraId="1D1A2270" w14:textId="77777777" w:rsidR="00F67B58" w:rsidRPr="00E6797A" w:rsidRDefault="00F67B58" w:rsidP="00F67B58">
      <w:pPr>
        <w:ind w:left="2127" w:hanging="2127"/>
        <w:jc w:val="both"/>
        <w:rPr>
          <w:rFonts w:asciiTheme="minorHAnsi" w:hAnsiTheme="minorHAnsi" w:cstheme="minorHAnsi"/>
          <w:sz w:val="24"/>
          <w:szCs w:val="24"/>
        </w:rPr>
      </w:pPr>
    </w:p>
    <w:p w14:paraId="0EA7E53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17.0</w:t>
      </w:r>
      <w:r w:rsidRPr="00E6797A">
        <w:rPr>
          <w:rFonts w:asciiTheme="minorHAnsi" w:hAnsiTheme="minorHAnsi" w:cstheme="minorHAnsi"/>
          <w:b/>
          <w:sz w:val="24"/>
          <w:szCs w:val="24"/>
        </w:rPr>
        <w:tab/>
      </w:r>
      <w:r w:rsidRPr="00E6797A">
        <w:rPr>
          <w:rFonts w:asciiTheme="minorHAnsi" w:hAnsiTheme="minorHAnsi" w:cstheme="minorHAnsi"/>
          <w:b/>
          <w:sz w:val="24"/>
        </w:rPr>
        <w:t xml:space="preserve">Impostos Incidentes na Operação </w:t>
      </w:r>
      <w:r w:rsidRPr="00E6797A">
        <w:rPr>
          <w:rFonts w:asciiTheme="minorHAnsi" w:hAnsiTheme="minorHAnsi" w:cstheme="minorHAnsi"/>
          <w:b/>
          <w:sz w:val="24"/>
          <w:szCs w:val="24"/>
        </w:rPr>
        <w:t>(moeda/unidade)</w:t>
      </w:r>
    </w:p>
    <w:p w14:paraId="5A11A0EF" w14:textId="77777777" w:rsidR="00F67B58" w:rsidRPr="00E6797A" w:rsidRDefault="00F67B58" w:rsidP="00F67B58">
      <w:pPr>
        <w:ind w:left="2127" w:hanging="2127"/>
        <w:jc w:val="both"/>
        <w:rPr>
          <w:rFonts w:asciiTheme="minorHAnsi" w:hAnsiTheme="minorHAnsi" w:cstheme="minorHAnsi"/>
          <w:sz w:val="24"/>
          <w:szCs w:val="24"/>
        </w:rPr>
      </w:pPr>
    </w:p>
    <w:p w14:paraId="7157D9D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EIMPOSTO</w:t>
      </w:r>
    </w:p>
    <w:p w14:paraId="524E332D" w14:textId="77777777" w:rsidR="00F67B58" w:rsidRPr="00E6797A" w:rsidRDefault="00F67B58" w:rsidP="00F67B58">
      <w:pPr>
        <w:ind w:left="2127" w:hanging="2127"/>
        <w:jc w:val="both"/>
        <w:rPr>
          <w:rFonts w:asciiTheme="minorHAnsi" w:hAnsiTheme="minorHAnsi" w:cstheme="minorHAnsi"/>
          <w:sz w:val="24"/>
          <w:szCs w:val="24"/>
        </w:rPr>
      </w:pPr>
    </w:p>
    <w:p w14:paraId="1D0E263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incorrido.</w:t>
      </w:r>
    </w:p>
    <w:p w14:paraId="42DD79F4" w14:textId="77777777" w:rsidR="00F67B58" w:rsidRPr="00E6797A" w:rsidRDefault="00F67B58" w:rsidP="00F67B58">
      <w:pPr>
        <w:jc w:val="both"/>
        <w:rPr>
          <w:rFonts w:asciiTheme="minorHAnsi" w:hAnsiTheme="minorHAnsi" w:cstheme="minorHAnsi"/>
          <w:sz w:val="24"/>
          <w:szCs w:val="24"/>
        </w:rPr>
      </w:pPr>
    </w:p>
    <w:p w14:paraId="459C5B4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18.0</w:t>
      </w:r>
      <w:r w:rsidRPr="00E6797A">
        <w:rPr>
          <w:rFonts w:asciiTheme="minorHAnsi" w:hAnsiTheme="minorHAnsi" w:cstheme="minorHAnsi"/>
          <w:b/>
          <w:sz w:val="24"/>
          <w:szCs w:val="24"/>
        </w:rPr>
        <w:tab/>
      </w:r>
      <w:r w:rsidRPr="00E6797A">
        <w:rPr>
          <w:rFonts w:asciiTheme="minorHAnsi" w:hAnsiTheme="minorHAnsi" w:cstheme="minorHAnsi"/>
          <w:b/>
          <w:sz w:val="24"/>
        </w:rPr>
        <w:t>Local de Saída do Produto</w:t>
      </w:r>
    </w:p>
    <w:p w14:paraId="1A66CA9A" w14:textId="77777777" w:rsidR="00F67B58" w:rsidRPr="00E6797A" w:rsidRDefault="00F67B58" w:rsidP="00F67B58">
      <w:pPr>
        <w:ind w:left="2127" w:hanging="2127"/>
        <w:jc w:val="both"/>
        <w:rPr>
          <w:rFonts w:asciiTheme="minorHAnsi" w:hAnsiTheme="minorHAnsi" w:cstheme="minorHAnsi"/>
          <w:sz w:val="24"/>
          <w:szCs w:val="24"/>
        </w:rPr>
      </w:pPr>
    </w:p>
    <w:p w14:paraId="7477299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ELOCSAI</w:t>
      </w:r>
    </w:p>
    <w:p w14:paraId="1A82A5A6" w14:textId="77777777" w:rsidR="00F67B58" w:rsidRPr="00E6797A" w:rsidRDefault="00F67B58" w:rsidP="00F67B58">
      <w:pPr>
        <w:ind w:left="2127" w:hanging="2127"/>
        <w:jc w:val="both"/>
        <w:rPr>
          <w:rFonts w:asciiTheme="minorHAnsi" w:hAnsiTheme="minorHAnsi" w:cstheme="minorHAnsi"/>
          <w:sz w:val="24"/>
          <w:szCs w:val="24"/>
        </w:rPr>
      </w:pPr>
    </w:p>
    <w:p w14:paraId="2119A27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saída do produto vendido, caso seja diferente do local da unidade de produção.</w:t>
      </w:r>
    </w:p>
    <w:p w14:paraId="6F7A0B1D" w14:textId="77777777" w:rsidR="00F67B58" w:rsidRPr="00E6797A" w:rsidRDefault="00F67B58" w:rsidP="00F67B58">
      <w:pPr>
        <w:ind w:left="2127" w:hanging="2127"/>
        <w:jc w:val="both"/>
        <w:rPr>
          <w:rFonts w:asciiTheme="minorHAnsi" w:hAnsiTheme="minorHAnsi" w:cstheme="minorHAnsi"/>
          <w:sz w:val="24"/>
          <w:szCs w:val="24"/>
        </w:rPr>
      </w:pPr>
    </w:p>
    <w:p w14:paraId="3809429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19.0</w:t>
      </w:r>
      <w:r w:rsidRPr="00E6797A">
        <w:rPr>
          <w:rFonts w:asciiTheme="minorHAnsi" w:hAnsiTheme="minorHAnsi" w:cstheme="minorHAnsi"/>
          <w:b/>
          <w:sz w:val="24"/>
          <w:szCs w:val="24"/>
        </w:rPr>
        <w:tab/>
        <w:t>Canal de Distribuição</w:t>
      </w:r>
    </w:p>
    <w:p w14:paraId="564D23E0" w14:textId="77777777" w:rsidR="00F67B58" w:rsidRPr="00E6797A" w:rsidRDefault="00F67B58" w:rsidP="00F67B58">
      <w:pPr>
        <w:ind w:left="2127" w:hanging="2127"/>
        <w:jc w:val="both"/>
        <w:rPr>
          <w:rFonts w:asciiTheme="minorHAnsi" w:hAnsiTheme="minorHAnsi" w:cstheme="minorHAnsi"/>
          <w:sz w:val="24"/>
          <w:szCs w:val="24"/>
        </w:rPr>
      </w:pPr>
    </w:p>
    <w:p w14:paraId="686633F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ECANDISTR</w:t>
      </w:r>
    </w:p>
    <w:p w14:paraId="33E4AB01" w14:textId="77777777" w:rsidR="00F67B58" w:rsidRPr="00E6797A" w:rsidRDefault="00F67B58" w:rsidP="00F67B58">
      <w:pPr>
        <w:ind w:left="2127" w:hanging="2127"/>
        <w:jc w:val="both"/>
        <w:rPr>
          <w:rFonts w:asciiTheme="minorHAnsi" w:hAnsiTheme="minorHAnsi" w:cstheme="minorHAnsi"/>
          <w:sz w:val="24"/>
          <w:szCs w:val="24"/>
        </w:rPr>
      </w:pPr>
    </w:p>
    <w:p w14:paraId="66810D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os canais de distribuição informados neste campo devem estar de acordo com aqueles descritos no item IV.7.</w:t>
      </w:r>
    </w:p>
    <w:p w14:paraId="7FE21EB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20C1C10E"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canal 1</w:t>
      </w:r>
    </w:p>
    <w:p w14:paraId="4417F6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canal 2</w:t>
      </w:r>
    </w:p>
    <w:p w14:paraId="6661F4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canal 3 até canal n</w:t>
      </w:r>
    </w:p>
    <w:p w14:paraId="56E30BB1" w14:textId="77777777" w:rsidR="00F67B58" w:rsidRPr="00E6797A" w:rsidRDefault="00F67B58" w:rsidP="00F67B58">
      <w:pPr>
        <w:ind w:left="2127" w:hanging="2127"/>
        <w:jc w:val="both"/>
        <w:rPr>
          <w:rFonts w:asciiTheme="minorHAnsi" w:hAnsiTheme="minorHAnsi" w:cstheme="minorHAnsi"/>
          <w:sz w:val="24"/>
          <w:szCs w:val="24"/>
        </w:rPr>
      </w:pPr>
    </w:p>
    <w:p w14:paraId="5F446F1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20.0</w:t>
      </w:r>
      <w:r w:rsidRPr="00E6797A">
        <w:rPr>
          <w:rFonts w:asciiTheme="minorHAnsi" w:hAnsiTheme="minorHAnsi" w:cstheme="minorHAnsi"/>
          <w:b/>
          <w:sz w:val="24"/>
          <w:szCs w:val="24"/>
        </w:rPr>
        <w:tab/>
        <w:t>Condição de pagamento</w:t>
      </w:r>
    </w:p>
    <w:p w14:paraId="5F66FE34" w14:textId="77777777" w:rsidR="00F67B58" w:rsidRPr="00E6797A" w:rsidRDefault="00F67B58" w:rsidP="00F67B58">
      <w:pPr>
        <w:ind w:left="2127" w:hanging="2127"/>
        <w:jc w:val="both"/>
        <w:rPr>
          <w:rFonts w:asciiTheme="minorHAnsi" w:hAnsiTheme="minorHAnsi" w:cstheme="minorHAnsi"/>
          <w:sz w:val="24"/>
          <w:szCs w:val="24"/>
        </w:rPr>
      </w:pPr>
    </w:p>
    <w:p w14:paraId="0D32EED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ECONDPAG</w:t>
      </w:r>
    </w:p>
    <w:p w14:paraId="7601F27D" w14:textId="77777777" w:rsidR="00F67B58" w:rsidRPr="00E6797A" w:rsidRDefault="00F67B58" w:rsidP="00F67B58">
      <w:pPr>
        <w:ind w:left="2127" w:hanging="2127"/>
        <w:jc w:val="both"/>
        <w:rPr>
          <w:rFonts w:asciiTheme="minorHAnsi" w:hAnsiTheme="minorHAnsi" w:cstheme="minorHAnsi"/>
          <w:sz w:val="24"/>
          <w:szCs w:val="24"/>
        </w:rPr>
      </w:pPr>
    </w:p>
    <w:p w14:paraId="43C0A8A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Relacionar a condição de pagamento concedida aos clientes.</w:t>
      </w:r>
    </w:p>
    <w:p w14:paraId="511424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0CC573AA"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30 dias após a fatura</w:t>
      </w:r>
    </w:p>
    <w:p w14:paraId="0DF2F7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60 dias após a fatura</w:t>
      </w:r>
    </w:p>
    <w:p w14:paraId="3D202D0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especificar outras condições de pagamento</w:t>
      </w:r>
    </w:p>
    <w:p w14:paraId="166B4A85" w14:textId="77777777" w:rsidR="00F67B58" w:rsidRPr="00E6797A" w:rsidRDefault="00F67B58" w:rsidP="00F67B58">
      <w:pPr>
        <w:ind w:left="2127" w:hanging="2127"/>
        <w:jc w:val="both"/>
        <w:rPr>
          <w:rFonts w:asciiTheme="minorHAnsi" w:hAnsiTheme="minorHAnsi" w:cstheme="minorHAnsi"/>
          <w:sz w:val="24"/>
          <w:szCs w:val="24"/>
        </w:rPr>
      </w:pPr>
    </w:p>
    <w:p w14:paraId="2D168A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54DBE822" w14:textId="77777777" w:rsidR="00F67B58" w:rsidRPr="00E6797A" w:rsidRDefault="00F67B58" w:rsidP="00F67B58">
      <w:pPr>
        <w:ind w:left="2127" w:hanging="2127"/>
        <w:jc w:val="both"/>
        <w:rPr>
          <w:rFonts w:asciiTheme="minorHAnsi" w:hAnsiTheme="minorHAnsi" w:cstheme="minorHAnsi"/>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E6797A" w14:paraId="5B4C807B" w14:textId="77777777" w:rsidTr="005C591A">
        <w:tc>
          <w:tcPr>
            <w:tcW w:w="10211" w:type="dxa"/>
          </w:tcPr>
          <w:p w14:paraId="136531E0" w14:textId="77777777" w:rsidR="00F67B58" w:rsidRPr="00E6797A"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E6797A">
              <w:rPr>
                <w:rFonts w:asciiTheme="minorHAnsi" w:hAnsiTheme="minorHAnsi" w:cstheme="minorHAnsi"/>
                <w:b/>
                <w:sz w:val="24"/>
                <w:szCs w:val="24"/>
              </w:rPr>
              <w:t>Campos Nº 2</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 a 3</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sz w:val="24"/>
                <w:szCs w:val="24"/>
              </w:rPr>
              <w:t xml:space="preserve">: Apresentar as informações solicitadas envolvendo o custo direto incorrido para transportar a mercadoria do local de produção até o local de entrega designado pelo cliente. Todos os </w:t>
            </w:r>
            <w:r w:rsidRPr="00E6797A">
              <w:rPr>
                <w:rFonts w:asciiTheme="minorHAnsi" w:hAnsiTheme="minorHAnsi" w:cstheme="minorHAnsi"/>
                <w:sz w:val="24"/>
                <w:szCs w:val="24"/>
              </w:rPr>
              <w:lastRenderedPageBreak/>
              <w:t>custos diretos incorridos para transportar a mercadoria devem estar especificados nesses campos.  Caso haja necessidade, a empresa poderá acrescentar outros campos.</w:t>
            </w:r>
          </w:p>
          <w:p w14:paraId="2C3729D4" w14:textId="77777777" w:rsidR="00F67B58" w:rsidRPr="00E6797A"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E6797A">
              <w:rPr>
                <w:rFonts w:asciiTheme="minorHAnsi" w:hAnsiTheme="minorHAnsi" w:cstheme="minorHAnsi"/>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20E9E00D" w14:textId="77777777" w:rsidR="00F67B58" w:rsidRPr="00E6797A" w:rsidRDefault="00F67B58" w:rsidP="00F67B58">
      <w:pPr>
        <w:ind w:left="2127" w:hanging="2127"/>
        <w:jc w:val="both"/>
        <w:rPr>
          <w:rFonts w:asciiTheme="minorHAnsi" w:hAnsiTheme="minorHAnsi" w:cstheme="minorHAnsi"/>
          <w:color w:val="FF0000"/>
          <w:sz w:val="24"/>
          <w:szCs w:val="24"/>
        </w:rPr>
      </w:pPr>
    </w:p>
    <w:p w14:paraId="474525B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 Unidade de Produção aos Locais de Armazenagem (moeda/unidade)</w:t>
      </w:r>
    </w:p>
    <w:p w14:paraId="42C5CDC1" w14:textId="77777777" w:rsidR="00F67B58" w:rsidRPr="00E6797A" w:rsidRDefault="00F67B58" w:rsidP="00F67B58">
      <w:pPr>
        <w:jc w:val="both"/>
        <w:rPr>
          <w:rFonts w:asciiTheme="minorHAnsi" w:hAnsiTheme="minorHAnsi" w:cstheme="minorHAnsi"/>
          <w:sz w:val="24"/>
          <w:szCs w:val="24"/>
        </w:rPr>
      </w:pPr>
    </w:p>
    <w:p w14:paraId="397335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w:t>
      </w:r>
    </w:p>
    <w:p w14:paraId="13E717F7" w14:textId="77777777" w:rsidR="00F67B58" w:rsidRPr="00E6797A" w:rsidRDefault="00F67B58" w:rsidP="00F67B58">
      <w:pPr>
        <w:ind w:left="2127" w:hanging="2127"/>
        <w:jc w:val="both"/>
        <w:rPr>
          <w:rFonts w:asciiTheme="minorHAnsi" w:hAnsiTheme="minorHAnsi" w:cstheme="minorHAnsi"/>
          <w:sz w:val="24"/>
          <w:szCs w:val="24"/>
        </w:rPr>
      </w:pPr>
    </w:p>
    <w:p w14:paraId="238F11A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42A62DD5" w14:textId="77777777" w:rsidR="00F67B58" w:rsidRPr="00E6797A" w:rsidRDefault="00F67B58" w:rsidP="00F67B58">
      <w:pPr>
        <w:ind w:left="2127" w:hanging="2127"/>
        <w:jc w:val="both"/>
        <w:rPr>
          <w:rFonts w:asciiTheme="minorHAnsi" w:hAnsiTheme="minorHAnsi" w:cstheme="minorHAnsi"/>
          <w:sz w:val="24"/>
          <w:szCs w:val="24"/>
        </w:rPr>
      </w:pPr>
    </w:p>
    <w:p w14:paraId="7C39144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34CACD38" w14:textId="77777777" w:rsidR="00F67B58" w:rsidRPr="00E6797A" w:rsidRDefault="00F67B58" w:rsidP="00F67B58">
      <w:pPr>
        <w:ind w:left="2127" w:hanging="2127"/>
        <w:jc w:val="both"/>
        <w:rPr>
          <w:rFonts w:asciiTheme="minorHAnsi" w:hAnsiTheme="minorHAnsi" w:cstheme="minorHAnsi"/>
          <w:sz w:val="24"/>
          <w:szCs w:val="24"/>
        </w:rPr>
      </w:pPr>
    </w:p>
    <w:p w14:paraId="632F9B7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Armazenagem – Pré-Venda (moeda/unidade)</w:t>
      </w:r>
    </w:p>
    <w:p w14:paraId="346BC799" w14:textId="77777777" w:rsidR="00F67B58" w:rsidRPr="00E6797A" w:rsidRDefault="00F67B58" w:rsidP="00F67B58">
      <w:pPr>
        <w:ind w:left="2127" w:hanging="2127"/>
        <w:jc w:val="both"/>
        <w:rPr>
          <w:rFonts w:asciiTheme="minorHAnsi" w:hAnsiTheme="minorHAnsi" w:cstheme="minorHAnsi"/>
          <w:b/>
          <w:sz w:val="24"/>
          <w:szCs w:val="24"/>
        </w:rPr>
      </w:pPr>
    </w:p>
    <w:p w14:paraId="25D508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EDARMPV</w:t>
      </w:r>
    </w:p>
    <w:p w14:paraId="78A99C7E" w14:textId="77777777" w:rsidR="00F67B58" w:rsidRPr="00E6797A" w:rsidRDefault="00F67B58" w:rsidP="00F67B58">
      <w:pPr>
        <w:ind w:left="2127" w:hanging="2127"/>
        <w:jc w:val="both"/>
        <w:rPr>
          <w:rFonts w:asciiTheme="minorHAnsi" w:hAnsiTheme="minorHAnsi" w:cstheme="minorHAnsi"/>
          <w:sz w:val="24"/>
          <w:szCs w:val="24"/>
        </w:rPr>
      </w:pPr>
    </w:p>
    <w:p w14:paraId="1DE57E8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08345C36" w14:textId="77777777" w:rsidR="00F67B58" w:rsidRPr="00E6797A" w:rsidRDefault="00F67B58" w:rsidP="00F67B58">
      <w:pPr>
        <w:ind w:left="2127" w:hanging="2127"/>
        <w:jc w:val="both"/>
        <w:rPr>
          <w:rFonts w:asciiTheme="minorHAnsi" w:hAnsiTheme="minorHAnsi" w:cstheme="minorHAnsi"/>
          <w:sz w:val="24"/>
          <w:szCs w:val="24"/>
        </w:rPr>
      </w:pPr>
    </w:p>
    <w:p w14:paraId="5BC2428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 Unidade de Produção ou Armazenagem para o Porto de Embarque (moeda/unidade)</w:t>
      </w:r>
    </w:p>
    <w:p w14:paraId="4680319B" w14:textId="77777777" w:rsidR="00F67B58" w:rsidRPr="00E6797A" w:rsidRDefault="00F67B58" w:rsidP="00F67B58">
      <w:pPr>
        <w:ind w:left="2127" w:hanging="2127"/>
        <w:jc w:val="both"/>
        <w:rPr>
          <w:rFonts w:asciiTheme="minorHAnsi" w:hAnsiTheme="minorHAnsi" w:cstheme="minorHAnsi"/>
          <w:sz w:val="24"/>
          <w:szCs w:val="24"/>
        </w:rPr>
      </w:pPr>
    </w:p>
    <w:p w14:paraId="3EFBCF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EFRETINTEMB</w:t>
      </w:r>
    </w:p>
    <w:p w14:paraId="5D66FE17" w14:textId="77777777" w:rsidR="00F67B58" w:rsidRPr="00E6797A" w:rsidRDefault="00F67B58" w:rsidP="00F67B58">
      <w:pPr>
        <w:ind w:left="2127" w:hanging="2127"/>
        <w:jc w:val="both"/>
        <w:rPr>
          <w:rFonts w:asciiTheme="minorHAnsi" w:hAnsiTheme="minorHAnsi" w:cstheme="minorHAnsi"/>
          <w:sz w:val="24"/>
          <w:szCs w:val="24"/>
        </w:rPr>
      </w:pPr>
    </w:p>
    <w:p w14:paraId="532EA8B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w:t>
      </w:r>
      <w:r w:rsidRPr="00E6797A">
        <w:rPr>
          <w:rFonts w:asciiTheme="minorHAnsi" w:hAnsiTheme="minorHAnsi" w:cstheme="minorHAnsi"/>
          <w:sz w:val="24"/>
          <w:szCs w:val="24"/>
        </w:rPr>
        <w:lastRenderedPageBreak/>
        <w:t>frete foi calculado (ex.: peso, volume).</w:t>
      </w:r>
    </w:p>
    <w:p w14:paraId="400C92E9" w14:textId="77777777" w:rsidR="00F67B58" w:rsidRPr="00E6797A" w:rsidRDefault="00F67B58" w:rsidP="00F67B58">
      <w:pPr>
        <w:ind w:left="2127" w:hanging="2127"/>
        <w:jc w:val="both"/>
        <w:rPr>
          <w:rFonts w:asciiTheme="minorHAnsi" w:hAnsiTheme="minorHAnsi" w:cstheme="minorHAnsi"/>
          <w:sz w:val="24"/>
          <w:szCs w:val="24"/>
        </w:rPr>
      </w:pPr>
    </w:p>
    <w:p w14:paraId="3D6CC1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meios de transporte usados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103D739D" w14:textId="77777777" w:rsidR="00F67B58" w:rsidRPr="00E6797A" w:rsidRDefault="00F67B58" w:rsidP="00F67B58">
      <w:pPr>
        <w:ind w:left="2127" w:hanging="2127"/>
        <w:jc w:val="both"/>
        <w:rPr>
          <w:rFonts w:asciiTheme="minorHAnsi" w:hAnsiTheme="minorHAnsi" w:cstheme="minorHAnsi"/>
          <w:sz w:val="24"/>
          <w:szCs w:val="24"/>
        </w:rPr>
      </w:pPr>
    </w:p>
    <w:p w14:paraId="2089019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r>
      <w:r w:rsidRPr="00E6797A">
        <w:rPr>
          <w:rFonts w:asciiTheme="minorHAnsi" w:hAnsiTheme="minorHAnsi" w:cstheme="minorHAnsi"/>
          <w:b/>
          <w:sz w:val="24"/>
        </w:rPr>
        <w:t xml:space="preserve">Seguro Unitário Interno </w:t>
      </w:r>
      <w:r w:rsidRPr="00E6797A">
        <w:rPr>
          <w:rFonts w:asciiTheme="minorHAnsi" w:hAnsiTheme="minorHAnsi" w:cstheme="minorHAnsi"/>
          <w:b/>
          <w:sz w:val="24"/>
          <w:szCs w:val="24"/>
        </w:rPr>
        <w:t>(moeda/unidade)</w:t>
      </w:r>
    </w:p>
    <w:p w14:paraId="430EB022" w14:textId="77777777" w:rsidR="00F67B58" w:rsidRPr="00E6797A" w:rsidRDefault="00F67B58" w:rsidP="00F67B58">
      <w:pPr>
        <w:ind w:left="2127" w:hanging="2127"/>
        <w:jc w:val="both"/>
        <w:rPr>
          <w:rFonts w:asciiTheme="minorHAnsi" w:hAnsiTheme="minorHAnsi" w:cstheme="minorHAnsi"/>
          <w:sz w:val="24"/>
          <w:szCs w:val="24"/>
        </w:rPr>
      </w:pPr>
    </w:p>
    <w:p w14:paraId="2587DD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w:t>
      </w:r>
    </w:p>
    <w:p w14:paraId="684DEB5C" w14:textId="77777777" w:rsidR="00F67B58" w:rsidRPr="00E6797A" w:rsidRDefault="00F67B58" w:rsidP="00F67B58">
      <w:pPr>
        <w:ind w:left="2127" w:hanging="2127"/>
        <w:jc w:val="both"/>
        <w:rPr>
          <w:rFonts w:asciiTheme="minorHAnsi" w:hAnsiTheme="minorHAnsi" w:cstheme="minorHAnsi"/>
          <w:sz w:val="24"/>
          <w:szCs w:val="24"/>
        </w:rPr>
      </w:pPr>
    </w:p>
    <w:p w14:paraId="104B170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registrar o custo unitário do seguro interno da unidade produção ou armazenagem até o local de entrega designado pelo cliente.</w:t>
      </w:r>
    </w:p>
    <w:p w14:paraId="2BBED231" w14:textId="77777777" w:rsidR="00F67B58" w:rsidRPr="00E6797A" w:rsidRDefault="00F67B58" w:rsidP="00F67B58">
      <w:pPr>
        <w:ind w:left="2127" w:hanging="2127"/>
        <w:jc w:val="both"/>
        <w:rPr>
          <w:rFonts w:asciiTheme="minorHAnsi" w:hAnsiTheme="minorHAnsi" w:cstheme="minorHAnsi"/>
          <w:sz w:val="24"/>
          <w:szCs w:val="24"/>
        </w:rPr>
      </w:pPr>
    </w:p>
    <w:p w14:paraId="52925E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a empresa calculou o custo unitário do seguro e anexar as respectivas planilhas de cálculo.</w:t>
      </w:r>
    </w:p>
    <w:p w14:paraId="54346713" w14:textId="77777777" w:rsidR="00F67B58" w:rsidRPr="00E6797A" w:rsidRDefault="00F67B58" w:rsidP="00F67B58">
      <w:pPr>
        <w:ind w:left="2127" w:hanging="2127"/>
        <w:jc w:val="both"/>
        <w:rPr>
          <w:rFonts w:asciiTheme="minorHAnsi" w:hAnsiTheme="minorHAnsi" w:cstheme="minorHAnsi"/>
          <w:sz w:val="24"/>
          <w:szCs w:val="24"/>
        </w:rPr>
      </w:pPr>
    </w:p>
    <w:p w14:paraId="7963259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Manuseio de Carga e Corretagem (moeda/unidade)</w:t>
      </w:r>
    </w:p>
    <w:p w14:paraId="6BA6A61D" w14:textId="77777777" w:rsidR="00F67B58" w:rsidRPr="00E6797A" w:rsidRDefault="00F67B58" w:rsidP="00F67B58">
      <w:pPr>
        <w:ind w:left="2127" w:hanging="2127"/>
        <w:jc w:val="both"/>
        <w:rPr>
          <w:rFonts w:asciiTheme="minorHAnsi" w:hAnsiTheme="minorHAnsi" w:cstheme="minorHAnsi"/>
          <w:sz w:val="24"/>
          <w:szCs w:val="24"/>
        </w:rPr>
      </w:pPr>
    </w:p>
    <w:p w14:paraId="733F9BA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EMCARCORR</w:t>
      </w:r>
    </w:p>
    <w:p w14:paraId="6A43058B" w14:textId="77777777" w:rsidR="00F67B58" w:rsidRPr="00E6797A" w:rsidRDefault="00F67B58" w:rsidP="00F67B58">
      <w:pPr>
        <w:ind w:left="2127" w:hanging="2127"/>
        <w:jc w:val="both"/>
        <w:rPr>
          <w:rFonts w:asciiTheme="minorHAnsi" w:hAnsiTheme="minorHAnsi" w:cstheme="minorHAnsi"/>
          <w:sz w:val="24"/>
          <w:szCs w:val="24"/>
        </w:rPr>
      </w:pPr>
    </w:p>
    <w:p w14:paraId="2838A86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manuseio, de carga e corretagem incorrida no país de fabricação.</w:t>
      </w:r>
    </w:p>
    <w:p w14:paraId="20A1110C" w14:textId="77777777" w:rsidR="00F67B58" w:rsidRPr="00E6797A" w:rsidRDefault="00F67B58" w:rsidP="00F67B58">
      <w:pPr>
        <w:ind w:left="2127" w:hanging="2127"/>
        <w:jc w:val="both"/>
        <w:rPr>
          <w:rFonts w:asciiTheme="minorHAnsi" w:hAnsiTheme="minorHAnsi" w:cstheme="minorHAnsi"/>
          <w:sz w:val="24"/>
          <w:szCs w:val="24"/>
        </w:rPr>
      </w:pPr>
    </w:p>
    <w:p w14:paraId="5E17B1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 manuseio, de carga e de corretagem foi calculado e anexar as respectivas planilhas de cálculo.</w:t>
      </w:r>
    </w:p>
    <w:p w14:paraId="4E009765" w14:textId="77777777" w:rsidR="00F67B58" w:rsidRPr="00E6797A" w:rsidRDefault="00F67B58" w:rsidP="00F67B58">
      <w:pPr>
        <w:ind w:left="2127" w:hanging="2127"/>
        <w:jc w:val="both"/>
        <w:rPr>
          <w:rFonts w:asciiTheme="minorHAnsi" w:hAnsiTheme="minorHAnsi" w:cstheme="minorHAnsi"/>
          <w:sz w:val="24"/>
          <w:szCs w:val="24"/>
        </w:rPr>
      </w:pPr>
    </w:p>
    <w:p w14:paraId="07BCE41F" w14:textId="77777777" w:rsidR="00F67B58" w:rsidRPr="00E6797A" w:rsidRDefault="00253B0C"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26</w:t>
      </w:r>
      <w:r w:rsidR="00F67B58" w:rsidRPr="00E6797A">
        <w:rPr>
          <w:rFonts w:asciiTheme="minorHAnsi" w:hAnsiTheme="minorHAnsi" w:cstheme="minorHAnsi"/>
          <w:b/>
          <w:sz w:val="24"/>
          <w:szCs w:val="24"/>
        </w:rPr>
        <w:t>.0</w:t>
      </w:r>
      <w:r w:rsidR="00F67B58" w:rsidRPr="00E6797A">
        <w:rPr>
          <w:rFonts w:asciiTheme="minorHAnsi" w:hAnsiTheme="minorHAnsi" w:cstheme="minorHAnsi"/>
          <w:b/>
          <w:sz w:val="24"/>
          <w:szCs w:val="24"/>
        </w:rPr>
        <w:tab/>
        <w:t>Frete Unitário Internacional (moeda/unidade)</w:t>
      </w:r>
    </w:p>
    <w:p w14:paraId="74883859" w14:textId="77777777" w:rsidR="00F67B58" w:rsidRPr="00E6797A" w:rsidRDefault="00F67B58" w:rsidP="00F67B58">
      <w:pPr>
        <w:ind w:left="2127" w:hanging="2127"/>
        <w:jc w:val="both"/>
        <w:rPr>
          <w:rFonts w:asciiTheme="minorHAnsi" w:hAnsiTheme="minorHAnsi" w:cstheme="minorHAnsi"/>
          <w:sz w:val="24"/>
          <w:szCs w:val="24"/>
        </w:rPr>
      </w:pPr>
    </w:p>
    <w:p w14:paraId="28E6AC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EFRETINTL</w:t>
      </w:r>
    </w:p>
    <w:p w14:paraId="346C5366" w14:textId="77777777" w:rsidR="00F67B58" w:rsidRPr="00E6797A" w:rsidRDefault="00F67B58" w:rsidP="00F67B58">
      <w:pPr>
        <w:ind w:left="2127" w:hanging="2127"/>
        <w:jc w:val="both"/>
        <w:rPr>
          <w:rFonts w:asciiTheme="minorHAnsi" w:hAnsiTheme="minorHAnsi" w:cstheme="minorHAnsi"/>
          <w:sz w:val="24"/>
          <w:szCs w:val="24"/>
        </w:rPr>
      </w:pPr>
    </w:p>
    <w:p w14:paraId="3AC8329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frete internacional incorrido no transporte da mercadoria do porto de saída do país produtor ao porto de entrada no terceiro país.</w:t>
      </w:r>
    </w:p>
    <w:p w14:paraId="2D49B016" w14:textId="77777777" w:rsidR="00F67B58" w:rsidRPr="00E6797A" w:rsidRDefault="00F67B58" w:rsidP="00F67B58">
      <w:pPr>
        <w:ind w:left="2127" w:hanging="2127"/>
        <w:jc w:val="both"/>
        <w:rPr>
          <w:rFonts w:asciiTheme="minorHAnsi" w:hAnsiTheme="minorHAnsi" w:cstheme="minorHAnsi"/>
          <w:sz w:val="24"/>
          <w:szCs w:val="24"/>
        </w:rPr>
      </w:pPr>
    </w:p>
    <w:p w14:paraId="7EF4FE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informar se o transportador é afiliado à empresa. Anexar qualquer contrato estabelecido com o transportador aplicável à mercadoria objeto da investigação.  Descrever como o custo unitário do frete foi calculado e anexar as respectivas planilhas de cálculo.</w:t>
      </w:r>
    </w:p>
    <w:p w14:paraId="17DB2604" w14:textId="77777777" w:rsidR="00F67B58" w:rsidRPr="00E6797A" w:rsidRDefault="00F67B58" w:rsidP="00F67B58">
      <w:pPr>
        <w:ind w:left="2127" w:hanging="2127"/>
        <w:jc w:val="both"/>
        <w:rPr>
          <w:rFonts w:asciiTheme="minorHAnsi" w:hAnsiTheme="minorHAnsi" w:cstheme="minorHAnsi"/>
          <w:sz w:val="24"/>
          <w:szCs w:val="24"/>
        </w:rPr>
      </w:pPr>
    </w:p>
    <w:p w14:paraId="4D4E21F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Seguro Unitário Internacional (moeda/unidade)</w:t>
      </w:r>
    </w:p>
    <w:p w14:paraId="497A21FA" w14:textId="77777777" w:rsidR="00F67B58" w:rsidRPr="00E6797A" w:rsidRDefault="00F67B58" w:rsidP="00F67B58">
      <w:pPr>
        <w:ind w:left="2127" w:hanging="2127"/>
        <w:jc w:val="both"/>
        <w:rPr>
          <w:rFonts w:asciiTheme="minorHAnsi" w:hAnsiTheme="minorHAnsi" w:cstheme="minorHAnsi"/>
          <w:sz w:val="24"/>
          <w:szCs w:val="24"/>
        </w:rPr>
      </w:pPr>
    </w:p>
    <w:p w14:paraId="6D76497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ESEGINTL</w:t>
      </w:r>
    </w:p>
    <w:p w14:paraId="6DED254E" w14:textId="77777777" w:rsidR="00F67B58" w:rsidRPr="00E6797A" w:rsidRDefault="00F67B58" w:rsidP="00F67B58">
      <w:pPr>
        <w:ind w:left="2127" w:hanging="2127"/>
        <w:jc w:val="both"/>
        <w:rPr>
          <w:rFonts w:asciiTheme="minorHAnsi" w:hAnsiTheme="minorHAnsi" w:cstheme="minorHAnsi"/>
          <w:sz w:val="24"/>
          <w:szCs w:val="24"/>
        </w:rPr>
      </w:pPr>
    </w:p>
    <w:p w14:paraId="3DBD21D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internacional incorrido do porto de saída do país produtor ao porto de entrada no terceiro país.</w:t>
      </w:r>
    </w:p>
    <w:p w14:paraId="1BC7FC5D" w14:textId="77777777" w:rsidR="00F67B58" w:rsidRPr="00E6797A" w:rsidRDefault="00F67B58" w:rsidP="00F67B58">
      <w:pPr>
        <w:ind w:left="2127" w:hanging="2127"/>
        <w:jc w:val="both"/>
        <w:rPr>
          <w:rFonts w:asciiTheme="minorHAnsi" w:hAnsiTheme="minorHAnsi" w:cstheme="minorHAnsi"/>
          <w:sz w:val="24"/>
          <w:szCs w:val="24"/>
        </w:rPr>
      </w:pPr>
    </w:p>
    <w:p w14:paraId="62294BA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foi calculado e anexar as respectivas planilhas de cálculo.</w:t>
      </w:r>
    </w:p>
    <w:p w14:paraId="65485DFF" w14:textId="77777777" w:rsidR="00F67B58" w:rsidRPr="00E6797A" w:rsidRDefault="00F67B58" w:rsidP="00F67B58">
      <w:pPr>
        <w:ind w:left="2127" w:hanging="2127"/>
        <w:jc w:val="both"/>
        <w:rPr>
          <w:rFonts w:asciiTheme="minorHAnsi" w:hAnsiTheme="minorHAnsi" w:cstheme="minorHAnsi"/>
          <w:sz w:val="24"/>
          <w:szCs w:val="24"/>
        </w:rPr>
      </w:pPr>
    </w:p>
    <w:p w14:paraId="244AE40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no Brasil – Porto até Armazenagem (moeda/unidade)</w:t>
      </w:r>
    </w:p>
    <w:p w14:paraId="681B3CC1" w14:textId="77777777" w:rsidR="00F67B58" w:rsidRPr="00E6797A" w:rsidRDefault="00F67B58" w:rsidP="00F67B58">
      <w:pPr>
        <w:ind w:left="2127" w:hanging="2127"/>
        <w:jc w:val="both"/>
        <w:rPr>
          <w:rFonts w:asciiTheme="minorHAnsi" w:hAnsiTheme="minorHAnsi" w:cstheme="minorHAnsi"/>
          <w:b/>
          <w:sz w:val="24"/>
          <w:szCs w:val="24"/>
        </w:rPr>
      </w:pPr>
    </w:p>
    <w:p w14:paraId="77F6B23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EFRETINTPOAR</w:t>
      </w:r>
    </w:p>
    <w:p w14:paraId="4E20F793" w14:textId="77777777" w:rsidR="00F67B58" w:rsidRPr="00E6797A" w:rsidRDefault="00F67B58" w:rsidP="00F67B58">
      <w:pPr>
        <w:ind w:left="2127" w:hanging="2127"/>
        <w:jc w:val="both"/>
        <w:rPr>
          <w:rFonts w:asciiTheme="minorHAnsi" w:hAnsiTheme="minorHAnsi" w:cstheme="minorHAnsi"/>
          <w:sz w:val="24"/>
          <w:szCs w:val="24"/>
        </w:rPr>
      </w:pPr>
    </w:p>
    <w:p w14:paraId="61C690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199E9CA2" w14:textId="77777777" w:rsidR="00F67B58" w:rsidRPr="00E6797A" w:rsidRDefault="00F67B58" w:rsidP="00F67B58">
      <w:pPr>
        <w:ind w:left="2127" w:hanging="2127"/>
        <w:jc w:val="both"/>
        <w:rPr>
          <w:rFonts w:asciiTheme="minorHAnsi" w:hAnsiTheme="minorHAnsi" w:cstheme="minorHAnsi"/>
          <w:sz w:val="24"/>
          <w:szCs w:val="24"/>
        </w:rPr>
      </w:pPr>
    </w:p>
    <w:p w14:paraId="74EBA4D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0F1F38C7" w14:textId="77777777" w:rsidR="00F67B58" w:rsidRPr="00E6797A" w:rsidRDefault="00F67B58" w:rsidP="00F67B58">
      <w:pPr>
        <w:jc w:val="both"/>
        <w:rPr>
          <w:rFonts w:asciiTheme="minorHAnsi" w:hAnsiTheme="minorHAnsi" w:cstheme="minorHAnsi"/>
          <w:sz w:val="24"/>
          <w:szCs w:val="24"/>
        </w:rPr>
      </w:pPr>
    </w:p>
    <w:p w14:paraId="3BD1E32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29</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no Brasil – Local de Armazenagem ao Cliente Independente (moeda/unidade)</w:t>
      </w:r>
    </w:p>
    <w:p w14:paraId="7E0496EC" w14:textId="77777777" w:rsidR="00F67B58" w:rsidRPr="00E6797A" w:rsidRDefault="00F67B58" w:rsidP="00F67B58">
      <w:pPr>
        <w:ind w:left="2127" w:hanging="2127"/>
        <w:jc w:val="both"/>
        <w:rPr>
          <w:rFonts w:asciiTheme="minorHAnsi" w:hAnsiTheme="minorHAnsi" w:cstheme="minorHAnsi"/>
          <w:b/>
          <w:sz w:val="24"/>
          <w:szCs w:val="24"/>
        </w:rPr>
      </w:pPr>
    </w:p>
    <w:p w14:paraId="111EE5A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EFRETINTCLI</w:t>
      </w:r>
    </w:p>
    <w:p w14:paraId="695E071F" w14:textId="77777777" w:rsidR="00F67B58" w:rsidRPr="00E6797A" w:rsidRDefault="00F67B58" w:rsidP="00F67B58">
      <w:pPr>
        <w:ind w:left="2127" w:hanging="2127"/>
        <w:jc w:val="both"/>
        <w:rPr>
          <w:rFonts w:asciiTheme="minorHAnsi" w:hAnsiTheme="minorHAnsi" w:cstheme="minorHAnsi"/>
          <w:sz w:val="24"/>
          <w:szCs w:val="24"/>
        </w:rPr>
      </w:pPr>
    </w:p>
    <w:p w14:paraId="574411F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frete incorrido do local de armazenagem do revendedor afiliado no Brasil até o ponto de entrega do comprador independente.</w:t>
      </w:r>
    </w:p>
    <w:p w14:paraId="69722B89" w14:textId="77777777" w:rsidR="00F67B58" w:rsidRPr="00E6797A" w:rsidRDefault="00F67B58" w:rsidP="00F67B58">
      <w:pPr>
        <w:ind w:left="2127" w:hanging="2127"/>
        <w:jc w:val="both"/>
        <w:rPr>
          <w:rFonts w:asciiTheme="minorHAnsi" w:hAnsiTheme="minorHAnsi" w:cstheme="minorHAnsi"/>
          <w:sz w:val="24"/>
          <w:szCs w:val="24"/>
        </w:rPr>
      </w:pPr>
    </w:p>
    <w:p w14:paraId="5BFD1BC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1820A367" w14:textId="77777777" w:rsidR="00F67B58" w:rsidRPr="00E6797A" w:rsidRDefault="00F67B58" w:rsidP="00F67B58">
      <w:pPr>
        <w:ind w:left="2127" w:hanging="2127"/>
        <w:jc w:val="both"/>
        <w:rPr>
          <w:rFonts w:asciiTheme="minorHAnsi" w:hAnsiTheme="minorHAnsi" w:cstheme="minorHAnsi"/>
          <w:sz w:val="24"/>
          <w:szCs w:val="24"/>
        </w:rPr>
      </w:pPr>
    </w:p>
    <w:p w14:paraId="372959A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.0</w:t>
      </w:r>
      <w:r w:rsidRPr="00E6797A">
        <w:rPr>
          <w:rFonts w:asciiTheme="minorHAnsi" w:hAnsiTheme="minorHAnsi" w:cstheme="minorHAnsi"/>
          <w:b/>
          <w:sz w:val="24"/>
          <w:szCs w:val="24"/>
        </w:rPr>
        <w:tab/>
        <w:t>Outras Despesas Unitárias de Transporte no Brasil (moeda/unidade)</w:t>
      </w:r>
    </w:p>
    <w:p w14:paraId="4861D840" w14:textId="77777777" w:rsidR="00F67B58" w:rsidRPr="00E6797A" w:rsidRDefault="00F67B58" w:rsidP="00F67B58">
      <w:pPr>
        <w:ind w:left="2127" w:hanging="2127"/>
        <w:jc w:val="both"/>
        <w:rPr>
          <w:rFonts w:asciiTheme="minorHAnsi" w:hAnsiTheme="minorHAnsi" w:cstheme="minorHAnsi"/>
          <w:sz w:val="24"/>
          <w:szCs w:val="24"/>
        </w:rPr>
      </w:pPr>
    </w:p>
    <w:p w14:paraId="6CB1F50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EOUDESPTRANSP</w:t>
      </w:r>
    </w:p>
    <w:p w14:paraId="0210F478" w14:textId="77777777" w:rsidR="00F67B58" w:rsidRPr="00E6797A" w:rsidRDefault="00F67B58" w:rsidP="00F67B58">
      <w:pPr>
        <w:ind w:left="2127" w:hanging="2127"/>
        <w:jc w:val="both"/>
        <w:rPr>
          <w:rFonts w:asciiTheme="minorHAnsi" w:hAnsiTheme="minorHAnsi" w:cstheme="minorHAnsi"/>
          <w:sz w:val="24"/>
          <w:szCs w:val="24"/>
        </w:rPr>
      </w:pPr>
    </w:p>
    <w:p w14:paraId="5F7F4F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outra despesa de transporte adicional incorrida no Brasil.</w:t>
      </w:r>
    </w:p>
    <w:p w14:paraId="321E712A" w14:textId="77777777" w:rsidR="00F67B58" w:rsidRPr="00E6797A" w:rsidRDefault="00F67B58" w:rsidP="00F67B58">
      <w:pPr>
        <w:ind w:left="2127" w:hanging="2127"/>
        <w:jc w:val="both"/>
        <w:rPr>
          <w:rFonts w:asciiTheme="minorHAnsi" w:hAnsiTheme="minorHAnsi" w:cstheme="minorHAnsi"/>
          <w:sz w:val="24"/>
          <w:szCs w:val="24"/>
        </w:rPr>
      </w:pPr>
    </w:p>
    <w:p w14:paraId="54E820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dessas despesas adicionais de transporte foi calculado e anexar as respectivas planilhas de cálculo.</w:t>
      </w:r>
    </w:p>
    <w:p w14:paraId="6821F9EB" w14:textId="77777777" w:rsidR="00F67B58" w:rsidRPr="00E6797A" w:rsidRDefault="00F67B58" w:rsidP="00F67B58">
      <w:pPr>
        <w:jc w:val="both"/>
        <w:rPr>
          <w:rFonts w:asciiTheme="minorHAnsi" w:hAnsiTheme="minorHAnsi" w:cstheme="minorHAnsi"/>
          <w:sz w:val="24"/>
          <w:szCs w:val="24"/>
        </w:rPr>
      </w:pPr>
    </w:p>
    <w:p w14:paraId="7A7DA7D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Seguro Unitário Interno no Brasil (moeda/unidade)</w:t>
      </w:r>
    </w:p>
    <w:p w14:paraId="419D3D39" w14:textId="77777777" w:rsidR="00F67B58" w:rsidRPr="00E6797A" w:rsidRDefault="00F67B58" w:rsidP="00F67B58">
      <w:pPr>
        <w:ind w:left="2127" w:hanging="2127"/>
        <w:jc w:val="both"/>
        <w:rPr>
          <w:rFonts w:asciiTheme="minorHAnsi" w:hAnsiTheme="minorHAnsi" w:cstheme="minorHAnsi"/>
          <w:sz w:val="24"/>
          <w:szCs w:val="24"/>
        </w:rPr>
      </w:pPr>
    </w:p>
    <w:p w14:paraId="4842844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ESEGINTBRA</w:t>
      </w:r>
    </w:p>
    <w:p w14:paraId="3AD89591" w14:textId="77777777" w:rsidR="00F67B58" w:rsidRPr="00E6797A" w:rsidRDefault="00F67B58" w:rsidP="00F67B58">
      <w:pPr>
        <w:ind w:left="2127" w:hanging="2127"/>
        <w:jc w:val="both"/>
        <w:rPr>
          <w:rFonts w:asciiTheme="minorHAnsi" w:hAnsiTheme="minorHAnsi" w:cstheme="minorHAnsi"/>
          <w:sz w:val="24"/>
          <w:szCs w:val="24"/>
        </w:rPr>
      </w:pPr>
    </w:p>
    <w:p w14:paraId="21EEC15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interno no Brasil.</w:t>
      </w:r>
    </w:p>
    <w:p w14:paraId="5F7C8631" w14:textId="77777777" w:rsidR="00F67B58" w:rsidRPr="00E6797A" w:rsidRDefault="00F67B58" w:rsidP="00F67B58">
      <w:pPr>
        <w:ind w:left="2127" w:hanging="2127"/>
        <w:jc w:val="both"/>
        <w:rPr>
          <w:rFonts w:asciiTheme="minorHAnsi" w:hAnsiTheme="minorHAnsi" w:cstheme="minorHAnsi"/>
          <w:sz w:val="24"/>
          <w:szCs w:val="24"/>
        </w:rPr>
      </w:pPr>
    </w:p>
    <w:p w14:paraId="4734E03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como o custo unitário do seguro interno foi calculado e anexar as </w:t>
      </w:r>
      <w:r w:rsidRPr="00E6797A">
        <w:rPr>
          <w:rFonts w:asciiTheme="minorHAnsi" w:hAnsiTheme="minorHAnsi" w:cstheme="minorHAnsi"/>
          <w:sz w:val="24"/>
          <w:szCs w:val="24"/>
        </w:rPr>
        <w:lastRenderedPageBreak/>
        <w:t>respectivas planilhas de cálculo.</w:t>
      </w:r>
    </w:p>
    <w:p w14:paraId="528B6737" w14:textId="77777777" w:rsidR="00F67B58" w:rsidRPr="00E6797A" w:rsidRDefault="00F67B58" w:rsidP="00F67B58">
      <w:pPr>
        <w:ind w:left="2127" w:hanging="2127"/>
        <w:jc w:val="both"/>
        <w:rPr>
          <w:rFonts w:asciiTheme="minorHAnsi" w:hAnsiTheme="minorHAnsi" w:cstheme="minorHAnsi"/>
          <w:sz w:val="24"/>
          <w:szCs w:val="24"/>
        </w:rPr>
      </w:pPr>
    </w:p>
    <w:p w14:paraId="490387C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Imposto de Importação no Brasil (moeda/unidade)</w:t>
      </w:r>
    </w:p>
    <w:p w14:paraId="277C3B6D" w14:textId="77777777" w:rsidR="00F67B58" w:rsidRPr="00E6797A" w:rsidRDefault="00F67B58" w:rsidP="00F67B58">
      <w:pPr>
        <w:ind w:left="2127" w:hanging="2127"/>
        <w:jc w:val="both"/>
        <w:rPr>
          <w:rFonts w:asciiTheme="minorHAnsi" w:hAnsiTheme="minorHAnsi" w:cstheme="minorHAnsi"/>
          <w:sz w:val="24"/>
          <w:szCs w:val="24"/>
        </w:rPr>
      </w:pPr>
    </w:p>
    <w:p w14:paraId="64009A8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EIIBRA</w:t>
      </w:r>
    </w:p>
    <w:p w14:paraId="06358717" w14:textId="77777777" w:rsidR="00F67B58" w:rsidRPr="00E6797A" w:rsidRDefault="00F67B58" w:rsidP="00F67B58">
      <w:pPr>
        <w:ind w:left="2127" w:hanging="2127"/>
        <w:jc w:val="both"/>
        <w:rPr>
          <w:rFonts w:asciiTheme="minorHAnsi" w:hAnsiTheme="minorHAnsi" w:cstheme="minorHAnsi"/>
          <w:sz w:val="24"/>
          <w:szCs w:val="24"/>
        </w:rPr>
      </w:pPr>
    </w:p>
    <w:p w14:paraId="4E8C207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pago à Receita Federal do Brasil e a respectiva tarifa aplicada à mercadoria.</w:t>
      </w:r>
    </w:p>
    <w:p w14:paraId="70C7893E" w14:textId="77777777" w:rsidR="00F67B58" w:rsidRPr="00E6797A" w:rsidRDefault="00F67B58" w:rsidP="00F67B58">
      <w:pPr>
        <w:ind w:left="2127" w:hanging="2127"/>
        <w:jc w:val="both"/>
        <w:rPr>
          <w:rFonts w:asciiTheme="minorHAnsi" w:hAnsiTheme="minorHAnsi" w:cstheme="minorHAnsi"/>
          <w:sz w:val="24"/>
          <w:szCs w:val="24"/>
        </w:rPr>
      </w:pPr>
    </w:p>
    <w:p w14:paraId="31E8F8F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montante pago à aduana foi calculado e anexar as respectivas planilhas de cálculo.</w:t>
      </w:r>
    </w:p>
    <w:p w14:paraId="51A34BA2" w14:textId="77777777" w:rsidR="00F67B58" w:rsidRPr="00E6797A" w:rsidRDefault="00F67B58" w:rsidP="00F67B58">
      <w:pPr>
        <w:jc w:val="both"/>
        <w:rPr>
          <w:rFonts w:asciiTheme="minorHAnsi" w:hAnsiTheme="minorHAnsi" w:cstheme="minorHAnsi"/>
          <w:b/>
          <w:sz w:val="24"/>
          <w:szCs w:val="24"/>
        </w:rPr>
      </w:pPr>
    </w:p>
    <w:p w14:paraId="0099590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Reembolso de Imposto (moeda/unidade)</w:t>
      </w:r>
    </w:p>
    <w:p w14:paraId="15F9067C" w14:textId="77777777" w:rsidR="00F67B58" w:rsidRPr="00E6797A" w:rsidRDefault="00F67B58" w:rsidP="00F67B58">
      <w:pPr>
        <w:ind w:left="2127" w:hanging="2127"/>
        <w:jc w:val="both"/>
        <w:rPr>
          <w:rFonts w:asciiTheme="minorHAnsi" w:hAnsiTheme="minorHAnsi" w:cstheme="minorHAnsi"/>
          <w:sz w:val="24"/>
          <w:szCs w:val="24"/>
        </w:rPr>
      </w:pPr>
    </w:p>
    <w:p w14:paraId="0D7A8B9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EREMBIMP</w:t>
      </w:r>
    </w:p>
    <w:p w14:paraId="31498B84" w14:textId="77777777" w:rsidR="00F67B58" w:rsidRPr="00E6797A" w:rsidRDefault="00F67B58" w:rsidP="00F67B58">
      <w:pPr>
        <w:ind w:left="2127" w:hanging="2127"/>
        <w:jc w:val="both"/>
        <w:rPr>
          <w:rFonts w:asciiTheme="minorHAnsi" w:hAnsiTheme="minorHAnsi" w:cstheme="minorHAnsi"/>
          <w:sz w:val="24"/>
          <w:szCs w:val="24"/>
        </w:rPr>
      </w:pPr>
    </w:p>
    <w:p w14:paraId="6D7A018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recebido pela empresa como reembolso de imposto pela exportação do produto do país de fabricação ao Brasil.</w:t>
      </w:r>
    </w:p>
    <w:p w14:paraId="7C98C368" w14:textId="77777777" w:rsidR="00F67B58" w:rsidRPr="00E6797A" w:rsidRDefault="00F67B58" w:rsidP="00F67B58">
      <w:pPr>
        <w:ind w:left="2127" w:hanging="2127"/>
        <w:jc w:val="both"/>
        <w:rPr>
          <w:rFonts w:asciiTheme="minorHAnsi" w:hAnsiTheme="minorHAnsi" w:cstheme="minorHAnsi"/>
          <w:sz w:val="24"/>
          <w:szCs w:val="24"/>
        </w:rPr>
      </w:pPr>
    </w:p>
    <w:p w14:paraId="0B8D7A0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como o montante recebido na forma de reembolso de imposto foi calculado e anexar as respectivas planilhas de cálculo.</w:t>
      </w:r>
    </w:p>
    <w:p w14:paraId="4D8EFACA" w14:textId="77777777" w:rsidR="00F67B58" w:rsidRPr="00E6797A" w:rsidRDefault="00F67B58" w:rsidP="00F67B58">
      <w:pPr>
        <w:ind w:left="2127" w:hanging="2127"/>
        <w:jc w:val="both"/>
        <w:rPr>
          <w:rFonts w:asciiTheme="minorHAnsi" w:hAnsiTheme="minorHAnsi" w:cstheme="minorHAnsi"/>
          <w:sz w:val="24"/>
          <w:szCs w:val="24"/>
        </w:rPr>
      </w:pPr>
    </w:p>
    <w:p w14:paraId="0138039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t>Comissões (moeda/unidade)</w:t>
      </w:r>
    </w:p>
    <w:p w14:paraId="5CEE29B1" w14:textId="77777777" w:rsidR="00F67B58" w:rsidRPr="00E6797A" w:rsidRDefault="00F67B58" w:rsidP="00F67B58">
      <w:pPr>
        <w:ind w:left="2127" w:hanging="2127"/>
        <w:jc w:val="both"/>
        <w:rPr>
          <w:rFonts w:asciiTheme="minorHAnsi" w:hAnsiTheme="minorHAnsi" w:cstheme="minorHAnsi"/>
          <w:sz w:val="24"/>
          <w:szCs w:val="24"/>
        </w:rPr>
      </w:pPr>
    </w:p>
    <w:p w14:paraId="37C25ED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ECOMIS</w:t>
      </w:r>
    </w:p>
    <w:p w14:paraId="36BD46DB" w14:textId="77777777" w:rsidR="00F67B58" w:rsidRPr="00E6797A" w:rsidRDefault="00F67B58" w:rsidP="00F67B58">
      <w:pPr>
        <w:ind w:left="2127" w:hanging="2127"/>
        <w:jc w:val="both"/>
        <w:rPr>
          <w:rFonts w:asciiTheme="minorHAnsi" w:hAnsiTheme="minorHAnsi" w:cstheme="minorHAnsi"/>
          <w:sz w:val="24"/>
          <w:szCs w:val="24"/>
        </w:rPr>
      </w:pPr>
    </w:p>
    <w:p w14:paraId="165416D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32FD7420" w14:textId="77777777" w:rsidR="00F67B58" w:rsidRPr="00E6797A" w:rsidRDefault="00F67B58" w:rsidP="00F67B58">
      <w:pPr>
        <w:ind w:left="2127" w:hanging="2127"/>
        <w:jc w:val="both"/>
        <w:rPr>
          <w:rFonts w:asciiTheme="minorHAnsi" w:hAnsiTheme="minorHAnsi" w:cstheme="minorHAnsi"/>
          <w:sz w:val="24"/>
          <w:szCs w:val="24"/>
        </w:rPr>
      </w:pPr>
    </w:p>
    <w:p w14:paraId="405CBB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4098C3B3" w14:textId="77777777" w:rsidR="00F67B58" w:rsidRPr="00E6797A" w:rsidRDefault="00F67B58" w:rsidP="00F67B58">
      <w:pPr>
        <w:ind w:left="2127" w:hanging="2127"/>
        <w:jc w:val="both"/>
        <w:rPr>
          <w:rFonts w:asciiTheme="minorHAnsi" w:hAnsiTheme="minorHAnsi" w:cstheme="minorHAnsi"/>
          <w:sz w:val="24"/>
          <w:szCs w:val="24"/>
        </w:rPr>
      </w:pPr>
    </w:p>
    <w:p w14:paraId="3F987A6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Agente de Vendas</w:t>
      </w:r>
    </w:p>
    <w:p w14:paraId="579D7D9D" w14:textId="77777777" w:rsidR="00F67B58" w:rsidRPr="00E6797A" w:rsidRDefault="00F67B58" w:rsidP="00F67B58">
      <w:pPr>
        <w:ind w:left="2127" w:hanging="2127"/>
        <w:jc w:val="both"/>
        <w:rPr>
          <w:rFonts w:asciiTheme="minorHAnsi" w:hAnsiTheme="minorHAnsi" w:cstheme="minorHAnsi"/>
          <w:sz w:val="24"/>
          <w:szCs w:val="24"/>
        </w:rPr>
      </w:pPr>
    </w:p>
    <w:p w14:paraId="4FE8DDF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EAGENT</w:t>
      </w:r>
    </w:p>
    <w:p w14:paraId="3397C563" w14:textId="77777777" w:rsidR="00F67B58" w:rsidRPr="00E6797A" w:rsidRDefault="00F67B58" w:rsidP="00F67B58">
      <w:pPr>
        <w:ind w:left="2127" w:hanging="2127"/>
        <w:jc w:val="both"/>
        <w:rPr>
          <w:rFonts w:asciiTheme="minorHAnsi" w:hAnsiTheme="minorHAnsi" w:cstheme="minorHAnsi"/>
          <w:sz w:val="24"/>
          <w:szCs w:val="24"/>
        </w:rPr>
      </w:pPr>
    </w:p>
    <w:p w14:paraId="607C487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1AF42352" w14:textId="77777777" w:rsidR="00F67B58" w:rsidRPr="00E6797A" w:rsidRDefault="00F67B58" w:rsidP="00F67B58">
      <w:pPr>
        <w:ind w:left="2127" w:hanging="2127"/>
        <w:jc w:val="both"/>
        <w:rPr>
          <w:rFonts w:asciiTheme="minorHAnsi" w:hAnsiTheme="minorHAnsi" w:cstheme="minorHAnsi"/>
          <w:sz w:val="24"/>
          <w:szCs w:val="24"/>
        </w:rPr>
      </w:pPr>
    </w:p>
    <w:p w14:paraId="22FBB5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2D6D644F" w14:textId="77777777" w:rsidR="00F67B58" w:rsidRPr="00E6797A" w:rsidRDefault="00F67B58" w:rsidP="00F67B58">
      <w:pPr>
        <w:ind w:left="2127" w:hanging="2127"/>
        <w:jc w:val="both"/>
        <w:rPr>
          <w:rFonts w:asciiTheme="minorHAnsi" w:hAnsiTheme="minorHAnsi" w:cstheme="minorHAnsi"/>
          <w:b/>
          <w:sz w:val="24"/>
          <w:szCs w:val="24"/>
        </w:rPr>
      </w:pPr>
    </w:p>
    <w:p w14:paraId="58ADE88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6</w:t>
      </w:r>
      <w:r w:rsidRPr="00E6797A">
        <w:rPr>
          <w:rFonts w:asciiTheme="minorHAnsi" w:hAnsiTheme="minorHAnsi" w:cstheme="minorHAnsi"/>
          <w:b/>
          <w:sz w:val="24"/>
          <w:szCs w:val="24"/>
        </w:rPr>
        <w:t>.0</w:t>
      </w:r>
      <w:r w:rsidRPr="00E6797A">
        <w:rPr>
          <w:rFonts w:asciiTheme="minorHAnsi" w:hAnsiTheme="minorHAnsi" w:cstheme="minorHAnsi"/>
          <w:b/>
          <w:sz w:val="24"/>
          <w:szCs w:val="24"/>
        </w:rPr>
        <w:tab/>
        <w:t>Relacionamento com o Agente de Vendas</w:t>
      </w:r>
    </w:p>
    <w:p w14:paraId="22BDE42D" w14:textId="77777777" w:rsidR="00F67B58" w:rsidRPr="00E6797A" w:rsidRDefault="00F67B58" w:rsidP="00F67B58">
      <w:pPr>
        <w:ind w:left="2127" w:hanging="2127"/>
        <w:jc w:val="both"/>
        <w:rPr>
          <w:rFonts w:asciiTheme="minorHAnsi" w:hAnsiTheme="minorHAnsi" w:cstheme="minorHAnsi"/>
          <w:sz w:val="24"/>
          <w:szCs w:val="24"/>
        </w:rPr>
      </w:pPr>
    </w:p>
    <w:p w14:paraId="69E74C1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ERELAG</w:t>
      </w:r>
    </w:p>
    <w:p w14:paraId="695FF675" w14:textId="77777777" w:rsidR="00F67B58" w:rsidRPr="00E6797A" w:rsidRDefault="00F67B58" w:rsidP="00F67B58">
      <w:pPr>
        <w:ind w:left="2127" w:hanging="2127"/>
        <w:jc w:val="both"/>
        <w:rPr>
          <w:rFonts w:asciiTheme="minorHAnsi" w:hAnsiTheme="minorHAnsi" w:cstheme="minorHAnsi"/>
          <w:sz w:val="24"/>
          <w:szCs w:val="24"/>
        </w:rPr>
      </w:pPr>
    </w:p>
    <w:p w14:paraId="217EE55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código designando ou não afiliação.</w:t>
      </w:r>
    </w:p>
    <w:p w14:paraId="1C31C1C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3BE2DFF5"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w:t>
      </w:r>
    </w:p>
    <w:p w14:paraId="09B6817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relacionada</w:t>
      </w:r>
    </w:p>
    <w:p w14:paraId="399256D3" w14:textId="77777777" w:rsidR="00F67B58" w:rsidRPr="00E6797A" w:rsidRDefault="00F67B58" w:rsidP="00F67B58">
      <w:pPr>
        <w:ind w:left="2127" w:hanging="2127"/>
        <w:jc w:val="both"/>
        <w:rPr>
          <w:rFonts w:asciiTheme="minorHAnsi" w:hAnsiTheme="minorHAnsi" w:cstheme="minorHAnsi"/>
          <w:sz w:val="24"/>
          <w:szCs w:val="24"/>
        </w:rPr>
      </w:pPr>
    </w:p>
    <w:p w14:paraId="3E19C24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Armazenagem – Pós-Venda (moeda/unidade)</w:t>
      </w:r>
    </w:p>
    <w:p w14:paraId="7D3E1D23" w14:textId="77777777" w:rsidR="00F67B58" w:rsidRPr="00E6797A" w:rsidRDefault="00F67B58" w:rsidP="00F67B58">
      <w:pPr>
        <w:ind w:left="2127" w:hanging="2127"/>
        <w:jc w:val="both"/>
        <w:rPr>
          <w:rFonts w:asciiTheme="minorHAnsi" w:hAnsiTheme="minorHAnsi" w:cstheme="minorHAnsi"/>
          <w:sz w:val="24"/>
          <w:szCs w:val="24"/>
        </w:rPr>
      </w:pPr>
    </w:p>
    <w:p w14:paraId="52F0CCA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EDESPARMPS</w:t>
      </w:r>
    </w:p>
    <w:p w14:paraId="7AE76C0B" w14:textId="77777777" w:rsidR="00F67B58" w:rsidRPr="00E6797A" w:rsidRDefault="00F67B58" w:rsidP="00F67B58">
      <w:pPr>
        <w:ind w:left="2127" w:hanging="2127"/>
        <w:jc w:val="both"/>
        <w:rPr>
          <w:rFonts w:asciiTheme="minorHAnsi" w:hAnsiTheme="minorHAnsi" w:cstheme="minorHAnsi"/>
          <w:sz w:val="24"/>
          <w:szCs w:val="24"/>
        </w:rPr>
      </w:pPr>
    </w:p>
    <w:p w14:paraId="1B28D23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08164BE6" w14:textId="77777777" w:rsidR="00F67B58" w:rsidRPr="00E6797A" w:rsidRDefault="00F67B58" w:rsidP="00F67B58">
      <w:pPr>
        <w:ind w:left="2127" w:hanging="2127"/>
        <w:jc w:val="both"/>
        <w:rPr>
          <w:rFonts w:asciiTheme="minorHAnsi" w:hAnsiTheme="minorHAnsi" w:cstheme="minorHAnsi"/>
          <w:sz w:val="24"/>
          <w:szCs w:val="24"/>
        </w:rPr>
      </w:pPr>
    </w:p>
    <w:p w14:paraId="5A6A72F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0C89730" w14:textId="77777777" w:rsidR="00F67B58" w:rsidRPr="00E6797A" w:rsidRDefault="00F67B58" w:rsidP="00F67B58">
      <w:pPr>
        <w:ind w:left="2127" w:hanging="2127"/>
        <w:jc w:val="both"/>
        <w:rPr>
          <w:rFonts w:asciiTheme="minorHAnsi" w:hAnsiTheme="minorHAnsi" w:cstheme="minorHAnsi"/>
          <w:sz w:val="24"/>
          <w:szCs w:val="24"/>
        </w:rPr>
      </w:pPr>
    </w:p>
    <w:p w14:paraId="6A5CEE2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Propaganda (moeda/unidade)</w:t>
      </w:r>
    </w:p>
    <w:p w14:paraId="0A28D5E4" w14:textId="77777777" w:rsidR="00F67B58" w:rsidRPr="00E6797A" w:rsidRDefault="00F67B58" w:rsidP="00F67B58">
      <w:pPr>
        <w:ind w:left="2127" w:hanging="2127"/>
        <w:jc w:val="both"/>
        <w:rPr>
          <w:rFonts w:asciiTheme="minorHAnsi" w:hAnsiTheme="minorHAnsi" w:cstheme="minorHAnsi"/>
          <w:sz w:val="24"/>
          <w:szCs w:val="24"/>
        </w:rPr>
      </w:pPr>
    </w:p>
    <w:p w14:paraId="5BA2342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EDESPROP</w:t>
      </w:r>
    </w:p>
    <w:p w14:paraId="78B71846" w14:textId="77777777" w:rsidR="00F67B58" w:rsidRPr="00E6797A" w:rsidRDefault="00F67B58" w:rsidP="00F67B58">
      <w:pPr>
        <w:ind w:left="2127" w:hanging="2127"/>
        <w:jc w:val="both"/>
        <w:rPr>
          <w:rFonts w:asciiTheme="minorHAnsi" w:hAnsiTheme="minorHAnsi" w:cstheme="minorHAnsi"/>
          <w:sz w:val="24"/>
          <w:szCs w:val="24"/>
        </w:rPr>
      </w:pPr>
    </w:p>
    <w:p w14:paraId="232B356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4BACB9E9" w14:textId="77777777" w:rsidR="00F67B58" w:rsidRPr="00E6797A" w:rsidRDefault="00F67B58" w:rsidP="00F67B58">
      <w:pPr>
        <w:ind w:left="2127" w:hanging="2127"/>
        <w:jc w:val="both"/>
        <w:rPr>
          <w:rFonts w:asciiTheme="minorHAnsi" w:hAnsiTheme="minorHAnsi" w:cstheme="minorHAnsi"/>
          <w:sz w:val="24"/>
          <w:szCs w:val="24"/>
        </w:rPr>
      </w:pPr>
    </w:p>
    <w:p w14:paraId="3C65056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0A8CE729" w14:textId="77777777" w:rsidR="00F67B58" w:rsidRPr="00E6797A" w:rsidRDefault="00F67B58" w:rsidP="00F67B58">
      <w:pPr>
        <w:jc w:val="both"/>
        <w:rPr>
          <w:rFonts w:asciiTheme="minorHAnsi" w:hAnsiTheme="minorHAnsi" w:cstheme="minorHAnsi"/>
          <w:sz w:val="24"/>
          <w:szCs w:val="24"/>
        </w:rPr>
      </w:pPr>
    </w:p>
    <w:p w14:paraId="5A8CBFD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39</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Assistência Técnica (moeda/unidade)</w:t>
      </w:r>
    </w:p>
    <w:p w14:paraId="64A8CB43" w14:textId="77777777" w:rsidR="00F67B58" w:rsidRPr="00E6797A" w:rsidRDefault="00F67B58" w:rsidP="00F67B58">
      <w:pPr>
        <w:ind w:left="2127" w:hanging="2127"/>
        <w:jc w:val="both"/>
        <w:rPr>
          <w:rFonts w:asciiTheme="minorHAnsi" w:hAnsiTheme="minorHAnsi" w:cstheme="minorHAnsi"/>
          <w:sz w:val="24"/>
          <w:szCs w:val="24"/>
        </w:rPr>
      </w:pPr>
    </w:p>
    <w:p w14:paraId="3A8AA4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EDESPASS</w:t>
      </w:r>
    </w:p>
    <w:p w14:paraId="73D98AEC" w14:textId="77777777" w:rsidR="00F67B58" w:rsidRPr="00E6797A" w:rsidRDefault="00F67B58" w:rsidP="00F67B58">
      <w:pPr>
        <w:ind w:left="2127" w:hanging="2127"/>
        <w:jc w:val="both"/>
        <w:rPr>
          <w:rFonts w:asciiTheme="minorHAnsi" w:hAnsiTheme="minorHAnsi" w:cstheme="minorHAnsi"/>
          <w:sz w:val="24"/>
          <w:szCs w:val="24"/>
        </w:rPr>
      </w:pPr>
    </w:p>
    <w:p w14:paraId="7BB37D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das despesas de assistência técnica.  Incluir somente as despesas diretas líquidas de quaisquer reembolsos efetuados pelo cliente.  Informar as despesas indiretas de assistência técnica como despesas indiretas de </w:t>
      </w:r>
      <w:r w:rsidRPr="00E6797A">
        <w:rPr>
          <w:rFonts w:asciiTheme="minorHAnsi" w:hAnsiTheme="minorHAnsi" w:cstheme="minorHAnsi"/>
          <w:sz w:val="24"/>
          <w:szCs w:val="24"/>
        </w:rPr>
        <w:lastRenderedPageBreak/>
        <w:t>venda nos campos 4</w:t>
      </w:r>
      <w:r w:rsidR="00770C1A" w:rsidRPr="00E6797A">
        <w:rPr>
          <w:rFonts w:asciiTheme="minorHAnsi" w:hAnsiTheme="minorHAnsi" w:cstheme="minorHAnsi"/>
          <w:sz w:val="24"/>
          <w:szCs w:val="24"/>
        </w:rPr>
        <w:t>1.0 e 42</w:t>
      </w:r>
      <w:r w:rsidRPr="00E6797A">
        <w:rPr>
          <w:rFonts w:asciiTheme="minorHAnsi" w:hAnsiTheme="minorHAnsi" w:cstheme="minorHAnsi"/>
          <w:sz w:val="24"/>
          <w:szCs w:val="24"/>
        </w:rPr>
        <w:t>.0.</w:t>
      </w:r>
    </w:p>
    <w:p w14:paraId="2FF24F5A" w14:textId="77777777" w:rsidR="00F67B58" w:rsidRPr="00E6797A" w:rsidRDefault="00F67B58" w:rsidP="00F67B58">
      <w:pPr>
        <w:ind w:left="2127" w:hanging="2127"/>
        <w:jc w:val="both"/>
        <w:rPr>
          <w:rFonts w:asciiTheme="minorHAnsi" w:hAnsiTheme="minorHAnsi" w:cstheme="minorHAnsi"/>
          <w:sz w:val="24"/>
          <w:szCs w:val="24"/>
        </w:rPr>
      </w:pPr>
    </w:p>
    <w:p w14:paraId="7DDB055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5668A5AF" w14:textId="77777777" w:rsidR="00F67B58" w:rsidRPr="00E6797A" w:rsidRDefault="00F67B58" w:rsidP="00F67B58">
      <w:pPr>
        <w:ind w:left="2127" w:hanging="2127"/>
        <w:jc w:val="both"/>
        <w:rPr>
          <w:rFonts w:asciiTheme="minorHAnsi" w:hAnsiTheme="minorHAnsi" w:cstheme="minorHAnsi"/>
          <w:sz w:val="24"/>
          <w:szCs w:val="24"/>
        </w:rPr>
      </w:pPr>
    </w:p>
    <w:p w14:paraId="07A904B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.(1 até n)</w:t>
      </w:r>
      <w:r w:rsidRPr="00E6797A">
        <w:rPr>
          <w:rFonts w:asciiTheme="minorHAnsi" w:hAnsiTheme="minorHAnsi" w:cstheme="minorHAnsi"/>
          <w:b/>
          <w:sz w:val="24"/>
          <w:szCs w:val="24"/>
        </w:rPr>
        <w:tab/>
        <w:t>Outras Despesas Unitárias Diretas de Vendas (moeda/unidade)</w:t>
      </w:r>
    </w:p>
    <w:p w14:paraId="7A26A7A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ab/>
      </w:r>
    </w:p>
    <w:p w14:paraId="37FAEDA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EDESPODIR (1 até n)</w:t>
      </w:r>
    </w:p>
    <w:p w14:paraId="307C628F" w14:textId="77777777" w:rsidR="00F67B58" w:rsidRPr="00E6797A" w:rsidRDefault="00F67B58" w:rsidP="00F67B58">
      <w:pPr>
        <w:ind w:left="2127" w:hanging="2127"/>
        <w:jc w:val="both"/>
        <w:rPr>
          <w:rFonts w:asciiTheme="minorHAnsi" w:hAnsiTheme="minorHAnsi" w:cstheme="minorHAnsi"/>
          <w:sz w:val="24"/>
          <w:szCs w:val="24"/>
        </w:rPr>
      </w:pPr>
    </w:p>
    <w:p w14:paraId="2EDDCC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0DFE58A8" w14:textId="77777777" w:rsidR="00F67B58" w:rsidRPr="00E6797A" w:rsidRDefault="00F67B58" w:rsidP="00F67B58">
      <w:pPr>
        <w:ind w:left="2127" w:hanging="2127"/>
        <w:jc w:val="both"/>
        <w:rPr>
          <w:rFonts w:asciiTheme="minorHAnsi" w:hAnsiTheme="minorHAnsi" w:cstheme="minorHAnsi"/>
          <w:sz w:val="24"/>
          <w:szCs w:val="24"/>
        </w:rPr>
      </w:pPr>
    </w:p>
    <w:p w14:paraId="719BE76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509CB2B" w14:textId="77777777" w:rsidR="00F67B58" w:rsidRPr="00E6797A" w:rsidRDefault="00F67B58" w:rsidP="00F67B58">
      <w:pPr>
        <w:ind w:left="2127" w:hanging="2127"/>
        <w:jc w:val="both"/>
        <w:rPr>
          <w:rFonts w:asciiTheme="minorHAnsi" w:hAnsiTheme="minorHAnsi" w:cstheme="minorHAnsi"/>
          <w:sz w:val="24"/>
          <w:szCs w:val="24"/>
        </w:rPr>
      </w:pPr>
    </w:p>
    <w:p w14:paraId="63C3D54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Indireta de Vendas Incorrida no País de Fabricação (moeda/unidade)</w:t>
      </w:r>
    </w:p>
    <w:p w14:paraId="6AD93E5C" w14:textId="77777777" w:rsidR="00F67B58" w:rsidRPr="00E6797A" w:rsidRDefault="00F67B58" w:rsidP="00F67B58">
      <w:pPr>
        <w:ind w:left="2127" w:hanging="2127"/>
        <w:jc w:val="both"/>
        <w:rPr>
          <w:rFonts w:asciiTheme="minorHAnsi" w:hAnsiTheme="minorHAnsi" w:cstheme="minorHAnsi"/>
          <w:sz w:val="24"/>
          <w:szCs w:val="24"/>
        </w:rPr>
      </w:pPr>
    </w:p>
    <w:p w14:paraId="2B3A332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EDESPIND</w:t>
      </w:r>
    </w:p>
    <w:p w14:paraId="72C93003" w14:textId="77777777" w:rsidR="00F67B58" w:rsidRPr="00E6797A" w:rsidRDefault="00F67B58" w:rsidP="00F67B58">
      <w:pPr>
        <w:ind w:left="2127" w:hanging="2127"/>
        <w:jc w:val="both"/>
        <w:rPr>
          <w:rFonts w:asciiTheme="minorHAnsi" w:hAnsiTheme="minorHAnsi" w:cstheme="minorHAnsi"/>
          <w:sz w:val="24"/>
          <w:szCs w:val="24"/>
        </w:rPr>
      </w:pPr>
    </w:p>
    <w:p w14:paraId="2B43E2E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66526B6" w14:textId="77777777" w:rsidR="00F67B58" w:rsidRPr="00E6797A" w:rsidRDefault="00F67B58" w:rsidP="00F67B58">
      <w:pPr>
        <w:ind w:left="2127" w:hanging="2127"/>
        <w:jc w:val="both"/>
        <w:rPr>
          <w:rFonts w:asciiTheme="minorHAnsi" w:hAnsiTheme="minorHAnsi" w:cstheme="minorHAnsi"/>
          <w:sz w:val="24"/>
          <w:szCs w:val="24"/>
        </w:rPr>
      </w:pPr>
    </w:p>
    <w:p w14:paraId="518B10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E6797A">
        <w:rPr>
          <w:rFonts w:asciiTheme="minorHAnsi" w:hAnsiTheme="minorHAnsi" w:cstheme="minorHAnsi"/>
          <w:sz w:val="24"/>
          <w:szCs w:val="24"/>
        </w:rPr>
        <w:t>7</w:t>
      </w:r>
      <w:r w:rsidRPr="00E6797A">
        <w:rPr>
          <w:rFonts w:asciiTheme="minorHAnsi" w:hAnsiTheme="minorHAnsi" w:cstheme="minorHAnsi"/>
          <w:sz w:val="24"/>
          <w:szCs w:val="24"/>
        </w:rPr>
        <w:t>.0 a 4</w:t>
      </w:r>
      <w:r w:rsidR="00770C1A" w:rsidRPr="00E6797A">
        <w:rPr>
          <w:rFonts w:asciiTheme="minorHAnsi" w:hAnsiTheme="minorHAnsi" w:cstheme="minorHAnsi"/>
          <w:sz w:val="24"/>
          <w:szCs w:val="24"/>
        </w:rPr>
        <w:t>0</w:t>
      </w:r>
      <w:r w:rsidRPr="00E6797A">
        <w:rPr>
          <w:rFonts w:asciiTheme="minorHAnsi" w:hAnsiTheme="minorHAnsi" w:cstheme="minorHAnsi"/>
          <w:sz w:val="24"/>
          <w:szCs w:val="24"/>
        </w:rPr>
        <w:t>.(1 até n). Quando mais de uma empresa tiver arcado com essas despesas, juntar planilhas distintas para cada uma.</w:t>
      </w:r>
    </w:p>
    <w:p w14:paraId="5EF386D5" w14:textId="77777777" w:rsidR="00F67B58" w:rsidRPr="00E6797A" w:rsidRDefault="00F67B58" w:rsidP="00F67B58">
      <w:pPr>
        <w:ind w:left="2127" w:hanging="2127"/>
        <w:jc w:val="both"/>
        <w:rPr>
          <w:rFonts w:asciiTheme="minorHAnsi" w:hAnsiTheme="minorHAnsi" w:cstheme="minorHAnsi"/>
          <w:sz w:val="24"/>
          <w:szCs w:val="24"/>
        </w:rPr>
      </w:pPr>
    </w:p>
    <w:p w14:paraId="3F88777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Indireta de Vendas Incorrida no Brasil (moeda/unidade)</w:t>
      </w:r>
    </w:p>
    <w:p w14:paraId="715CD5A4" w14:textId="77777777" w:rsidR="00F67B58" w:rsidRPr="00E6797A" w:rsidRDefault="00F67B58" w:rsidP="00F67B58">
      <w:pPr>
        <w:ind w:left="2127" w:hanging="2127"/>
        <w:jc w:val="both"/>
        <w:rPr>
          <w:rFonts w:asciiTheme="minorHAnsi" w:hAnsiTheme="minorHAnsi" w:cstheme="minorHAnsi"/>
          <w:sz w:val="24"/>
          <w:szCs w:val="24"/>
        </w:rPr>
      </w:pPr>
    </w:p>
    <w:p w14:paraId="117CEF9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EDESPINDBRA</w:t>
      </w:r>
    </w:p>
    <w:p w14:paraId="01011768" w14:textId="77777777" w:rsidR="00F67B58" w:rsidRPr="00E6797A" w:rsidRDefault="00F67B58" w:rsidP="00F67B58">
      <w:pPr>
        <w:ind w:left="2127" w:hanging="2127"/>
        <w:jc w:val="both"/>
        <w:rPr>
          <w:rFonts w:asciiTheme="minorHAnsi" w:hAnsiTheme="minorHAnsi" w:cstheme="minorHAnsi"/>
          <w:sz w:val="24"/>
          <w:szCs w:val="24"/>
        </w:rPr>
      </w:pPr>
    </w:p>
    <w:p w14:paraId="21EB9B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w:t>
      </w:r>
      <w:r w:rsidRPr="00E6797A">
        <w:rPr>
          <w:rFonts w:asciiTheme="minorHAnsi" w:hAnsiTheme="minorHAnsi" w:cstheme="minorHAnsi"/>
          <w:sz w:val="24"/>
          <w:szCs w:val="24"/>
        </w:rPr>
        <w:lastRenderedPageBreak/>
        <w:t>as despesas de cada companhia.</w:t>
      </w:r>
    </w:p>
    <w:p w14:paraId="66AD794C" w14:textId="77777777" w:rsidR="00F67B58" w:rsidRPr="00E6797A" w:rsidRDefault="00F67B58" w:rsidP="00F67B58">
      <w:pPr>
        <w:ind w:left="2127" w:hanging="2127"/>
        <w:jc w:val="both"/>
        <w:rPr>
          <w:rFonts w:asciiTheme="minorHAnsi" w:hAnsiTheme="minorHAnsi" w:cstheme="minorHAnsi"/>
          <w:sz w:val="24"/>
          <w:szCs w:val="24"/>
        </w:rPr>
      </w:pPr>
    </w:p>
    <w:p w14:paraId="28133D6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E6797A">
        <w:rPr>
          <w:rFonts w:asciiTheme="minorHAnsi" w:hAnsiTheme="minorHAnsi" w:cstheme="minorHAnsi"/>
          <w:sz w:val="24"/>
          <w:szCs w:val="24"/>
        </w:rPr>
        <w:t>7</w:t>
      </w:r>
      <w:r w:rsidRPr="00E6797A">
        <w:rPr>
          <w:rFonts w:asciiTheme="minorHAnsi" w:hAnsiTheme="minorHAnsi" w:cstheme="minorHAnsi"/>
          <w:sz w:val="24"/>
          <w:szCs w:val="24"/>
        </w:rPr>
        <w:t>.0 a 4</w:t>
      </w:r>
      <w:r w:rsidR="00770C1A" w:rsidRPr="00E6797A">
        <w:rPr>
          <w:rFonts w:asciiTheme="minorHAnsi" w:hAnsiTheme="minorHAnsi" w:cstheme="minorHAnsi"/>
          <w:sz w:val="24"/>
          <w:szCs w:val="24"/>
        </w:rPr>
        <w:t>0</w:t>
      </w:r>
      <w:r w:rsidRPr="00E6797A">
        <w:rPr>
          <w:rFonts w:asciiTheme="minorHAnsi" w:hAnsiTheme="minorHAnsi" w:cstheme="minorHAnsi"/>
          <w:sz w:val="24"/>
          <w:szCs w:val="24"/>
        </w:rPr>
        <w:t>.(1 até n). Quando mais de uma empresa tiver arcado com essas despesas, juntar planilhas distintas para cada uma.</w:t>
      </w:r>
    </w:p>
    <w:p w14:paraId="05285478" w14:textId="77777777" w:rsidR="00F67B58" w:rsidRPr="00E6797A" w:rsidRDefault="00F67B58" w:rsidP="00F67B58">
      <w:pPr>
        <w:ind w:left="2127" w:hanging="2127"/>
        <w:jc w:val="both"/>
        <w:rPr>
          <w:rFonts w:asciiTheme="minorHAnsi" w:hAnsiTheme="minorHAnsi" w:cstheme="minorHAnsi"/>
          <w:sz w:val="24"/>
          <w:szCs w:val="24"/>
        </w:rPr>
      </w:pPr>
    </w:p>
    <w:p w14:paraId="773D3936"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Manutenção de Estoques no País de Fabricação (moeda/unidade)</w:t>
      </w:r>
    </w:p>
    <w:p w14:paraId="02C8C09C" w14:textId="77777777" w:rsidR="00F67B58" w:rsidRPr="00E6797A" w:rsidRDefault="00F67B58" w:rsidP="00F67B58">
      <w:pPr>
        <w:ind w:left="2127" w:hanging="2127"/>
        <w:jc w:val="both"/>
        <w:rPr>
          <w:rFonts w:asciiTheme="minorHAnsi" w:hAnsiTheme="minorHAnsi" w:cstheme="minorHAnsi"/>
          <w:sz w:val="24"/>
          <w:szCs w:val="24"/>
        </w:rPr>
      </w:pPr>
    </w:p>
    <w:p w14:paraId="6A91DB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EDESPEST</w:t>
      </w:r>
    </w:p>
    <w:p w14:paraId="788CFB94" w14:textId="77777777" w:rsidR="00F67B58" w:rsidRPr="00E6797A" w:rsidRDefault="00F67B58" w:rsidP="00F67B58">
      <w:pPr>
        <w:ind w:left="2127" w:hanging="2127"/>
        <w:jc w:val="both"/>
        <w:rPr>
          <w:rFonts w:asciiTheme="minorHAnsi" w:hAnsiTheme="minorHAnsi" w:cstheme="minorHAnsi"/>
          <w:sz w:val="24"/>
          <w:szCs w:val="24"/>
        </w:rPr>
      </w:pPr>
    </w:p>
    <w:p w14:paraId="539C51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2EF55B4C" w14:textId="77777777" w:rsidR="00F67B58" w:rsidRPr="00E6797A" w:rsidRDefault="00F67B58" w:rsidP="00F67B58">
      <w:pPr>
        <w:ind w:left="2127" w:hanging="2127"/>
        <w:jc w:val="both"/>
        <w:rPr>
          <w:rFonts w:asciiTheme="minorHAnsi" w:hAnsiTheme="minorHAnsi" w:cstheme="minorHAnsi"/>
          <w:sz w:val="24"/>
          <w:szCs w:val="24"/>
        </w:rPr>
      </w:pPr>
    </w:p>
    <w:p w14:paraId="15BC2E1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produto objeto da investigação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6F417DD3" w14:textId="77777777" w:rsidR="00F67B58" w:rsidRPr="00E6797A" w:rsidRDefault="00F67B58" w:rsidP="00F67B58">
      <w:pPr>
        <w:ind w:left="2127" w:hanging="2127"/>
        <w:jc w:val="both"/>
        <w:rPr>
          <w:rFonts w:asciiTheme="minorHAnsi" w:hAnsiTheme="minorHAnsi" w:cstheme="minorHAnsi"/>
          <w:sz w:val="24"/>
          <w:szCs w:val="24"/>
        </w:rPr>
      </w:pPr>
    </w:p>
    <w:p w14:paraId="3E84F47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Manutenção de Estoques no Brasil (moeda/unidade)</w:t>
      </w:r>
    </w:p>
    <w:p w14:paraId="0DA2AFBB" w14:textId="77777777" w:rsidR="00F67B58" w:rsidRPr="00E6797A" w:rsidRDefault="00F67B58" w:rsidP="00F67B58">
      <w:pPr>
        <w:ind w:left="2127" w:hanging="2127"/>
        <w:jc w:val="both"/>
        <w:rPr>
          <w:rFonts w:asciiTheme="minorHAnsi" w:hAnsiTheme="minorHAnsi" w:cstheme="minorHAnsi"/>
          <w:sz w:val="24"/>
          <w:szCs w:val="24"/>
        </w:rPr>
      </w:pPr>
    </w:p>
    <w:p w14:paraId="353C45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EDESPESTBRA</w:t>
      </w:r>
    </w:p>
    <w:p w14:paraId="6435565C" w14:textId="77777777" w:rsidR="00F67B58" w:rsidRPr="00E6797A" w:rsidRDefault="00F67B58" w:rsidP="00F67B58">
      <w:pPr>
        <w:ind w:left="2127" w:hanging="2127"/>
        <w:jc w:val="both"/>
        <w:rPr>
          <w:rFonts w:asciiTheme="minorHAnsi" w:hAnsiTheme="minorHAnsi" w:cstheme="minorHAnsi"/>
          <w:sz w:val="24"/>
          <w:szCs w:val="24"/>
        </w:rPr>
      </w:pPr>
    </w:p>
    <w:p w14:paraId="6D3EF0E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incorrido da data de chegada do produto objeto da investigação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período de investigação, utilizar a taxa publicada de um banco comercial para empréstimos de curto prazo.</w:t>
      </w:r>
    </w:p>
    <w:p w14:paraId="22AD5DFC" w14:textId="77777777" w:rsidR="00F67B58" w:rsidRPr="00E6797A" w:rsidRDefault="00F67B58" w:rsidP="00F67B58">
      <w:pPr>
        <w:ind w:left="2127" w:hanging="2127"/>
        <w:jc w:val="both"/>
        <w:rPr>
          <w:rFonts w:asciiTheme="minorHAnsi" w:hAnsiTheme="minorHAnsi" w:cstheme="minorHAnsi"/>
          <w:sz w:val="24"/>
          <w:szCs w:val="24"/>
        </w:rPr>
      </w:pPr>
    </w:p>
    <w:p w14:paraId="6FFB54B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produto objeto da investigação é estocado no Brasil antes da venda e fornecer o período médio de tempo do estoque no Brasil. Indicar a fonte utilizada para taxas de juros de curto prazo no cálculo e anexar as respectivas planilhas de cálculo.</w:t>
      </w:r>
    </w:p>
    <w:p w14:paraId="17ED5429" w14:textId="77777777" w:rsidR="00F67B58" w:rsidRPr="00E6797A" w:rsidRDefault="00F67B58" w:rsidP="00F67B58">
      <w:pPr>
        <w:jc w:val="both"/>
        <w:rPr>
          <w:rFonts w:asciiTheme="minorHAnsi" w:hAnsiTheme="minorHAnsi" w:cstheme="minorHAnsi"/>
          <w:sz w:val="24"/>
          <w:szCs w:val="24"/>
        </w:rPr>
      </w:pPr>
    </w:p>
    <w:p w14:paraId="06C2699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Custo Unitário de Embalagem (moeda/unidade)</w:t>
      </w:r>
    </w:p>
    <w:p w14:paraId="6B58636B" w14:textId="77777777" w:rsidR="00F67B58" w:rsidRPr="00E6797A" w:rsidRDefault="00F67B58" w:rsidP="00F67B58">
      <w:pPr>
        <w:ind w:left="2127" w:hanging="2127"/>
        <w:jc w:val="both"/>
        <w:rPr>
          <w:rFonts w:asciiTheme="minorHAnsi" w:hAnsiTheme="minorHAnsi" w:cstheme="minorHAnsi"/>
          <w:sz w:val="24"/>
          <w:szCs w:val="24"/>
        </w:rPr>
      </w:pPr>
    </w:p>
    <w:p w14:paraId="38EB03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ECUSTEMB</w:t>
      </w:r>
    </w:p>
    <w:p w14:paraId="2AE76538" w14:textId="77777777" w:rsidR="00F67B58" w:rsidRPr="00E6797A" w:rsidRDefault="00F67B58" w:rsidP="00F67B58">
      <w:pPr>
        <w:ind w:left="2127" w:hanging="2127"/>
        <w:jc w:val="both"/>
        <w:rPr>
          <w:rFonts w:asciiTheme="minorHAnsi" w:hAnsiTheme="minorHAnsi" w:cstheme="minorHAnsi"/>
          <w:sz w:val="24"/>
          <w:szCs w:val="24"/>
        </w:rPr>
      </w:pPr>
    </w:p>
    <w:p w14:paraId="0A22E21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Observação:</w:t>
      </w:r>
      <w:r w:rsidRPr="00E6797A">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7747A660" w14:textId="77777777" w:rsidR="00F67B58" w:rsidRPr="00E6797A" w:rsidRDefault="00F67B58" w:rsidP="00F67B58">
      <w:pPr>
        <w:ind w:left="2127" w:hanging="2127"/>
        <w:jc w:val="both"/>
        <w:rPr>
          <w:rFonts w:asciiTheme="minorHAnsi" w:hAnsiTheme="minorHAnsi" w:cstheme="minorHAnsi"/>
          <w:sz w:val="24"/>
          <w:szCs w:val="24"/>
        </w:rPr>
      </w:pPr>
    </w:p>
    <w:p w14:paraId="12C6A8E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A4ACC2E" w14:textId="77777777" w:rsidR="00F67B58" w:rsidRPr="00E6797A" w:rsidRDefault="00F67B58" w:rsidP="00F67B58">
      <w:pPr>
        <w:jc w:val="both"/>
        <w:rPr>
          <w:rFonts w:asciiTheme="minorHAnsi" w:hAnsiTheme="minorHAnsi" w:cstheme="minorHAnsi"/>
          <w:b/>
          <w:sz w:val="24"/>
          <w:szCs w:val="24"/>
        </w:rPr>
      </w:pPr>
    </w:p>
    <w:p w14:paraId="5288033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6</w:t>
      </w:r>
      <w:r w:rsidRPr="00E6797A">
        <w:rPr>
          <w:rFonts w:asciiTheme="minorHAnsi" w:hAnsiTheme="minorHAnsi" w:cstheme="minorHAnsi"/>
          <w:b/>
          <w:sz w:val="24"/>
          <w:szCs w:val="24"/>
        </w:rPr>
        <w:t>.0</w:t>
      </w:r>
      <w:r w:rsidRPr="00E6797A">
        <w:rPr>
          <w:rFonts w:asciiTheme="minorHAnsi" w:hAnsiTheme="minorHAnsi" w:cstheme="minorHAnsi"/>
          <w:b/>
          <w:sz w:val="24"/>
          <w:szCs w:val="24"/>
        </w:rPr>
        <w:tab/>
        <w:t>Custo Unitário de Reembalagem no Brasil (moeda/unidade)</w:t>
      </w:r>
    </w:p>
    <w:p w14:paraId="46F0FEAC" w14:textId="77777777" w:rsidR="00F67B58" w:rsidRPr="00E6797A" w:rsidRDefault="00F67B58" w:rsidP="00F67B58">
      <w:pPr>
        <w:ind w:left="2127" w:hanging="2127"/>
        <w:jc w:val="both"/>
        <w:rPr>
          <w:rFonts w:asciiTheme="minorHAnsi" w:hAnsiTheme="minorHAnsi" w:cstheme="minorHAnsi"/>
          <w:sz w:val="24"/>
          <w:szCs w:val="24"/>
        </w:rPr>
      </w:pPr>
    </w:p>
    <w:p w14:paraId="2666D93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ECUSTREMBBRA</w:t>
      </w:r>
    </w:p>
    <w:p w14:paraId="52A7C675" w14:textId="77777777" w:rsidR="00F67B58" w:rsidRPr="00E6797A" w:rsidRDefault="00F67B58" w:rsidP="00F67B58">
      <w:pPr>
        <w:ind w:left="2127" w:hanging="2127"/>
        <w:jc w:val="both"/>
        <w:rPr>
          <w:rFonts w:asciiTheme="minorHAnsi" w:hAnsiTheme="minorHAnsi" w:cstheme="minorHAnsi"/>
          <w:sz w:val="24"/>
          <w:szCs w:val="24"/>
        </w:rPr>
      </w:pPr>
    </w:p>
    <w:p w14:paraId="097548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de embalagem. Incluir o custo de mão-de-obra, materiais e despesas gerais.  </w:t>
      </w:r>
    </w:p>
    <w:p w14:paraId="735EBFBC" w14:textId="77777777" w:rsidR="00F67B58" w:rsidRPr="00E6797A" w:rsidRDefault="00F67B58" w:rsidP="00F67B58">
      <w:pPr>
        <w:ind w:left="2127" w:hanging="2127"/>
        <w:jc w:val="both"/>
        <w:rPr>
          <w:rFonts w:asciiTheme="minorHAnsi" w:hAnsiTheme="minorHAnsi" w:cstheme="minorHAnsi"/>
          <w:sz w:val="24"/>
          <w:szCs w:val="24"/>
        </w:rPr>
      </w:pPr>
    </w:p>
    <w:p w14:paraId="14EE83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    descrever eventual reembalagem que seja realizada no Brasil. Para cada tipo de reembalagem,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D466738" w14:textId="77777777" w:rsidR="00F67B58" w:rsidRPr="00E6797A" w:rsidRDefault="00F67B58" w:rsidP="00F67B58">
      <w:pPr>
        <w:ind w:left="2127" w:hanging="2127"/>
        <w:jc w:val="both"/>
        <w:rPr>
          <w:rFonts w:asciiTheme="minorHAnsi" w:hAnsiTheme="minorHAnsi" w:cstheme="minorHAnsi"/>
          <w:sz w:val="24"/>
          <w:szCs w:val="24"/>
        </w:rPr>
      </w:pPr>
    </w:p>
    <w:p w14:paraId="30F29B5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 xml:space="preserve">Custo Unitário </w:t>
      </w:r>
      <w:r w:rsidR="000E3A80" w:rsidRPr="00E6797A">
        <w:rPr>
          <w:rFonts w:asciiTheme="minorHAnsi" w:hAnsiTheme="minorHAnsi" w:cstheme="minorHAnsi"/>
          <w:b/>
          <w:sz w:val="24"/>
          <w:szCs w:val="24"/>
        </w:rPr>
        <w:t>Total</w:t>
      </w:r>
      <w:r w:rsidRPr="00E6797A">
        <w:rPr>
          <w:rFonts w:asciiTheme="minorHAnsi" w:hAnsiTheme="minorHAnsi" w:cstheme="minorHAnsi"/>
          <w:b/>
          <w:sz w:val="24"/>
          <w:szCs w:val="24"/>
        </w:rPr>
        <w:t xml:space="preserve"> (moeda/unidade)</w:t>
      </w:r>
    </w:p>
    <w:p w14:paraId="663D79AB" w14:textId="77777777" w:rsidR="00F67B58" w:rsidRPr="00E6797A" w:rsidRDefault="00F67B58" w:rsidP="00F67B58">
      <w:pPr>
        <w:ind w:left="2127" w:hanging="2127"/>
        <w:jc w:val="both"/>
        <w:rPr>
          <w:rFonts w:asciiTheme="minorHAnsi" w:hAnsiTheme="minorHAnsi" w:cstheme="minorHAnsi"/>
          <w:sz w:val="24"/>
          <w:szCs w:val="24"/>
        </w:rPr>
      </w:pPr>
    </w:p>
    <w:p w14:paraId="5F71900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w:t>
      </w:r>
      <w:r w:rsidR="000E3A80" w:rsidRPr="00E6797A">
        <w:rPr>
          <w:rFonts w:asciiTheme="minorHAnsi" w:hAnsiTheme="minorHAnsi" w:cstheme="minorHAnsi"/>
          <w:sz w:val="24"/>
          <w:szCs w:val="24"/>
        </w:rPr>
        <w:t>TOT</w:t>
      </w:r>
    </w:p>
    <w:p w14:paraId="22AE4C02" w14:textId="77777777" w:rsidR="00F67B58" w:rsidRPr="00E6797A" w:rsidRDefault="00F67B58" w:rsidP="00F67B58">
      <w:pPr>
        <w:ind w:left="2127" w:hanging="2127"/>
        <w:jc w:val="both"/>
        <w:rPr>
          <w:rFonts w:asciiTheme="minorHAnsi" w:hAnsiTheme="minorHAnsi" w:cstheme="minorHAnsi"/>
          <w:sz w:val="24"/>
          <w:szCs w:val="24"/>
        </w:rPr>
      </w:pPr>
    </w:p>
    <w:p w14:paraId="13A6B3C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w:t>
      </w:r>
      <w:r w:rsidR="000E3A80" w:rsidRPr="00E6797A">
        <w:rPr>
          <w:rFonts w:asciiTheme="minorHAnsi" w:hAnsiTheme="minorHAnsi" w:cstheme="minorHAnsi"/>
          <w:sz w:val="24"/>
          <w:szCs w:val="24"/>
        </w:rPr>
        <w:t>total</w:t>
      </w:r>
      <w:r w:rsidRPr="00E6797A">
        <w:rPr>
          <w:rFonts w:asciiTheme="minorHAnsi" w:hAnsiTheme="minorHAnsi" w:cstheme="minorHAnsi"/>
          <w:sz w:val="24"/>
          <w:szCs w:val="24"/>
        </w:rPr>
        <w:t xml:space="preserve">, de acordo com o apresentado </w:t>
      </w:r>
      <w:r w:rsidR="00407491" w:rsidRPr="00E6797A">
        <w:rPr>
          <w:rFonts w:asciiTheme="minorHAnsi" w:hAnsiTheme="minorHAnsi" w:cstheme="minorHAnsi"/>
          <w:sz w:val="24"/>
          <w:szCs w:val="24"/>
        </w:rPr>
        <w:t>no Item B,</w:t>
      </w:r>
      <w:r w:rsidRPr="00E6797A">
        <w:rPr>
          <w:rFonts w:asciiTheme="minorHAnsi" w:hAnsiTheme="minorHAnsi" w:cstheme="minorHAnsi"/>
          <w:sz w:val="24"/>
          <w:szCs w:val="24"/>
        </w:rPr>
        <w:t xml:space="preserve"> exclusive as despesas comerciais.</w:t>
      </w:r>
    </w:p>
    <w:p w14:paraId="7D4CBFD2" w14:textId="77777777" w:rsidR="00F67B58" w:rsidRPr="00E6797A" w:rsidRDefault="00F67B58" w:rsidP="00F67B58">
      <w:pPr>
        <w:ind w:left="2127" w:hanging="2127"/>
        <w:jc w:val="both"/>
        <w:rPr>
          <w:rFonts w:asciiTheme="minorHAnsi" w:hAnsiTheme="minorHAnsi" w:cstheme="minorHAnsi"/>
          <w:sz w:val="24"/>
          <w:szCs w:val="24"/>
        </w:rPr>
      </w:pPr>
    </w:p>
    <w:p w14:paraId="0467E14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Valor Unitário de Internação (moeda/unidade)</w:t>
      </w:r>
    </w:p>
    <w:p w14:paraId="2039987D" w14:textId="77777777" w:rsidR="00F67B58" w:rsidRPr="00E6797A" w:rsidRDefault="00F67B58" w:rsidP="00F67B58">
      <w:pPr>
        <w:ind w:left="2127" w:hanging="2127"/>
        <w:jc w:val="both"/>
        <w:rPr>
          <w:rFonts w:asciiTheme="minorHAnsi" w:hAnsiTheme="minorHAnsi" w:cstheme="minorHAnsi"/>
          <w:sz w:val="24"/>
          <w:szCs w:val="24"/>
        </w:rPr>
      </w:pPr>
    </w:p>
    <w:p w14:paraId="5C9BC26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EVALINTER</w:t>
      </w:r>
    </w:p>
    <w:p w14:paraId="5E7D14AC" w14:textId="77777777" w:rsidR="00F67B58" w:rsidRPr="00E6797A" w:rsidRDefault="00F67B58" w:rsidP="00F67B58">
      <w:pPr>
        <w:ind w:left="2160" w:hanging="2160"/>
        <w:jc w:val="both"/>
        <w:rPr>
          <w:rFonts w:asciiTheme="minorHAnsi" w:hAnsiTheme="minorHAnsi" w:cstheme="minorHAnsi"/>
          <w:sz w:val="24"/>
          <w:szCs w:val="24"/>
        </w:rPr>
      </w:pPr>
    </w:p>
    <w:p w14:paraId="7F8EF9F9"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real unitário de internação no Brasil (base de cálculo para o Imposto de Importação).</w:t>
      </w:r>
    </w:p>
    <w:p w14:paraId="2B18D073" w14:textId="77777777" w:rsidR="00F67B58" w:rsidRPr="00E6797A" w:rsidRDefault="00F67B58" w:rsidP="00F67B58">
      <w:pPr>
        <w:jc w:val="both"/>
        <w:rPr>
          <w:rFonts w:asciiTheme="minorHAnsi" w:hAnsiTheme="minorHAnsi" w:cstheme="minorHAnsi"/>
          <w:sz w:val="24"/>
          <w:szCs w:val="24"/>
        </w:rPr>
      </w:pPr>
    </w:p>
    <w:p w14:paraId="7201A384"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49</w:t>
      </w:r>
      <w:r w:rsidRPr="00E6797A">
        <w:rPr>
          <w:rFonts w:asciiTheme="minorHAnsi" w:hAnsiTheme="minorHAnsi" w:cstheme="minorHAnsi"/>
          <w:b/>
          <w:sz w:val="24"/>
          <w:szCs w:val="24"/>
        </w:rPr>
        <w:t>.0</w:t>
      </w:r>
      <w:r w:rsidRPr="00E6797A">
        <w:rPr>
          <w:rFonts w:asciiTheme="minorHAnsi" w:hAnsiTheme="minorHAnsi" w:cstheme="minorHAnsi"/>
          <w:b/>
          <w:sz w:val="24"/>
          <w:szCs w:val="24"/>
        </w:rPr>
        <w:tab/>
        <w:t>Data de Internação</w:t>
      </w:r>
    </w:p>
    <w:p w14:paraId="43EAF3B1" w14:textId="77777777" w:rsidR="00F67B58" w:rsidRPr="00E6797A" w:rsidRDefault="00F67B58" w:rsidP="00F67B58">
      <w:pPr>
        <w:jc w:val="both"/>
        <w:rPr>
          <w:rFonts w:asciiTheme="minorHAnsi" w:hAnsiTheme="minorHAnsi" w:cstheme="minorHAnsi"/>
          <w:sz w:val="24"/>
          <w:szCs w:val="24"/>
        </w:rPr>
      </w:pPr>
    </w:p>
    <w:p w14:paraId="2793A7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EDATAINTERN</w:t>
      </w:r>
    </w:p>
    <w:p w14:paraId="667FE1BF" w14:textId="77777777" w:rsidR="00F67B58" w:rsidRPr="00E6797A" w:rsidRDefault="00F67B58" w:rsidP="00F67B58">
      <w:pPr>
        <w:jc w:val="both"/>
        <w:rPr>
          <w:rFonts w:asciiTheme="minorHAnsi" w:hAnsiTheme="minorHAnsi" w:cstheme="minorHAnsi"/>
          <w:sz w:val="24"/>
          <w:szCs w:val="24"/>
        </w:rPr>
      </w:pPr>
    </w:p>
    <w:p w14:paraId="53045C23"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            informar a data de registro da declaração de importação.</w:t>
      </w:r>
    </w:p>
    <w:p w14:paraId="694F9F4D" w14:textId="77777777" w:rsidR="00F67B58" w:rsidRPr="00E6797A" w:rsidRDefault="00F67B58" w:rsidP="00F67B58">
      <w:pPr>
        <w:jc w:val="both"/>
        <w:rPr>
          <w:rFonts w:asciiTheme="minorHAnsi" w:hAnsiTheme="minorHAnsi" w:cstheme="minorHAnsi"/>
          <w:sz w:val="24"/>
          <w:szCs w:val="24"/>
        </w:rPr>
      </w:pPr>
    </w:p>
    <w:p w14:paraId="2E9F3F17"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5</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.0</w:t>
      </w:r>
      <w:r w:rsidRPr="00E6797A">
        <w:rPr>
          <w:rFonts w:asciiTheme="minorHAnsi" w:hAnsiTheme="minorHAnsi" w:cstheme="minorHAnsi"/>
          <w:b/>
          <w:sz w:val="24"/>
          <w:szCs w:val="24"/>
        </w:rPr>
        <w:tab/>
        <w:t>Importador</w:t>
      </w:r>
    </w:p>
    <w:p w14:paraId="2E442156" w14:textId="77777777" w:rsidR="00F67B58" w:rsidRPr="00E6797A" w:rsidRDefault="00F67B58" w:rsidP="00F67B58">
      <w:pPr>
        <w:jc w:val="both"/>
        <w:rPr>
          <w:rFonts w:asciiTheme="minorHAnsi" w:hAnsiTheme="minorHAnsi" w:cstheme="minorHAnsi"/>
          <w:sz w:val="24"/>
          <w:szCs w:val="24"/>
        </w:rPr>
      </w:pPr>
    </w:p>
    <w:p w14:paraId="06BF9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ENOMEIMPORT</w:t>
      </w:r>
    </w:p>
    <w:p w14:paraId="7FA0FF5B" w14:textId="77777777" w:rsidR="00F67B58" w:rsidRPr="00E6797A" w:rsidRDefault="00F67B58" w:rsidP="00F67B58">
      <w:pPr>
        <w:ind w:left="2160" w:hanging="2160"/>
        <w:jc w:val="both"/>
        <w:rPr>
          <w:rFonts w:asciiTheme="minorHAnsi" w:hAnsiTheme="minorHAnsi" w:cstheme="minorHAnsi"/>
          <w:sz w:val="24"/>
          <w:szCs w:val="24"/>
        </w:rPr>
      </w:pPr>
    </w:p>
    <w:p w14:paraId="5E714210"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importador brasileiro registrado nos documentos de exportação.</w:t>
      </w:r>
    </w:p>
    <w:p w14:paraId="3A005154" w14:textId="77777777" w:rsidR="00F67B58" w:rsidRPr="00E6797A" w:rsidRDefault="00F67B58" w:rsidP="00F67B58">
      <w:pPr>
        <w:jc w:val="both"/>
        <w:rPr>
          <w:rFonts w:asciiTheme="minorHAnsi" w:hAnsiTheme="minorHAnsi" w:cstheme="minorHAnsi"/>
          <w:sz w:val="24"/>
          <w:szCs w:val="24"/>
        </w:rPr>
      </w:pPr>
    </w:p>
    <w:p w14:paraId="393CE479"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fornecer uma relação contendo os nomes dos importadores brasileiros e os respectivos códigos ou abreviações utilizadas para identificá-los.</w:t>
      </w:r>
    </w:p>
    <w:p w14:paraId="7015D171" w14:textId="77777777" w:rsidR="00F67B58" w:rsidRPr="00E6797A" w:rsidRDefault="00F67B58" w:rsidP="00F67B58">
      <w:pPr>
        <w:ind w:left="2160" w:hanging="2160"/>
        <w:jc w:val="both"/>
        <w:rPr>
          <w:rFonts w:asciiTheme="minorHAnsi" w:hAnsiTheme="minorHAnsi" w:cstheme="minorHAnsi"/>
          <w:sz w:val="24"/>
          <w:szCs w:val="24"/>
        </w:rPr>
      </w:pPr>
    </w:p>
    <w:p w14:paraId="1010D3F0" w14:textId="77777777" w:rsidR="00F67B58" w:rsidRPr="00E6797A" w:rsidRDefault="00F67B58" w:rsidP="00F67B58">
      <w:pPr>
        <w:ind w:left="2160" w:hanging="2160"/>
        <w:jc w:val="both"/>
        <w:rPr>
          <w:rFonts w:asciiTheme="minorHAnsi" w:hAnsiTheme="minorHAnsi" w:cstheme="minorHAnsi"/>
          <w:b/>
          <w:sz w:val="24"/>
          <w:szCs w:val="24"/>
        </w:rPr>
      </w:pPr>
      <w:r w:rsidRPr="00E6797A">
        <w:rPr>
          <w:rFonts w:asciiTheme="minorHAnsi" w:hAnsiTheme="minorHAnsi" w:cstheme="minorHAnsi"/>
          <w:b/>
          <w:sz w:val="24"/>
          <w:szCs w:val="24"/>
        </w:rPr>
        <w:t>Campo N</w:t>
      </w:r>
      <w:r w:rsidRPr="00E6797A">
        <w:rPr>
          <w:rFonts w:asciiTheme="minorHAnsi" w:hAnsiTheme="minorHAnsi" w:cstheme="minorHAnsi"/>
          <w:b/>
          <w:sz w:val="24"/>
          <w:szCs w:val="24"/>
          <w:u w:val="single"/>
          <w:vertAlign w:val="superscript"/>
        </w:rPr>
        <w:t>o</w:t>
      </w:r>
      <w:r w:rsidR="00253B0C" w:rsidRPr="00E6797A">
        <w:rPr>
          <w:rFonts w:asciiTheme="minorHAnsi" w:hAnsiTheme="minorHAnsi" w:cstheme="minorHAnsi"/>
          <w:b/>
          <w:sz w:val="24"/>
          <w:szCs w:val="24"/>
        </w:rPr>
        <w:t xml:space="preserve"> 51</w:t>
      </w:r>
      <w:r w:rsidRPr="00E6797A">
        <w:rPr>
          <w:rFonts w:asciiTheme="minorHAnsi" w:hAnsiTheme="minorHAnsi" w:cstheme="minorHAnsi"/>
          <w:b/>
          <w:sz w:val="24"/>
          <w:szCs w:val="24"/>
        </w:rPr>
        <w:t>.0          Destino</w:t>
      </w:r>
    </w:p>
    <w:p w14:paraId="709F69A3" w14:textId="77777777" w:rsidR="00F67B58" w:rsidRPr="00E6797A" w:rsidRDefault="00F67B58" w:rsidP="00F67B58">
      <w:pPr>
        <w:ind w:left="2160" w:hanging="2160"/>
        <w:jc w:val="both"/>
        <w:rPr>
          <w:rFonts w:asciiTheme="minorHAnsi" w:hAnsiTheme="minorHAnsi" w:cstheme="minorHAnsi"/>
          <w:sz w:val="24"/>
          <w:szCs w:val="24"/>
        </w:rPr>
      </w:pPr>
    </w:p>
    <w:p w14:paraId="2EA48F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EDESTINO</w:t>
      </w:r>
    </w:p>
    <w:p w14:paraId="7A108A82" w14:textId="77777777" w:rsidR="00F67B58" w:rsidRPr="00E6797A" w:rsidRDefault="00F67B58" w:rsidP="00F67B58">
      <w:pPr>
        <w:ind w:left="2160" w:hanging="2160"/>
        <w:jc w:val="both"/>
        <w:rPr>
          <w:rFonts w:asciiTheme="minorHAnsi" w:hAnsiTheme="minorHAnsi" w:cstheme="minorHAnsi"/>
          <w:sz w:val="24"/>
          <w:szCs w:val="24"/>
        </w:rPr>
      </w:pPr>
    </w:p>
    <w:p w14:paraId="679EA48C"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entrega do produto designado pelo cliente.</w:t>
      </w:r>
    </w:p>
    <w:p w14:paraId="4C1B6A7F" w14:textId="77777777" w:rsidR="00F67B58" w:rsidRPr="00E6797A" w:rsidRDefault="00F67B58" w:rsidP="00F67B58">
      <w:pPr>
        <w:rPr>
          <w:rFonts w:asciiTheme="minorHAnsi" w:hAnsiTheme="minorHAnsi" w:cstheme="minorHAnsi"/>
          <w:sz w:val="24"/>
          <w:szCs w:val="24"/>
        </w:rPr>
      </w:pPr>
    </w:p>
    <w:p w14:paraId="52D16998" w14:textId="77777777" w:rsidR="00F67B58" w:rsidRPr="00E6797A" w:rsidRDefault="00F67B58" w:rsidP="00F67B58">
      <w:pPr>
        <w:jc w:val="both"/>
        <w:rPr>
          <w:rFonts w:asciiTheme="minorHAnsi" w:hAnsiTheme="minorHAnsi" w:cstheme="minorHAnsi"/>
          <w:b/>
          <w:sz w:val="24"/>
          <w:szCs w:val="24"/>
        </w:rPr>
      </w:pPr>
    </w:p>
    <w:p w14:paraId="46CCD5CB" w14:textId="77777777" w:rsidR="00F67B58" w:rsidRPr="00E6797A" w:rsidRDefault="00F67B58" w:rsidP="00F67B58">
      <w:pPr>
        <w:rPr>
          <w:rFonts w:asciiTheme="minorHAnsi" w:hAnsiTheme="minorHAnsi" w:cstheme="minorHAnsi"/>
        </w:rPr>
      </w:pPr>
    </w:p>
    <w:p w14:paraId="3B32A3F7" w14:textId="77777777" w:rsidR="00F67B58" w:rsidRPr="00E6797A" w:rsidRDefault="00F67B58" w:rsidP="00F67B58">
      <w:pPr>
        <w:rPr>
          <w:rFonts w:asciiTheme="minorHAnsi" w:hAnsiTheme="minorHAnsi" w:cstheme="minorHAnsi"/>
        </w:rPr>
      </w:pPr>
    </w:p>
    <w:p w14:paraId="20C8FEB1" w14:textId="77777777" w:rsidR="00F67B58" w:rsidRPr="00E6797A" w:rsidRDefault="00F67B58" w:rsidP="00F67B58">
      <w:pPr>
        <w:rPr>
          <w:rFonts w:asciiTheme="minorHAnsi" w:hAnsiTheme="minorHAnsi" w:cstheme="minorHAnsi"/>
        </w:rPr>
      </w:pPr>
    </w:p>
    <w:p w14:paraId="59DF9C79" w14:textId="77777777" w:rsidR="00F67B58" w:rsidRPr="00E6797A" w:rsidRDefault="00F67B58" w:rsidP="00F67B58">
      <w:pPr>
        <w:rPr>
          <w:rFonts w:asciiTheme="minorHAnsi" w:hAnsiTheme="minorHAnsi" w:cstheme="minorHAnsi"/>
        </w:rPr>
      </w:pPr>
    </w:p>
    <w:p w14:paraId="7282B56E" w14:textId="77777777" w:rsidR="00F67B58" w:rsidRPr="00E6797A" w:rsidRDefault="00F67B58" w:rsidP="00F67B58">
      <w:pPr>
        <w:rPr>
          <w:rFonts w:asciiTheme="minorHAnsi" w:hAnsiTheme="minorHAnsi" w:cstheme="minorHAnsi"/>
        </w:rPr>
      </w:pPr>
    </w:p>
    <w:p w14:paraId="1B77373F" w14:textId="77777777" w:rsidR="00F67B58" w:rsidRPr="00E6797A" w:rsidRDefault="00F67B58" w:rsidP="00F67B58">
      <w:pPr>
        <w:rPr>
          <w:rFonts w:asciiTheme="minorHAnsi" w:hAnsiTheme="minorHAnsi" w:cstheme="minorHAnsi"/>
        </w:rPr>
      </w:pPr>
    </w:p>
    <w:p w14:paraId="478F3025" w14:textId="77777777" w:rsidR="00F67B58" w:rsidRPr="00E6797A" w:rsidRDefault="00F67B58" w:rsidP="00F67B58">
      <w:pPr>
        <w:rPr>
          <w:rFonts w:asciiTheme="minorHAnsi" w:hAnsiTheme="minorHAnsi" w:cstheme="minorHAnsi"/>
        </w:rPr>
      </w:pPr>
    </w:p>
    <w:p w14:paraId="5B36E77D" w14:textId="77777777" w:rsidR="00F67B58" w:rsidRPr="00E6797A" w:rsidRDefault="00F67B58" w:rsidP="00F67B58">
      <w:pPr>
        <w:rPr>
          <w:rFonts w:asciiTheme="minorHAnsi" w:hAnsiTheme="minorHAnsi" w:cstheme="minorHAnsi"/>
        </w:rPr>
      </w:pPr>
    </w:p>
    <w:p w14:paraId="645B7D66" w14:textId="77777777" w:rsidR="00F67B58" w:rsidRPr="00E6797A" w:rsidRDefault="00F67B58" w:rsidP="00F67B58">
      <w:pPr>
        <w:rPr>
          <w:rFonts w:asciiTheme="minorHAnsi" w:hAnsiTheme="minorHAnsi" w:cstheme="minorHAnsi"/>
        </w:rPr>
      </w:pPr>
    </w:p>
    <w:p w14:paraId="24E6ADD7" w14:textId="77777777" w:rsidR="00F67B58" w:rsidRPr="00E6797A" w:rsidRDefault="00F67B58" w:rsidP="00F67B58">
      <w:pPr>
        <w:rPr>
          <w:rFonts w:asciiTheme="minorHAnsi" w:hAnsiTheme="minorHAnsi" w:cstheme="minorHAnsi"/>
        </w:rPr>
      </w:pPr>
    </w:p>
    <w:p w14:paraId="40A7C747" w14:textId="77777777" w:rsidR="00F67B58" w:rsidRPr="00E6797A" w:rsidRDefault="00F67B58" w:rsidP="00F67B58">
      <w:pPr>
        <w:rPr>
          <w:rFonts w:asciiTheme="minorHAnsi" w:hAnsiTheme="minorHAnsi" w:cstheme="minorHAnsi"/>
        </w:rPr>
      </w:pPr>
    </w:p>
    <w:p w14:paraId="7F94D524" w14:textId="77777777" w:rsidR="00F67B58" w:rsidRPr="00E6797A" w:rsidRDefault="00F67B58" w:rsidP="00F67B58">
      <w:pPr>
        <w:rPr>
          <w:rFonts w:asciiTheme="minorHAnsi" w:hAnsiTheme="minorHAnsi" w:cstheme="minorHAnsi"/>
        </w:rPr>
      </w:pPr>
    </w:p>
    <w:p w14:paraId="2492C1E3" w14:textId="77777777" w:rsidR="00F67B58" w:rsidRPr="00E6797A" w:rsidRDefault="00F67B58" w:rsidP="00F67B58">
      <w:pPr>
        <w:rPr>
          <w:rFonts w:asciiTheme="minorHAnsi" w:hAnsiTheme="minorHAnsi" w:cstheme="minorHAnsi"/>
        </w:rPr>
      </w:pPr>
    </w:p>
    <w:p w14:paraId="2D24E880" w14:textId="77777777" w:rsidR="00F67B58" w:rsidRPr="00E6797A" w:rsidRDefault="00F67B58" w:rsidP="00F67B58">
      <w:pPr>
        <w:rPr>
          <w:rFonts w:asciiTheme="minorHAnsi" w:hAnsiTheme="minorHAnsi" w:cstheme="minorHAnsi"/>
        </w:rPr>
      </w:pPr>
    </w:p>
    <w:p w14:paraId="7BF83177" w14:textId="77777777" w:rsidR="00F67B58" w:rsidRPr="00E6797A" w:rsidRDefault="00F67B58" w:rsidP="00F67B58">
      <w:pPr>
        <w:rPr>
          <w:rFonts w:asciiTheme="minorHAnsi" w:hAnsiTheme="minorHAnsi" w:cstheme="minorHAnsi"/>
        </w:rPr>
      </w:pPr>
    </w:p>
    <w:p w14:paraId="7B8EA08E" w14:textId="77777777" w:rsidR="00F67B58" w:rsidRPr="00E6797A" w:rsidRDefault="00F67B58" w:rsidP="00F67B58">
      <w:pPr>
        <w:rPr>
          <w:rFonts w:asciiTheme="minorHAnsi" w:hAnsiTheme="minorHAnsi" w:cstheme="minorHAnsi"/>
        </w:rPr>
      </w:pPr>
    </w:p>
    <w:p w14:paraId="29B27161" w14:textId="77777777" w:rsidR="00F67B58" w:rsidRPr="00E6797A" w:rsidRDefault="00F67B58" w:rsidP="00F67B58">
      <w:pPr>
        <w:rPr>
          <w:rFonts w:asciiTheme="minorHAnsi" w:hAnsiTheme="minorHAnsi" w:cstheme="minorHAnsi"/>
        </w:rPr>
      </w:pPr>
    </w:p>
    <w:p w14:paraId="3DB47194" w14:textId="77777777" w:rsidR="00F67B58" w:rsidRPr="00E6797A" w:rsidRDefault="00F67B58" w:rsidP="00F67B58">
      <w:pPr>
        <w:rPr>
          <w:rFonts w:asciiTheme="minorHAnsi" w:hAnsiTheme="minorHAnsi" w:cstheme="minorHAnsi"/>
        </w:rPr>
      </w:pPr>
    </w:p>
    <w:p w14:paraId="4E75FE5A" w14:textId="77777777" w:rsidR="00F67B58" w:rsidRPr="00E6797A" w:rsidRDefault="00F67B58" w:rsidP="00F67B58">
      <w:pPr>
        <w:rPr>
          <w:rFonts w:asciiTheme="minorHAnsi" w:hAnsiTheme="minorHAnsi" w:cstheme="minorHAnsi"/>
        </w:rPr>
      </w:pPr>
    </w:p>
    <w:p w14:paraId="1FAB9664" w14:textId="77777777" w:rsidR="00F67B58" w:rsidRPr="00E6797A" w:rsidRDefault="00F67B58" w:rsidP="00F67B58">
      <w:pPr>
        <w:pStyle w:val="Ttulo7"/>
        <w:numPr>
          <w:ilvl w:val="0"/>
          <w:numId w:val="0"/>
        </w:numPr>
        <w:rPr>
          <w:rFonts w:asciiTheme="minorHAnsi" w:hAnsiTheme="minorHAnsi" w:cstheme="minorHAnsi"/>
          <w:b w:val="0"/>
        </w:rPr>
      </w:pPr>
    </w:p>
    <w:p w14:paraId="14B5500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vendas ao Brasil prestadas na seção acima:</w:t>
      </w:r>
    </w:p>
    <w:p w14:paraId="0ACCAE6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694BA1A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15853D4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Cargo:</w:t>
      </w:r>
    </w:p>
    <w:p w14:paraId="338D0D82"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Telefone:</w:t>
      </w:r>
    </w:p>
    <w:p w14:paraId="454C14F6"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E6797A">
        <w:rPr>
          <w:rFonts w:asciiTheme="minorHAnsi" w:hAnsiTheme="minorHAnsi" w:cstheme="minorHAnsi"/>
          <w:bCs/>
          <w:sz w:val="24"/>
          <w:szCs w:val="24"/>
        </w:rPr>
        <w:t>Endereço eletrônico:</w:t>
      </w:r>
    </w:p>
    <w:p w14:paraId="12CCE7F4" w14:textId="77777777" w:rsidR="00F67B58" w:rsidRPr="00E6797A" w:rsidRDefault="00F67B58" w:rsidP="00F67B58">
      <w:pPr>
        <w:pStyle w:val="Ttulo1"/>
        <w:rPr>
          <w:rFonts w:asciiTheme="minorHAnsi" w:hAnsiTheme="minorHAnsi" w:cstheme="minorHAnsi"/>
        </w:rPr>
      </w:pPr>
      <w:r w:rsidRPr="00E6797A">
        <w:rPr>
          <w:rFonts w:asciiTheme="minorHAnsi" w:hAnsiTheme="minorHAnsi" w:cstheme="minorHAnsi"/>
        </w:rPr>
        <w:br w:type="page"/>
      </w:r>
      <w:bookmarkStart w:id="74" w:name="_Toc340425374"/>
      <w:r w:rsidRPr="00E6797A">
        <w:rPr>
          <w:rFonts w:asciiTheme="minorHAnsi" w:hAnsiTheme="minorHAnsi" w:cstheme="minorHAnsi"/>
        </w:rPr>
        <w:lastRenderedPageBreak/>
        <w:t>VII – VENDAS TOTAIS</w:t>
      </w:r>
      <w:bookmarkEnd w:id="74"/>
    </w:p>
    <w:p w14:paraId="59EB3329" w14:textId="77777777" w:rsidR="00F67B58" w:rsidRPr="00E6797A" w:rsidRDefault="00F67B58" w:rsidP="00F67B58">
      <w:pPr>
        <w:jc w:val="both"/>
        <w:rPr>
          <w:rFonts w:asciiTheme="minorHAnsi" w:hAnsiTheme="minorHAnsi" w:cstheme="minorHAnsi"/>
          <w:sz w:val="24"/>
        </w:rPr>
      </w:pPr>
    </w:p>
    <w:p w14:paraId="2F169C97" w14:textId="77777777" w:rsidR="00F67B58" w:rsidRPr="00E6797A" w:rsidRDefault="00F67B58" w:rsidP="00F67B58">
      <w:pPr>
        <w:jc w:val="both"/>
        <w:rPr>
          <w:rFonts w:asciiTheme="minorHAnsi" w:hAnsiTheme="minorHAnsi" w:cstheme="minorHAnsi"/>
          <w:sz w:val="24"/>
        </w:rPr>
      </w:pPr>
    </w:p>
    <w:p w14:paraId="11820787" w14:textId="77777777" w:rsidR="00F67B58" w:rsidRPr="00E6797A" w:rsidRDefault="00F67B58" w:rsidP="00F67B58">
      <w:pPr>
        <w:ind w:firstLine="709"/>
        <w:jc w:val="both"/>
        <w:rPr>
          <w:rFonts w:asciiTheme="minorHAnsi" w:hAnsiTheme="minorHAnsi" w:cstheme="minorHAnsi"/>
          <w:i/>
          <w:sz w:val="24"/>
        </w:rPr>
      </w:pPr>
      <w:r w:rsidRPr="00E6797A">
        <w:rPr>
          <w:rFonts w:asciiTheme="minorHAnsi" w:hAnsiTheme="minorHAnsi" w:cstheme="minorHAnsi"/>
          <w:i/>
          <w:sz w:val="24"/>
        </w:rPr>
        <w:t xml:space="preserve">Essa seção fornece instruções sobre o preenchimento do Apêndice </w:t>
      </w:r>
      <w:r w:rsidR="00020EF9" w:rsidRPr="00E6797A">
        <w:rPr>
          <w:rFonts w:asciiTheme="minorHAnsi" w:hAnsiTheme="minorHAnsi" w:cstheme="minorHAnsi"/>
          <w:i/>
          <w:sz w:val="24"/>
        </w:rPr>
        <w:t>VIII</w:t>
      </w:r>
      <w:r w:rsidRPr="00E6797A">
        <w:rPr>
          <w:rFonts w:asciiTheme="minorHAnsi" w:hAnsiTheme="minorHAnsi" w:cstheme="minorHAnsi"/>
          <w:i/>
          <w:sz w:val="24"/>
        </w:rPr>
        <w:t xml:space="preserve">, relativo aos dados de Vendas Totais da empresa. </w:t>
      </w:r>
    </w:p>
    <w:p w14:paraId="44678223" w14:textId="77777777" w:rsidR="00F67B58" w:rsidRPr="00E6797A" w:rsidRDefault="00F67B58" w:rsidP="00F67B58">
      <w:pPr>
        <w:ind w:firstLine="708"/>
        <w:jc w:val="both"/>
        <w:rPr>
          <w:rFonts w:asciiTheme="minorHAnsi" w:hAnsiTheme="minorHAnsi" w:cstheme="minorHAnsi"/>
          <w:i/>
          <w:sz w:val="24"/>
        </w:rPr>
      </w:pPr>
    </w:p>
    <w:p w14:paraId="51F8461D" w14:textId="77777777" w:rsidR="00F67B58" w:rsidRPr="00E6797A" w:rsidRDefault="00F67B58" w:rsidP="00F67B58">
      <w:pPr>
        <w:jc w:val="both"/>
        <w:rPr>
          <w:rFonts w:asciiTheme="minorHAnsi" w:hAnsiTheme="minorHAnsi" w:cstheme="minorHAnsi"/>
          <w:i/>
          <w:sz w:val="24"/>
        </w:rPr>
      </w:pPr>
    </w:p>
    <w:p w14:paraId="3CA6B8BA" w14:textId="77777777" w:rsidR="00F67B58" w:rsidRPr="00E6797A" w:rsidRDefault="00F67B58" w:rsidP="00F67B58">
      <w:pPr>
        <w:pStyle w:val="Ttulo1"/>
        <w:rPr>
          <w:rFonts w:asciiTheme="minorHAnsi" w:hAnsiTheme="minorHAnsi" w:cstheme="minorHAnsi"/>
        </w:rPr>
      </w:pPr>
      <w:bookmarkStart w:id="75" w:name="_Toc340425375"/>
      <w:r w:rsidRPr="00E6797A">
        <w:rPr>
          <w:rFonts w:asciiTheme="minorHAnsi" w:hAnsiTheme="minorHAnsi" w:cstheme="minorHAnsi"/>
        </w:rPr>
        <w:t>ITEM D – REGISTRO DE VENDAS TOTAIS</w:t>
      </w:r>
      <w:bookmarkEnd w:id="75"/>
    </w:p>
    <w:p w14:paraId="63098A84" w14:textId="77777777" w:rsidR="00F67B58" w:rsidRPr="00E6797A" w:rsidRDefault="00F67B58" w:rsidP="00F67B58">
      <w:pPr>
        <w:pStyle w:val="Ttulo7"/>
        <w:numPr>
          <w:ilvl w:val="0"/>
          <w:numId w:val="0"/>
        </w:numPr>
        <w:rPr>
          <w:rFonts w:asciiTheme="minorHAnsi" w:hAnsiTheme="minorHAnsi" w:cstheme="minorHAnsi"/>
          <w:b w:val="0"/>
          <w:szCs w:val="24"/>
        </w:rPr>
      </w:pPr>
    </w:p>
    <w:p w14:paraId="0013C6B8" w14:textId="77777777" w:rsidR="00F67B58" w:rsidRPr="00E6797A" w:rsidRDefault="00F67B58" w:rsidP="00F67B58">
      <w:pPr>
        <w:rPr>
          <w:rFonts w:asciiTheme="minorHAnsi" w:hAnsiTheme="minorHAnsi" w:cstheme="minorHAnsi"/>
        </w:rPr>
      </w:pPr>
    </w:p>
    <w:p w14:paraId="11BB2F61" w14:textId="77777777" w:rsidR="00F67B58" w:rsidRPr="00E6797A" w:rsidRDefault="00F67B58" w:rsidP="00F67B58">
      <w:pPr>
        <w:ind w:firstLine="709"/>
        <w:jc w:val="both"/>
        <w:rPr>
          <w:rFonts w:asciiTheme="minorHAnsi" w:hAnsiTheme="minorHAnsi" w:cstheme="minorHAnsi"/>
          <w:i/>
          <w:sz w:val="24"/>
        </w:rPr>
      </w:pPr>
      <w:r w:rsidRPr="00E6797A">
        <w:rPr>
          <w:rFonts w:asciiTheme="minorHAnsi" w:hAnsiTheme="minorHAnsi" w:cstheme="minorHAnsi"/>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551547FF" w14:textId="77777777" w:rsidR="00F67B58" w:rsidRPr="00E6797A" w:rsidRDefault="00F67B58" w:rsidP="00F67B58">
      <w:pPr>
        <w:jc w:val="both"/>
        <w:rPr>
          <w:rFonts w:asciiTheme="minorHAnsi" w:hAnsiTheme="minorHAnsi" w:cstheme="minorHAnsi"/>
          <w:b/>
          <w:sz w:val="24"/>
          <w:szCs w:val="24"/>
        </w:rPr>
      </w:pPr>
    </w:p>
    <w:p w14:paraId="2C77EC21" w14:textId="77777777" w:rsidR="00F67B58" w:rsidRPr="00E6797A" w:rsidRDefault="00F67B58" w:rsidP="00F67B58">
      <w:pPr>
        <w:jc w:val="both"/>
        <w:rPr>
          <w:rFonts w:asciiTheme="minorHAnsi" w:hAnsiTheme="minorHAnsi" w:cstheme="minorHAnsi"/>
          <w:b/>
          <w:sz w:val="24"/>
          <w:szCs w:val="24"/>
        </w:rPr>
      </w:pPr>
    </w:p>
    <w:p w14:paraId="0FAA843C"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D.1.</w:t>
      </w:r>
      <w:r w:rsidRPr="00E6797A">
        <w:rPr>
          <w:rFonts w:asciiTheme="minorHAnsi" w:hAnsiTheme="minorHAnsi" w:cstheme="minorHAnsi"/>
          <w:b/>
          <w:sz w:val="24"/>
          <w:szCs w:val="24"/>
        </w:rPr>
        <w:tab/>
        <w:t>INSTRUÇÕES GERAIS</w:t>
      </w:r>
    </w:p>
    <w:p w14:paraId="1B9FA7E6" w14:textId="77777777" w:rsidR="00F67B58" w:rsidRPr="00E6797A" w:rsidRDefault="00F67B58" w:rsidP="00F67B58">
      <w:pPr>
        <w:jc w:val="both"/>
        <w:rPr>
          <w:rFonts w:asciiTheme="minorHAnsi" w:hAnsiTheme="minorHAnsi" w:cstheme="minorHAnsi"/>
          <w:b/>
          <w:sz w:val="24"/>
          <w:szCs w:val="24"/>
        </w:rPr>
      </w:pPr>
    </w:p>
    <w:p w14:paraId="56F8DB93" w14:textId="77777777" w:rsidR="00F67B58" w:rsidRPr="00E6797A" w:rsidRDefault="00F67B58" w:rsidP="00F67B58">
      <w:pPr>
        <w:jc w:val="both"/>
        <w:rPr>
          <w:rFonts w:asciiTheme="minorHAnsi" w:hAnsiTheme="minorHAnsi" w:cstheme="minorHAnsi"/>
        </w:rPr>
      </w:pPr>
    </w:p>
    <w:p w14:paraId="240C7903"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sobre preços e quantidades solicitadas deverão ser reportadas para o período indicado. </w:t>
      </w:r>
    </w:p>
    <w:p w14:paraId="0D8B1D11" w14:textId="77777777" w:rsidR="00F67B58" w:rsidRPr="00E6797A" w:rsidRDefault="00F67B58" w:rsidP="00F67B58">
      <w:pPr>
        <w:pStyle w:val="Ttulo7"/>
        <w:numPr>
          <w:ilvl w:val="0"/>
          <w:numId w:val="0"/>
        </w:numPr>
        <w:rPr>
          <w:rFonts w:asciiTheme="minorHAnsi" w:hAnsiTheme="minorHAnsi" w:cstheme="minorHAnsi"/>
          <w:b w:val="0"/>
        </w:rPr>
      </w:pPr>
    </w:p>
    <w:p w14:paraId="2CE6D8C3"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D.1.2.</w:t>
      </w:r>
      <w:r w:rsidRPr="00E6797A">
        <w:rPr>
          <w:rFonts w:asciiTheme="minorHAnsi" w:hAnsiTheme="minorHAnsi" w:cstheme="minorHAnsi"/>
          <w:b w:val="0"/>
          <w:szCs w:val="24"/>
        </w:rPr>
        <w:tab/>
      </w:r>
      <w:r w:rsidRPr="00E6797A">
        <w:rPr>
          <w:rFonts w:asciiTheme="minorHAnsi" w:hAnsiTheme="minorHAnsi" w:cstheme="minorHAnsi"/>
          <w:b w:val="0"/>
        </w:rPr>
        <w:t xml:space="preserve">Ressalte-se que os totais informados nessa seção deverão ser necessariamente iguais aos totais já informados nos apêndices V e VII.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no entanto, haverá necessidade de se complementarem as informações apresentadas nos Apêndices anteriores. </w:t>
      </w:r>
    </w:p>
    <w:p w14:paraId="2F168489"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 xml:space="preserve"> </w:t>
      </w:r>
    </w:p>
    <w:p w14:paraId="0DE7517E"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D.1.3.</w:t>
      </w:r>
      <w:r w:rsidRPr="00E6797A">
        <w:rPr>
          <w:rFonts w:asciiTheme="minorHAnsi" w:hAnsiTheme="minorHAnsi" w:cstheme="minorHAnsi"/>
          <w:b w:val="0"/>
          <w:szCs w:val="24"/>
        </w:rPr>
        <w:tab/>
      </w:r>
      <w:r w:rsidRPr="00E6797A">
        <w:rPr>
          <w:rFonts w:asciiTheme="minorHAnsi" w:hAnsiTheme="minorHAnsi" w:cstheme="minorHAnsi"/>
          <w:b w:val="0"/>
        </w:rPr>
        <w:t xml:space="preserve">Todas as informações prestadas devem coincidir com os documentos comprobatórios da contabilidade da empresa a serem analisados por ocasião de eventual verificação </w:t>
      </w:r>
      <w:r w:rsidR="00885764" w:rsidRPr="00E6797A">
        <w:rPr>
          <w:rFonts w:asciiTheme="minorHAnsi" w:hAnsiTheme="minorHAnsi" w:cstheme="minorHAnsi"/>
        </w:rPr>
        <w:t>in loco</w:t>
      </w:r>
      <w:r w:rsidRPr="00E6797A">
        <w:rPr>
          <w:rFonts w:asciiTheme="minorHAnsi" w:hAnsiTheme="minorHAnsi" w:cstheme="minorHAnsi"/>
          <w:b w:val="0"/>
        </w:rPr>
        <w:t>.</w:t>
      </w:r>
    </w:p>
    <w:p w14:paraId="7E2DFA74" w14:textId="77777777" w:rsidR="00F67B58" w:rsidRPr="00E6797A" w:rsidRDefault="00F67B58" w:rsidP="00F67B58">
      <w:pPr>
        <w:pStyle w:val="Ttulo7"/>
        <w:numPr>
          <w:ilvl w:val="0"/>
          <w:numId w:val="0"/>
        </w:numPr>
        <w:rPr>
          <w:rFonts w:asciiTheme="minorHAnsi" w:hAnsiTheme="minorHAnsi" w:cstheme="minorHAnsi"/>
          <w:b w:val="0"/>
        </w:rPr>
      </w:pPr>
    </w:p>
    <w:p w14:paraId="44EE305F"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D.1.4.</w:t>
      </w:r>
      <w:r w:rsidRPr="00E6797A">
        <w:rPr>
          <w:rFonts w:asciiTheme="minorHAnsi" w:hAnsiTheme="minorHAnsi" w:cstheme="minorHAnsi"/>
          <w:b w:val="0"/>
        </w:rPr>
        <w:tab/>
        <w:t>Caso não haja vendas na modalidade solicitada, preencher o campo com o número “0”.</w:t>
      </w:r>
    </w:p>
    <w:p w14:paraId="00C28CA6" w14:textId="77777777" w:rsidR="00F67B58" w:rsidRPr="00E6797A" w:rsidRDefault="00F67B58" w:rsidP="00F67B58">
      <w:pPr>
        <w:pStyle w:val="Ttulo7"/>
        <w:numPr>
          <w:ilvl w:val="0"/>
          <w:numId w:val="0"/>
        </w:numPr>
        <w:rPr>
          <w:rFonts w:asciiTheme="minorHAnsi" w:hAnsiTheme="minorHAnsi" w:cstheme="minorHAnsi"/>
          <w:b w:val="0"/>
        </w:rPr>
      </w:pPr>
    </w:p>
    <w:p w14:paraId="429A71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D.1.5.</w:t>
      </w:r>
      <w:r w:rsidRPr="00E6797A">
        <w:rPr>
          <w:rFonts w:asciiTheme="minorHAnsi" w:hAnsiTheme="minorHAnsi" w:cstheme="minorHAnsi"/>
          <w:b w:val="0"/>
        </w:rPr>
        <w:tab/>
        <w:t xml:space="preserve">O registro de dados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deverão também ser registrados excluindo-se as devoluções. </w:t>
      </w:r>
    </w:p>
    <w:p w14:paraId="3A013A5B" w14:textId="77777777" w:rsidR="00F67B58" w:rsidRPr="00E6797A" w:rsidRDefault="00F67B58" w:rsidP="00F67B58">
      <w:pPr>
        <w:rPr>
          <w:rFonts w:asciiTheme="minorHAnsi" w:hAnsiTheme="minorHAnsi" w:cstheme="minorHAnsi"/>
        </w:rPr>
      </w:pPr>
    </w:p>
    <w:p w14:paraId="5C2887DA" w14:textId="77777777" w:rsidR="00F67B58" w:rsidRPr="00E6797A" w:rsidRDefault="00F67B58" w:rsidP="00F67B58">
      <w:pPr>
        <w:rPr>
          <w:rFonts w:asciiTheme="minorHAnsi" w:hAnsiTheme="minorHAnsi" w:cstheme="minorHAnsi"/>
        </w:rPr>
      </w:pPr>
    </w:p>
    <w:p w14:paraId="19F0AB6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D.2.</w:t>
      </w:r>
      <w:r w:rsidRPr="00E6797A">
        <w:rPr>
          <w:rFonts w:asciiTheme="minorHAnsi" w:hAnsiTheme="minorHAnsi" w:cstheme="minorHAnsi"/>
          <w:b/>
          <w:sz w:val="24"/>
          <w:szCs w:val="24"/>
        </w:rPr>
        <w:tab/>
        <w:t>REGISTRO DE VENDAS NO MERCADO INTERNO (A):</w:t>
      </w:r>
    </w:p>
    <w:p w14:paraId="40EBABBD" w14:textId="77777777" w:rsidR="00F67B58" w:rsidRPr="00E6797A" w:rsidRDefault="00F67B58" w:rsidP="00F67B58">
      <w:pPr>
        <w:jc w:val="both"/>
        <w:rPr>
          <w:rFonts w:asciiTheme="minorHAnsi" w:hAnsiTheme="minorHAnsi" w:cstheme="minorHAnsi"/>
          <w:b/>
          <w:sz w:val="24"/>
          <w:szCs w:val="24"/>
        </w:rPr>
      </w:pPr>
    </w:p>
    <w:p w14:paraId="2C28430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D.2.1.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A deverão considerar o total de: </w:t>
      </w:r>
    </w:p>
    <w:p w14:paraId="1FA06DCA" w14:textId="77777777" w:rsidR="00F67B58" w:rsidRPr="00E6797A" w:rsidRDefault="00F67B58" w:rsidP="00F67B58">
      <w:pPr>
        <w:pStyle w:val="Ttulo7"/>
        <w:numPr>
          <w:ilvl w:val="0"/>
          <w:numId w:val="0"/>
        </w:numPr>
        <w:rPr>
          <w:rFonts w:asciiTheme="minorHAnsi" w:hAnsiTheme="minorHAnsi" w:cstheme="minorHAnsi"/>
          <w:b w:val="0"/>
        </w:rPr>
      </w:pPr>
    </w:p>
    <w:p w14:paraId="68A096BA"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(a.1)</w:t>
      </w:r>
      <w:r w:rsidRPr="00E6797A">
        <w:rPr>
          <w:rFonts w:asciiTheme="minorHAnsi" w:hAnsiTheme="minorHAnsi" w:cstheme="minorHAnsi"/>
          <w:sz w:val="24"/>
          <w:szCs w:val="24"/>
        </w:rPr>
        <w:tab/>
        <w:t xml:space="preserve">Vendas de produto de fabricação própria que deverão coincidir  com os dados informados no Apêndice V. Adicionalmente, especificar as vendas realizadas para partes relacionadas e não relacionadas, conforme definição apresentada em 3.3.  </w:t>
      </w:r>
    </w:p>
    <w:p w14:paraId="73C34E2F" w14:textId="77777777" w:rsidR="00F67B58" w:rsidRPr="00E6797A" w:rsidRDefault="00F67B58" w:rsidP="00F67B58">
      <w:pPr>
        <w:rPr>
          <w:rFonts w:asciiTheme="minorHAnsi" w:hAnsiTheme="minorHAnsi" w:cstheme="minorHAnsi"/>
          <w:sz w:val="24"/>
          <w:szCs w:val="24"/>
        </w:rPr>
      </w:pPr>
    </w:p>
    <w:p w14:paraId="269B61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(a.2)</w:t>
      </w:r>
      <w:r w:rsidRPr="00E6797A">
        <w:rPr>
          <w:rFonts w:asciiTheme="minorHAnsi" w:hAnsiTheme="minorHAnsi" w:cstheme="minorHAnsi"/>
          <w:b w:val="0"/>
        </w:rPr>
        <w:tab/>
        <w:t>Revendas de produto similar importado, se informadas em 8.1.7.</w:t>
      </w:r>
    </w:p>
    <w:p w14:paraId="31F8523A"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b/>
      </w:r>
    </w:p>
    <w:p w14:paraId="1E77560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Revendas de produto similar adquirido no mercado doméstico do país da empresa, se informadas em 8.1.7.</w:t>
      </w:r>
    </w:p>
    <w:p w14:paraId="632C5E60" w14:textId="77777777" w:rsidR="00F67B58" w:rsidRPr="00E6797A" w:rsidRDefault="00F67B58" w:rsidP="00F67B58">
      <w:pPr>
        <w:rPr>
          <w:rFonts w:asciiTheme="minorHAnsi" w:hAnsiTheme="minorHAnsi" w:cstheme="minorHAnsi"/>
        </w:rPr>
      </w:pPr>
    </w:p>
    <w:p w14:paraId="382D712D"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lastRenderedPageBreak/>
        <w:t>(a.4)</w:t>
      </w:r>
      <w:r w:rsidRPr="00E6797A">
        <w:rPr>
          <w:rFonts w:asciiTheme="minorHAnsi" w:hAnsiTheme="minorHAnsi" w:cstheme="minorHAnsi"/>
          <w:b w:val="0"/>
        </w:rPr>
        <w:tab/>
        <w:t xml:space="preserve">Vendas ou revendas de outros produtos importados ou adquiridos pela empresa no mercado doméstico, se informadas em 8.1.8.  </w:t>
      </w:r>
    </w:p>
    <w:p w14:paraId="425B9F31" w14:textId="77777777" w:rsidR="00F67B58" w:rsidRPr="00E6797A" w:rsidRDefault="00F67B58" w:rsidP="00F67B58">
      <w:pPr>
        <w:pStyle w:val="Ttulo7"/>
        <w:numPr>
          <w:ilvl w:val="0"/>
          <w:numId w:val="0"/>
        </w:numPr>
        <w:rPr>
          <w:rFonts w:asciiTheme="minorHAnsi" w:hAnsiTheme="minorHAnsi" w:cstheme="minorHAnsi"/>
          <w:b w:val="0"/>
        </w:rPr>
      </w:pPr>
    </w:p>
    <w:p w14:paraId="4FF6FE74" w14:textId="77777777" w:rsidR="00F67B58" w:rsidRPr="00E6797A" w:rsidRDefault="00F67B58" w:rsidP="00F67B58">
      <w:pPr>
        <w:rPr>
          <w:rFonts w:asciiTheme="minorHAnsi" w:hAnsiTheme="minorHAnsi" w:cstheme="minorHAnsi"/>
        </w:rPr>
      </w:pPr>
    </w:p>
    <w:p w14:paraId="518C984F"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D.3.</w:t>
      </w:r>
      <w:r w:rsidRPr="00E6797A">
        <w:rPr>
          <w:rFonts w:asciiTheme="minorHAnsi" w:hAnsiTheme="minorHAnsi" w:cstheme="minorHAnsi"/>
          <w:b/>
          <w:sz w:val="24"/>
          <w:szCs w:val="24"/>
        </w:rPr>
        <w:tab/>
        <w:t>REGISTRO DE EXPORTAÇÕES PARA TERCEIROS PAÍSES (B):</w:t>
      </w:r>
    </w:p>
    <w:p w14:paraId="19BBE552" w14:textId="77777777" w:rsidR="00F67B58" w:rsidRPr="00E6797A" w:rsidRDefault="00F67B58" w:rsidP="00F67B58">
      <w:pPr>
        <w:jc w:val="both"/>
        <w:rPr>
          <w:rFonts w:asciiTheme="minorHAnsi" w:hAnsiTheme="minorHAnsi" w:cstheme="minorHAnsi"/>
          <w:b/>
          <w:sz w:val="24"/>
          <w:szCs w:val="24"/>
        </w:rPr>
      </w:pPr>
    </w:p>
    <w:p w14:paraId="58592D5D"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D.3.1.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B deverão considerar o total de: </w:t>
      </w:r>
    </w:p>
    <w:p w14:paraId="702E39ED" w14:textId="77777777" w:rsidR="00F67B58" w:rsidRPr="00E6797A" w:rsidRDefault="00F67B58" w:rsidP="00F67B58">
      <w:pPr>
        <w:pStyle w:val="Ttulo7"/>
        <w:numPr>
          <w:ilvl w:val="0"/>
          <w:numId w:val="0"/>
        </w:numPr>
        <w:rPr>
          <w:rFonts w:asciiTheme="minorHAnsi" w:hAnsiTheme="minorHAnsi" w:cstheme="minorHAnsi"/>
          <w:b w:val="0"/>
        </w:rPr>
      </w:pPr>
    </w:p>
    <w:p w14:paraId="38711D9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 xml:space="preserve">(a.1) </w:t>
      </w:r>
      <w:r w:rsidRPr="00E6797A">
        <w:rPr>
          <w:rFonts w:asciiTheme="minorHAnsi" w:hAnsiTheme="minorHAnsi" w:cstheme="minorHAnsi"/>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66888091" w14:textId="77777777" w:rsidR="00F67B58" w:rsidRPr="00E6797A" w:rsidRDefault="00F67B58" w:rsidP="00F67B58">
      <w:pPr>
        <w:rPr>
          <w:rFonts w:asciiTheme="minorHAnsi" w:hAnsiTheme="minorHAnsi" w:cstheme="minorHAnsi"/>
          <w:sz w:val="24"/>
          <w:szCs w:val="24"/>
        </w:rPr>
      </w:pPr>
    </w:p>
    <w:p w14:paraId="1DB937A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 xml:space="preserve">(a.2) </w:t>
      </w:r>
      <w:r w:rsidRPr="00E6797A">
        <w:rPr>
          <w:rFonts w:asciiTheme="minorHAnsi" w:hAnsiTheme="minorHAnsi" w:cstheme="minorHAnsi"/>
          <w:b w:val="0"/>
        </w:rPr>
        <w:tab/>
        <w:t xml:space="preserve">Exportações de produto similar importado. </w:t>
      </w:r>
    </w:p>
    <w:p w14:paraId="659900F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b/>
      </w:r>
    </w:p>
    <w:p w14:paraId="39C71B3C" w14:textId="77777777" w:rsidR="00F67B58" w:rsidRPr="00E6797A" w:rsidRDefault="00F67B58" w:rsidP="00F67B58">
      <w:pPr>
        <w:pStyle w:val="Ttulo7"/>
        <w:numPr>
          <w:ilvl w:val="0"/>
          <w:numId w:val="0"/>
        </w:numPr>
        <w:ind w:left="708" w:hanging="708"/>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Exportações de produto similar adquirido no mercado interno do país da empresa.</w:t>
      </w:r>
    </w:p>
    <w:p w14:paraId="266CB147" w14:textId="77777777" w:rsidR="00F67B58" w:rsidRPr="00E6797A" w:rsidRDefault="00F67B58" w:rsidP="00F67B58">
      <w:pPr>
        <w:pStyle w:val="Ttulo7"/>
        <w:numPr>
          <w:ilvl w:val="0"/>
          <w:numId w:val="0"/>
        </w:numPr>
        <w:rPr>
          <w:rFonts w:asciiTheme="minorHAnsi" w:hAnsiTheme="minorHAnsi" w:cstheme="minorHAnsi"/>
          <w:b w:val="0"/>
        </w:rPr>
      </w:pPr>
    </w:p>
    <w:p w14:paraId="32D9BA86" w14:textId="77777777" w:rsidR="00F67B58" w:rsidRPr="00E6797A" w:rsidRDefault="00F67B58" w:rsidP="00F67B58">
      <w:pPr>
        <w:pStyle w:val="Ttulo7"/>
        <w:numPr>
          <w:ilvl w:val="0"/>
          <w:numId w:val="0"/>
        </w:numPr>
        <w:ind w:left="708" w:hanging="708"/>
        <w:rPr>
          <w:rFonts w:asciiTheme="minorHAnsi" w:hAnsiTheme="minorHAnsi" w:cstheme="minorHAnsi"/>
          <w:b w:val="0"/>
        </w:rPr>
      </w:pPr>
      <w:r w:rsidRPr="00E6797A">
        <w:rPr>
          <w:rFonts w:asciiTheme="minorHAnsi" w:hAnsiTheme="minorHAnsi" w:cstheme="minorHAnsi"/>
          <w:b w:val="0"/>
        </w:rPr>
        <w:t>(a.4)</w:t>
      </w:r>
      <w:r w:rsidRPr="00E6797A">
        <w:rPr>
          <w:rFonts w:asciiTheme="minorHAnsi" w:hAnsiTheme="minorHAnsi" w:cstheme="minorHAnsi"/>
          <w:b w:val="0"/>
        </w:rPr>
        <w:tab/>
        <w:t xml:space="preserve">Exportações de outros produtos importados ou adquiridos pela empresa no mercado doméstico, </w:t>
      </w:r>
    </w:p>
    <w:p w14:paraId="65D57654" w14:textId="77777777" w:rsidR="00F67B58" w:rsidRPr="00E6797A" w:rsidRDefault="00F67B58" w:rsidP="00F67B58">
      <w:pPr>
        <w:pStyle w:val="Ttulo7"/>
        <w:numPr>
          <w:ilvl w:val="0"/>
          <w:numId w:val="0"/>
        </w:numPr>
        <w:rPr>
          <w:rFonts w:asciiTheme="minorHAnsi" w:hAnsiTheme="minorHAnsi" w:cstheme="minorHAnsi"/>
          <w:b w:val="0"/>
        </w:rPr>
      </w:pPr>
    </w:p>
    <w:p w14:paraId="49295194" w14:textId="77777777" w:rsidR="00F67B58" w:rsidRPr="00E6797A" w:rsidRDefault="00F67B58" w:rsidP="00F67B58">
      <w:pPr>
        <w:jc w:val="both"/>
        <w:rPr>
          <w:rFonts w:asciiTheme="minorHAnsi" w:hAnsiTheme="minorHAnsi" w:cstheme="minorHAnsi"/>
          <w:b/>
          <w:sz w:val="24"/>
          <w:szCs w:val="24"/>
        </w:rPr>
      </w:pPr>
    </w:p>
    <w:p w14:paraId="512B652B"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D.4.</w:t>
      </w:r>
      <w:r w:rsidRPr="00E6797A">
        <w:rPr>
          <w:rFonts w:asciiTheme="minorHAnsi" w:hAnsiTheme="minorHAnsi" w:cstheme="minorHAnsi"/>
          <w:b/>
          <w:sz w:val="24"/>
          <w:szCs w:val="24"/>
        </w:rPr>
        <w:tab/>
        <w:t>REGISTRO DE EXPORTAÇÕES PARA O BRASIL (C):</w:t>
      </w:r>
    </w:p>
    <w:p w14:paraId="08D50AA0" w14:textId="77777777" w:rsidR="00F67B58" w:rsidRPr="00E6797A" w:rsidRDefault="00F67B58" w:rsidP="00F67B58">
      <w:pPr>
        <w:jc w:val="both"/>
        <w:rPr>
          <w:rFonts w:asciiTheme="minorHAnsi" w:hAnsiTheme="minorHAnsi" w:cstheme="minorHAnsi"/>
          <w:b/>
          <w:sz w:val="24"/>
          <w:szCs w:val="24"/>
        </w:rPr>
      </w:pPr>
    </w:p>
    <w:p w14:paraId="7005541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D.4.1.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C deverão considerar o total de: </w:t>
      </w:r>
    </w:p>
    <w:p w14:paraId="177810DC" w14:textId="77777777" w:rsidR="00F67B58" w:rsidRPr="00E6797A" w:rsidRDefault="00F67B58" w:rsidP="00F67B58">
      <w:pPr>
        <w:pStyle w:val="Ttulo7"/>
        <w:numPr>
          <w:ilvl w:val="0"/>
          <w:numId w:val="0"/>
        </w:numPr>
        <w:rPr>
          <w:rFonts w:asciiTheme="minorHAnsi" w:hAnsiTheme="minorHAnsi" w:cstheme="minorHAnsi"/>
          <w:b w:val="0"/>
        </w:rPr>
      </w:pPr>
    </w:p>
    <w:p w14:paraId="742B9060"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(a.1)</w:t>
      </w:r>
      <w:r w:rsidRPr="00E6797A">
        <w:rPr>
          <w:rFonts w:asciiTheme="minorHAnsi" w:hAnsiTheme="minorHAnsi" w:cstheme="minorHAnsi"/>
          <w:sz w:val="24"/>
          <w:szCs w:val="24"/>
        </w:rPr>
        <w:tab/>
        <w:t xml:space="preserve">Exportações de produto de fabricação própria, que deverão coincidir  com os dados informados no </w:t>
      </w:r>
      <w:r w:rsidR="00020EF9" w:rsidRPr="00E6797A">
        <w:rPr>
          <w:rFonts w:asciiTheme="minorHAnsi" w:hAnsiTheme="minorHAnsi" w:cstheme="minorHAnsi"/>
          <w:sz w:val="24"/>
          <w:szCs w:val="24"/>
        </w:rPr>
        <w:t>Apêndice VII</w:t>
      </w:r>
      <w:r w:rsidRPr="00E6797A">
        <w:rPr>
          <w:rFonts w:asciiTheme="minorHAnsi" w:hAnsiTheme="minorHAnsi" w:cstheme="minorHAnsi"/>
          <w:sz w:val="24"/>
          <w:szCs w:val="24"/>
        </w:rPr>
        <w:t xml:space="preserve">. Adicionalmente, especificar as vendas realizadas para partes relacionadas e não relacionadas, conforme definição apresentada em 3.3. </w:t>
      </w:r>
    </w:p>
    <w:p w14:paraId="464EA584" w14:textId="77777777" w:rsidR="00F67B58" w:rsidRPr="00E6797A" w:rsidRDefault="00F67B58" w:rsidP="00F67B58">
      <w:pPr>
        <w:rPr>
          <w:rFonts w:asciiTheme="minorHAnsi" w:hAnsiTheme="minorHAnsi" w:cstheme="minorHAnsi"/>
          <w:sz w:val="24"/>
          <w:szCs w:val="24"/>
        </w:rPr>
      </w:pPr>
    </w:p>
    <w:p w14:paraId="52308F7F"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(a.2)</w:t>
      </w:r>
      <w:r w:rsidRPr="00E6797A">
        <w:rPr>
          <w:rFonts w:asciiTheme="minorHAnsi" w:hAnsiTheme="minorHAnsi" w:cstheme="minorHAnsi"/>
          <w:b w:val="0"/>
        </w:rPr>
        <w:tab/>
        <w:t xml:space="preserve">Exportações de produto similar importado. </w:t>
      </w:r>
    </w:p>
    <w:p w14:paraId="2BFDCD1C" w14:textId="77777777" w:rsidR="00F67B58" w:rsidRPr="00E6797A" w:rsidRDefault="00F67B58" w:rsidP="00F67B58">
      <w:pPr>
        <w:pStyle w:val="Ttulo7"/>
        <w:numPr>
          <w:ilvl w:val="0"/>
          <w:numId w:val="0"/>
        </w:numPr>
        <w:rPr>
          <w:rFonts w:asciiTheme="minorHAnsi" w:hAnsiTheme="minorHAnsi" w:cstheme="minorHAnsi"/>
          <w:b w:val="0"/>
        </w:rPr>
      </w:pPr>
    </w:p>
    <w:p w14:paraId="42B27A12"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Exportações de produto similar adquirido no mercado interno do país da empresa.</w:t>
      </w:r>
    </w:p>
    <w:p w14:paraId="5401E8A4" w14:textId="77777777" w:rsidR="00F67B58" w:rsidRPr="00E6797A" w:rsidRDefault="00F67B58" w:rsidP="00F67B58">
      <w:pPr>
        <w:pStyle w:val="Ttulo7"/>
        <w:numPr>
          <w:ilvl w:val="0"/>
          <w:numId w:val="0"/>
        </w:numPr>
        <w:rPr>
          <w:rFonts w:asciiTheme="minorHAnsi" w:hAnsiTheme="minorHAnsi" w:cstheme="minorHAnsi"/>
          <w:b w:val="0"/>
        </w:rPr>
      </w:pPr>
    </w:p>
    <w:p w14:paraId="6846CF3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(a.4)</w:t>
      </w:r>
      <w:r w:rsidRPr="00E6797A">
        <w:rPr>
          <w:rFonts w:asciiTheme="minorHAnsi" w:hAnsiTheme="minorHAnsi" w:cstheme="minorHAnsi"/>
          <w:b w:val="0"/>
        </w:rPr>
        <w:tab/>
        <w:t xml:space="preserve">Exportações de outros produtos importados ou adquiridos pela empresa no mercado doméstico. </w:t>
      </w:r>
    </w:p>
    <w:p w14:paraId="7F876F0D" w14:textId="77777777" w:rsidR="00F67B58" w:rsidRPr="00E6797A" w:rsidRDefault="00F67B58" w:rsidP="00F67B58">
      <w:pPr>
        <w:pStyle w:val="Ttulo7"/>
        <w:numPr>
          <w:ilvl w:val="0"/>
          <w:numId w:val="0"/>
        </w:numPr>
        <w:rPr>
          <w:rFonts w:asciiTheme="minorHAnsi" w:hAnsiTheme="minorHAnsi" w:cstheme="minorHAnsi"/>
          <w:b w:val="0"/>
        </w:rPr>
      </w:pPr>
    </w:p>
    <w:p w14:paraId="09BC4747" w14:textId="77777777" w:rsidR="00F67B58" w:rsidRPr="00E6797A" w:rsidRDefault="00F67B58" w:rsidP="00F67B58">
      <w:pPr>
        <w:jc w:val="center"/>
        <w:rPr>
          <w:rFonts w:asciiTheme="minorHAnsi" w:hAnsiTheme="minorHAnsi" w:cstheme="minorHAnsi"/>
          <w:b/>
          <w:sz w:val="24"/>
          <w:szCs w:val="24"/>
        </w:rPr>
      </w:pPr>
      <w:r w:rsidRPr="00E6797A">
        <w:rPr>
          <w:rFonts w:asciiTheme="minorHAnsi" w:hAnsiTheme="minorHAnsi" w:cstheme="minorHAnsi"/>
          <w:b/>
          <w:i/>
          <w:sz w:val="24"/>
          <w:szCs w:val="24"/>
        </w:rPr>
        <w:br w:type="page"/>
      </w:r>
      <w:r w:rsidRPr="00E6797A">
        <w:rPr>
          <w:rFonts w:asciiTheme="minorHAnsi" w:hAnsiTheme="minorHAnsi" w:cstheme="minorHAnsi"/>
          <w:b/>
          <w:sz w:val="24"/>
          <w:szCs w:val="24"/>
        </w:rPr>
        <w:lastRenderedPageBreak/>
        <w:t>APÊNDICE I</w:t>
      </w:r>
    </w:p>
    <w:p w14:paraId="17072485" w14:textId="77777777" w:rsidR="00F67B58" w:rsidRPr="00E6797A" w:rsidRDefault="00F67B58" w:rsidP="00F67B58">
      <w:pPr>
        <w:rPr>
          <w:rFonts w:asciiTheme="minorHAnsi" w:hAnsiTheme="minorHAnsi" w:cstheme="minorHAnsi"/>
        </w:rPr>
      </w:pPr>
    </w:p>
    <w:p w14:paraId="0810BEDD"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TERMO DE RESPONSABILIDADE</w:t>
      </w:r>
    </w:p>
    <w:p w14:paraId="0576CEC6" w14:textId="77777777" w:rsidR="00F67B58" w:rsidRPr="00E6797A" w:rsidRDefault="00F67B58" w:rsidP="00F67B58">
      <w:pPr>
        <w:rPr>
          <w:rFonts w:asciiTheme="minorHAnsi" w:hAnsiTheme="minorHAnsi" w:cstheme="minorHAnsi"/>
          <w:sz w:val="24"/>
          <w:szCs w:val="24"/>
        </w:rPr>
      </w:pPr>
    </w:p>
    <w:p w14:paraId="39E73508" w14:textId="77777777" w:rsidR="00F67B58" w:rsidRPr="00E6797A" w:rsidRDefault="00F67B58" w:rsidP="00F67B58">
      <w:pPr>
        <w:rPr>
          <w:rFonts w:asciiTheme="minorHAnsi" w:hAnsiTheme="minorHAnsi" w:cstheme="minorHAnsi"/>
          <w:sz w:val="24"/>
          <w:szCs w:val="24"/>
        </w:rPr>
      </w:pPr>
    </w:p>
    <w:p w14:paraId="75EA4919" w14:textId="77777777" w:rsidR="00F67B58" w:rsidRPr="00E6797A" w:rsidRDefault="00F67B58" w:rsidP="00F67B58">
      <w:pPr>
        <w:rPr>
          <w:rFonts w:asciiTheme="minorHAnsi" w:hAnsiTheme="minorHAnsi" w:cstheme="minorHAnsi"/>
          <w:sz w:val="24"/>
          <w:szCs w:val="24"/>
        </w:rPr>
      </w:pPr>
    </w:p>
    <w:p w14:paraId="38033214" w14:textId="77777777" w:rsidR="00F67B58" w:rsidRPr="00E6797A" w:rsidRDefault="00F67B58" w:rsidP="00F67B58">
      <w:pPr>
        <w:rPr>
          <w:rFonts w:asciiTheme="minorHAnsi" w:hAnsiTheme="minorHAnsi" w:cstheme="minorHAnsi"/>
          <w:sz w:val="24"/>
          <w:szCs w:val="24"/>
        </w:rPr>
      </w:pPr>
      <w:r w:rsidRPr="00E6797A">
        <w:rPr>
          <w:rFonts w:asciiTheme="minorHAnsi" w:hAnsiTheme="minorHAnsi" w:cstheme="minorHAnsi"/>
          <w:sz w:val="24"/>
          <w:szCs w:val="24"/>
        </w:rPr>
        <w:t>PARTE INTERESSADA:</w:t>
      </w:r>
    </w:p>
    <w:p w14:paraId="6DA4F59D" w14:textId="77777777" w:rsidR="00F67B58" w:rsidRPr="00E6797A" w:rsidRDefault="00F67B58" w:rsidP="00F67B58">
      <w:pPr>
        <w:rPr>
          <w:rFonts w:asciiTheme="minorHAnsi" w:hAnsiTheme="minorHAnsi" w:cstheme="minorHAnsi"/>
          <w:sz w:val="24"/>
          <w:szCs w:val="24"/>
        </w:rPr>
      </w:pPr>
    </w:p>
    <w:p w14:paraId="6C6F8BC2" w14:textId="77777777" w:rsidR="00F67B58" w:rsidRPr="00E6797A" w:rsidRDefault="00F67B58" w:rsidP="00F67B58">
      <w:pPr>
        <w:rPr>
          <w:rFonts w:asciiTheme="minorHAnsi" w:hAnsiTheme="minorHAnsi" w:cstheme="minorHAnsi"/>
          <w:sz w:val="24"/>
          <w:szCs w:val="24"/>
        </w:rPr>
      </w:pPr>
      <w:r w:rsidRPr="00E6797A">
        <w:rPr>
          <w:rFonts w:asciiTheme="minorHAnsi" w:hAnsiTheme="minorHAnsi" w:cstheme="minorHAnsi"/>
          <w:sz w:val="24"/>
          <w:szCs w:val="24"/>
        </w:rPr>
        <w:t>REPRESENTANTE LEGAL:</w:t>
      </w:r>
    </w:p>
    <w:p w14:paraId="0E5177E8" w14:textId="77777777" w:rsidR="00F67B58" w:rsidRPr="00E6797A" w:rsidRDefault="00F67B58" w:rsidP="00F67B58">
      <w:pPr>
        <w:jc w:val="both"/>
        <w:rPr>
          <w:rFonts w:asciiTheme="minorHAnsi" w:hAnsiTheme="minorHAnsi" w:cstheme="minorHAnsi"/>
          <w:sz w:val="24"/>
          <w:szCs w:val="24"/>
        </w:rPr>
      </w:pPr>
    </w:p>
    <w:p w14:paraId="6671BE72"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CARGO/FUNÇÃO DO REPRESENTANTE LEGAL:</w:t>
      </w:r>
    </w:p>
    <w:p w14:paraId="34A3F9F9" w14:textId="77777777" w:rsidR="00F67B58" w:rsidRPr="00E6797A" w:rsidRDefault="00F67B58" w:rsidP="00F67B58">
      <w:pPr>
        <w:jc w:val="both"/>
        <w:rPr>
          <w:rFonts w:asciiTheme="minorHAnsi" w:hAnsiTheme="minorHAnsi" w:cstheme="minorHAnsi"/>
          <w:sz w:val="24"/>
          <w:szCs w:val="24"/>
        </w:rPr>
      </w:pPr>
    </w:p>
    <w:p w14:paraId="11B9A82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 xml:space="preserve">TELEFONE: </w:t>
      </w:r>
    </w:p>
    <w:p w14:paraId="1A742906" w14:textId="77777777" w:rsidR="00F67B58" w:rsidRPr="00E6797A" w:rsidRDefault="00F67B58" w:rsidP="00F67B58">
      <w:pPr>
        <w:jc w:val="both"/>
        <w:rPr>
          <w:rFonts w:asciiTheme="minorHAnsi" w:hAnsiTheme="minorHAnsi" w:cstheme="minorHAnsi"/>
          <w:sz w:val="24"/>
          <w:szCs w:val="24"/>
        </w:rPr>
      </w:pPr>
    </w:p>
    <w:p w14:paraId="75568AA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ENDEREÇO:</w:t>
      </w:r>
    </w:p>
    <w:p w14:paraId="1411B004" w14:textId="77777777" w:rsidR="00F67B58" w:rsidRPr="00E6797A" w:rsidRDefault="00F67B58" w:rsidP="00F67B58">
      <w:pPr>
        <w:jc w:val="both"/>
        <w:rPr>
          <w:rFonts w:asciiTheme="minorHAnsi" w:hAnsiTheme="minorHAnsi" w:cstheme="minorHAnsi"/>
          <w:sz w:val="24"/>
          <w:szCs w:val="24"/>
        </w:rPr>
      </w:pPr>
    </w:p>
    <w:p w14:paraId="059A3571"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ENDEREÇO ELETRÔNICO</w:t>
      </w:r>
      <w:r w:rsidR="00501B36" w:rsidRPr="00E6797A">
        <w:rPr>
          <w:rFonts w:asciiTheme="minorHAnsi" w:hAnsiTheme="minorHAnsi" w:cstheme="minorHAnsi"/>
          <w:sz w:val="24"/>
          <w:szCs w:val="24"/>
        </w:rPr>
        <w:t xml:space="preserve"> (e-mail)</w:t>
      </w:r>
      <w:r w:rsidRPr="00E6797A">
        <w:rPr>
          <w:rFonts w:asciiTheme="minorHAnsi" w:hAnsiTheme="minorHAnsi" w:cstheme="minorHAnsi"/>
          <w:sz w:val="24"/>
          <w:szCs w:val="24"/>
        </w:rPr>
        <w:t>:</w:t>
      </w:r>
    </w:p>
    <w:p w14:paraId="0800D512" w14:textId="77777777" w:rsidR="00F67B58" w:rsidRPr="00E6797A" w:rsidRDefault="00F67B58" w:rsidP="00F67B58">
      <w:pPr>
        <w:jc w:val="both"/>
        <w:rPr>
          <w:rFonts w:asciiTheme="minorHAnsi" w:hAnsiTheme="minorHAnsi" w:cstheme="minorHAnsi"/>
          <w:sz w:val="24"/>
          <w:szCs w:val="24"/>
        </w:rPr>
      </w:pPr>
    </w:p>
    <w:p w14:paraId="22FABCAD" w14:textId="77777777" w:rsidR="00F67B58" w:rsidRPr="00E6797A" w:rsidRDefault="00F67B58" w:rsidP="00F67B58">
      <w:pPr>
        <w:rPr>
          <w:rFonts w:asciiTheme="minorHAnsi" w:hAnsiTheme="minorHAnsi" w:cstheme="minorHAnsi"/>
          <w:sz w:val="24"/>
          <w:szCs w:val="24"/>
        </w:rPr>
      </w:pPr>
    </w:p>
    <w:p w14:paraId="082507FA" w14:textId="77777777" w:rsidR="00F67B58" w:rsidRPr="00E6797A" w:rsidRDefault="00F67B58" w:rsidP="00F67B58">
      <w:pPr>
        <w:rPr>
          <w:rFonts w:asciiTheme="minorHAnsi" w:hAnsiTheme="minorHAnsi" w:cstheme="minorHAnsi"/>
          <w:sz w:val="24"/>
          <w:szCs w:val="24"/>
        </w:rPr>
      </w:pPr>
    </w:p>
    <w:p w14:paraId="0FAFAE1B" w14:textId="45E619D2" w:rsidR="00F67B58" w:rsidRPr="00E6797A" w:rsidRDefault="00F67B58" w:rsidP="00F67B58">
      <w:pPr>
        <w:ind w:firstLine="708"/>
        <w:jc w:val="both"/>
        <w:rPr>
          <w:rFonts w:asciiTheme="minorHAnsi" w:hAnsiTheme="minorHAnsi" w:cstheme="minorHAnsi"/>
          <w:sz w:val="24"/>
          <w:szCs w:val="24"/>
        </w:rPr>
      </w:pPr>
      <w:r w:rsidRPr="00E6797A">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00885764" w:rsidRPr="00E6797A">
        <w:rPr>
          <w:rFonts w:asciiTheme="minorHAnsi" w:hAnsiTheme="minorHAnsi" w:cstheme="minorHAnsi"/>
          <w:b/>
          <w:sz w:val="24"/>
          <w:szCs w:val="24"/>
        </w:rPr>
        <w:t>in loco</w:t>
      </w:r>
      <w:r w:rsidRPr="00E6797A">
        <w:rPr>
          <w:rFonts w:asciiTheme="minorHAnsi" w:hAnsiTheme="minorHAnsi" w:cstheme="minorHAnsi"/>
          <w:sz w:val="24"/>
          <w:szCs w:val="24"/>
        </w:rPr>
        <w:t xml:space="preserve"> </w:t>
      </w:r>
      <w:r w:rsidR="00305DA2">
        <w:rPr>
          <w:rFonts w:asciiTheme="minorHAnsi" w:hAnsiTheme="minorHAnsi" w:cstheme="minorHAnsi"/>
          <w:sz w:val="24"/>
          <w:szCs w:val="24"/>
        </w:rPr>
        <w:t>pelo DECOM</w:t>
      </w:r>
      <w:r w:rsidRPr="00E6797A">
        <w:rPr>
          <w:rFonts w:asciiTheme="minorHAnsi" w:hAnsiTheme="minorHAnsi" w:cstheme="minorHAnsi"/>
          <w:sz w:val="24"/>
          <w:szCs w:val="24"/>
        </w:rPr>
        <w:t>.</w:t>
      </w:r>
    </w:p>
    <w:p w14:paraId="61B702B2" w14:textId="77777777" w:rsidR="00F67B58" w:rsidRPr="00E6797A" w:rsidRDefault="00F67B58" w:rsidP="00F67B58">
      <w:pPr>
        <w:jc w:val="both"/>
        <w:rPr>
          <w:rFonts w:asciiTheme="minorHAnsi" w:hAnsiTheme="minorHAnsi" w:cstheme="minorHAnsi"/>
          <w:sz w:val="24"/>
          <w:szCs w:val="24"/>
        </w:rPr>
      </w:pPr>
    </w:p>
    <w:p w14:paraId="44EF4C0B" w14:textId="5944BD3D" w:rsidR="00F67B58" w:rsidRPr="00E6797A" w:rsidRDefault="00F67B58" w:rsidP="00F67B58">
      <w:pPr>
        <w:ind w:firstLine="708"/>
        <w:jc w:val="both"/>
        <w:rPr>
          <w:rFonts w:asciiTheme="minorHAnsi" w:hAnsiTheme="minorHAnsi" w:cstheme="minorHAnsi"/>
          <w:sz w:val="24"/>
          <w:szCs w:val="24"/>
        </w:rPr>
      </w:pPr>
      <w:r w:rsidRPr="00E6797A">
        <w:rPr>
          <w:rFonts w:asciiTheme="minorHAnsi" w:hAnsiTheme="minorHAnsi" w:cstheme="minorHAnsi"/>
          <w:sz w:val="24"/>
          <w:szCs w:val="24"/>
        </w:rPr>
        <w:t xml:space="preserve">Autorizo </w:t>
      </w:r>
      <w:r w:rsidR="00305DA2">
        <w:rPr>
          <w:rFonts w:asciiTheme="minorHAnsi" w:hAnsiTheme="minorHAnsi" w:cstheme="minorHAnsi"/>
          <w:sz w:val="24"/>
          <w:szCs w:val="24"/>
        </w:rPr>
        <w:t>o DECOM</w:t>
      </w:r>
      <w:r w:rsidRPr="00E6797A">
        <w:rPr>
          <w:rFonts w:asciiTheme="minorHAnsi" w:hAnsiTheme="minorHAnsi" w:cstheme="minorHAnsi"/>
          <w:sz w:val="24"/>
          <w:szCs w:val="24"/>
        </w:rPr>
        <w:t xml:space="preserve"> a utilizar as informações apresentadas neste questionário.</w:t>
      </w:r>
    </w:p>
    <w:p w14:paraId="2B45129F" w14:textId="77777777" w:rsidR="00F67B58" w:rsidRPr="00E6797A" w:rsidRDefault="00F67B58" w:rsidP="00F67B58">
      <w:pPr>
        <w:ind w:firstLine="708"/>
        <w:jc w:val="both"/>
        <w:rPr>
          <w:rFonts w:asciiTheme="minorHAnsi" w:hAnsiTheme="minorHAnsi" w:cstheme="minorHAnsi"/>
          <w:sz w:val="24"/>
          <w:szCs w:val="24"/>
        </w:rPr>
      </w:pPr>
    </w:p>
    <w:p w14:paraId="13E82253" w14:textId="77777777" w:rsidR="00F67B58" w:rsidRPr="00E6797A" w:rsidRDefault="00F67B58" w:rsidP="00F67B58">
      <w:pPr>
        <w:ind w:firstLine="708"/>
        <w:jc w:val="both"/>
        <w:rPr>
          <w:rFonts w:asciiTheme="minorHAnsi" w:hAnsiTheme="minorHAnsi" w:cstheme="minorHAnsi"/>
          <w:color w:val="000000"/>
          <w:w w:val="99"/>
          <w:sz w:val="24"/>
          <w:szCs w:val="24"/>
        </w:rPr>
      </w:pPr>
      <w:r w:rsidRPr="00E6797A">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4B798558" w14:textId="77777777" w:rsidR="00F67B58" w:rsidRPr="00E6797A" w:rsidRDefault="00F67B58" w:rsidP="00F67B58">
      <w:pPr>
        <w:ind w:firstLine="708"/>
        <w:jc w:val="both"/>
        <w:rPr>
          <w:rFonts w:asciiTheme="minorHAnsi" w:hAnsiTheme="minorHAnsi" w:cstheme="minorHAnsi"/>
          <w:sz w:val="24"/>
          <w:szCs w:val="24"/>
        </w:rPr>
      </w:pPr>
    </w:p>
    <w:p w14:paraId="0FFD6DD8" w14:textId="77777777" w:rsidR="00F67B58" w:rsidRPr="00E6797A" w:rsidRDefault="00F67B58" w:rsidP="00F67B58">
      <w:pPr>
        <w:jc w:val="both"/>
        <w:rPr>
          <w:rFonts w:asciiTheme="minorHAnsi" w:hAnsiTheme="minorHAnsi" w:cstheme="minorHAnsi"/>
          <w:sz w:val="24"/>
          <w:szCs w:val="24"/>
        </w:rPr>
      </w:pPr>
    </w:p>
    <w:p w14:paraId="086BA807" w14:textId="77777777" w:rsidR="00F67B58" w:rsidRPr="00E6797A" w:rsidRDefault="00F67B58" w:rsidP="00F67B58">
      <w:pPr>
        <w:jc w:val="both"/>
        <w:rPr>
          <w:rFonts w:asciiTheme="minorHAnsi" w:hAnsiTheme="minorHAnsi" w:cstheme="minorHAnsi"/>
          <w:sz w:val="24"/>
          <w:szCs w:val="24"/>
        </w:rPr>
      </w:pPr>
    </w:p>
    <w:p w14:paraId="2519BCA2" w14:textId="77777777" w:rsidR="00F67B58" w:rsidRPr="00E6797A" w:rsidRDefault="00F67B58" w:rsidP="00F67B58">
      <w:pPr>
        <w:jc w:val="both"/>
        <w:rPr>
          <w:rFonts w:asciiTheme="minorHAnsi" w:hAnsiTheme="minorHAnsi" w:cstheme="minorHAnsi"/>
          <w:sz w:val="24"/>
          <w:szCs w:val="24"/>
        </w:rPr>
      </w:pPr>
    </w:p>
    <w:p w14:paraId="67664D25" w14:textId="77777777" w:rsidR="00F67B58" w:rsidRPr="00E6797A" w:rsidRDefault="00F67B58" w:rsidP="00F67B58">
      <w:pPr>
        <w:jc w:val="right"/>
        <w:rPr>
          <w:rFonts w:asciiTheme="minorHAnsi" w:hAnsiTheme="minorHAnsi" w:cstheme="minorHAnsi"/>
          <w:sz w:val="24"/>
          <w:szCs w:val="24"/>
        </w:rPr>
      </w:pPr>
      <w:r w:rsidRPr="00E6797A">
        <w:rPr>
          <w:rFonts w:asciiTheme="minorHAnsi" w:hAnsiTheme="minorHAnsi" w:cstheme="minorHAnsi"/>
          <w:sz w:val="24"/>
          <w:szCs w:val="24"/>
        </w:rPr>
        <w:t>Local e data</w:t>
      </w:r>
    </w:p>
    <w:p w14:paraId="5AAA6A6B" w14:textId="77777777" w:rsidR="00F67B58" w:rsidRPr="00E6797A" w:rsidRDefault="00F67B58" w:rsidP="00F67B58">
      <w:pPr>
        <w:jc w:val="center"/>
        <w:rPr>
          <w:rFonts w:asciiTheme="minorHAnsi" w:hAnsiTheme="minorHAnsi" w:cstheme="minorHAnsi"/>
          <w:sz w:val="24"/>
          <w:szCs w:val="24"/>
        </w:rPr>
      </w:pPr>
    </w:p>
    <w:p w14:paraId="56C16CE0" w14:textId="77777777" w:rsidR="00F67B58" w:rsidRPr="00E6797A" w:rsidRDefault="00F67B58" w:rsidP="00F67B58">
      <w:pPr>
        <w:jc w:val="center"/>
        <w:rPr>
          <w:rFonts w:asciiTheme="minorHAnsi" w:hAnsiTheme="minorHAnsi" w:cstheme="minorHAnsi"/>
          <w:sz w:val="24"/>
          <w:szCs w:val="24"/>
        </w:rPr>
      </w:pPr>
    </w:p>
    <w:p w14:paraId="557ABDB1" w14:textId="77777777" w:rsidR="00F67B58" w:rsidRPr="00E6797A" w:rsidRDefault="00F67B58" w:rsidP="00F67B58">
      <w:pPr>
        <w:jc w:val="center"/>
        <w:rPr>
          <w:rFonts w:asciiTheme="minorHAnsi" w:hAnsiTheme="minorHAnsi" w:cstheme="minorHAnsi"/>
          <w:sz w:val="24"/>
          <w:szCs w:val="24"/>
        </w:rPr>
      </w:pPr>
    </w:p>
    <w:p w14:paraId="60CC13DA" w14:textId="77777777" w:rsidR="00F67B58" w:rsidRPr="00E6797A" w:rsidRDefault="00F67B58" w:rsidP="00F67B58">
      <w:pPr>
        <w:jc w:val="center"/>
        <w:rPr>
          <w:rFonts w:asciiTheme="minorHAnsi" w:hAnsiTheme="minorHAnsi" w:cstheme="minorHAnsi"/>
          <w:sz w:val="24"/>
          <w:szCs w:val="24"/>
        </w:rPr>
      </w:pPr>
    </w:p>
    <w:p w14:paraId="10228942" w14:textId="77777777" w:rsidR="00F67B58" w:rsidRPr="00E6797A" w:rsidRDefault="00F67B58" w:rsidP="00F67B58">
      <w:pPr>
        <w:jc w:val="center"/>
        <w:rPr>
          <w:rFonts w:asciiTheme="minorHAnsi" w:hAnsiTheme="minorHAnsi" w:cstheme="minorHAnsi"/>
          <w:sz w:val="24"/>
          <w:szCs w:val="24"/>
        </w:rPr>
      </w:pPr>
    </w:p>
    <w:p w14:paraId="17F87482" w14:textId="77777777" w:rsidR="00F67B58" w:rsidRPr="00E6797A" w:rsidRDefault="00F67B58" w:rsidP="00F67B58">
      <w:pPr>
        <w:jc w:val="center"/>
        <w:rPr>
          <w:rFonts w:asciiTheme="minorHAnsi" w:hAnsiTheme="minorHAnsi" w:cstheme="minorHAnsi"/>
          <w:sz w:val="24"/>
          <w:szCs w:val="24"/>
        </w:rPr>
      </w:pPr>
    </w:p>
    <w:p w14:paraId="319A564D" w14:textId="77777777" w:rsidR="00F67B58" w:rsidRPr="00E6797A" w:rsidRDefault="00F67B58" w:rsidP="00F67B58">
      <w:pPr>
        <w:jc w:val="center"/>
        <w:rPr>
          <w:rFonts w:asciiTheme="minorHAnsi" w:hAnsiTheme="minorHAnsi" w:cstheme="minorHAnsi"/>
          <w:sz w:val="24"/>
          <w:szCs w:val="24"/>
        </w:rPr>
      </w:pPr>
    </w:p>
    <w:p w14:paraId="08ED8EDC" w14:textId="77777777" w:rsidR="00F67B58" w:rsidRPr="00E6797A" w:rsidRDefault="00F67B58" w:rsidP="00F67B58">
      <w:pPr>
        <w:jc w:val="center"/>
        <w:rPr>
          <w:rFonts w:asciiTheme="minorHAnsi" w:hAnsiTheme="minorHAnsi" w:cstheme="minorHAnsi"/>
          <w:sz w:val="24"/>
          <w:szCs w:val="24"/>
        </w:rPr>
      </w:pPr>
    </w:p>
    <w:p w14:paraId="1C8E3AF5" w14:textId="77777777" w:rsidR="00F67B58" w:rsidRPr="00E6797A" w:rsidRDefault="00F67B58" w:rsidP="00F67B58">
      <w:pPr>
        <w:jc w:val="center"/>
        <w:rPr>
          <w:rFonts w:asciiTheme="minorHAnsi" w:hAnsiTheme="minorHAnsi" w:cstheme="minorHAnsi"/>
          <w:sz w:val="24"/>
          <w:szCs w:val="24"/>
        </w:rPr>
      </w:pPr>
    </w:p>
    <w:p w14:paraId="177882DA"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Assinatura do representante legal </w:t>
      </w:r>
    </w:p>
    <w:p w14:paraId="0540A15E"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Nome legível do representante legal </w:t>
      </w:r>
    </w:p>
    <w:p w14:paraId="1B7B4128"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Cargo do representante legal </w:t>
      </w:r>
    </w:p>
    <w:p w14:paraId="627F633C" w14:textId="77777777" w:rsidR="00F67B58" w:rsidRPr="00E6797A" w:rsidRDefault="00F67B58" w:rsidP="00F67B58">
      <w:pPr>
        <w:rPr>
          <w:rFonts w:asciiTheme="minorHAnsi" w:hAnsiTheme="minorHAnsi" w:cstheme="minorHAnsi"/>
        </w:rPr>
      </w:pPr>
    </w:p>
    <w:p w14:paraId="4C0EEE7B" w14:textId="77777777" w:rsidR="00F67B58" w:rsidRPr="00E6797A" w:rsidRDefault="00F67B58" w:rsidP="00F67B58">
      <w:pPr>
        <w:rPr>
          <w:rFonts w:asciiTheme="minorHAnsi" w:hAnsiTheme="minorHAnsi" w:cstheme="minorHAnsi"/>
        </w:rPr>
      </w:pPr>
    </w:p>
    <w:p w14:paraId="73DFBDEC" w14:textId="77777777" w:rsidR="004A6E82" w:rsidRPr="00E6797A" w:rsidRDefault="004A6E82" w:rsidP="00F67B58">
      <w:pPr>
        <w:rPr>
          <w:rFonts w:asciiTheme="minorHAnsi" w:hAnsiTheme="minorHAnsi" w:cstheme="minorHAnsi"/>
        </w:rPr>
      </w:pPr>
    </w:p>
    <w:sectPr w:rsidR="004A6E82" w:rsidRPr="00E6797A" w:rsidSect="001168B2">
      <w:footerReference w:type="default" r:id="rId10"/>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FBA30" w14:textId="77777777" w:rsidR="001168B2" w:rsidRDefault="001168B2">
      <w:r>
        <w:separator/>
      </w:r>
    </w:p>
  </w:endnote>
  <w:endnote w:type="continuationSeparator" w:id="0">
    <w:p w14:paraId="37015A41" w14:textId="77777777" w:rsidR="001168B2" w:rsidRDefault="001168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Calibri"/>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3FD35" w14:textId="77777777" w:rsidR="00D5746A" w:rsidRDefault="00D5746A">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49</w:t>
    </w:r>
    <w:r>
      <w:rPr>
        <w:rStyle w:val="Nmerodepgina"/>
      </w:rPr>
      <w:fldChar w:fldCharType="end"/>
    </w:r>
  </w:p>
  <w:p w14:paraId="6015A4BB" w14:textId="77777777" w:rsidR="00D5746A" w:rsidRDefault="00D5746A">
    <w:pPr>
      <w:pStyle w:val="Rodap"/>
      <w:ind w:right="360"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42181" w14:textId="77777777" w:rsidR="001168B2" w:rsidRDefault="001168B2">
      <w:r>
        <w:separator/>
      </w:r>
    </w:p>
  </w:footnote>
  <w:footnote w:type="continuationSeparator" w:id="0">
    <w:p w14:paraId="19D3FD43" w14:textId="77777777" w:rsidR="001168B2" w:rsidRDefault="001168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6" w15:restartNumberingAfterBreak="0">
    <w:nsid w:val="27687666"/>
    <w:multiLevelType w:val="hybridMultilevel"/>
    <w:tmpl w:val="AB4C33AE"/>
    <w:lvl w:ilvl="0" w:tplc="0409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8"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0" w15:restartNumberingAfterBreak="0">
    <w:nsid w:val="6D9B1165"/>
    <w:multiLevelType w:val="multilevel"/>
    <w:tmpl w:val="19F414FC"/>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12"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19485580">
    <w:abstractNumId w:val="11"/>
  </w:num>
  <w:num w:numId="2" w16cid:durableId="1636762386">
    <w:abstractNumId w:val="7"/>
  </w:num>
  <w:num w:numId="3" w16cid:durableId="115372850">
    <w:abstractNumId w:val="2"/>
  </w:num>
  <w:num w:numId="4" w16cid:durableId="588387980">
    <w:abstractNumId w:val="4"/>
  </w:num>
  <w:num w:numId="5" w16cid:durableId="1251891749">
    <w:abstractNumId w:val="8"/>
  </w:num>
  <w:num w:numId="6" w16cid:durableId="1486046865">
    <w:abstractNumId w:val="3"/>
  </w:num>
  <w:num w:numId="7" w16cid:durableId="1083603157">
    <w:abstractNumId w:val="12"/>
  </w:num>
  <w:num w:numId="8" w16cid:durableId="1923443987">
    <w:abstractNumId w:val="10"/>
  </w:num>
  <w:num w:numId="9" w16cid:durableId="2120443711">
    <w:abstractNumId w:val="9"/>
  </w:num>
  <w:num w:numId="10" w16cid:durableId="2052607489">
    <w:abstractNumId w:val="1"/>
  </w:num>
  <w:num w:numId="11" w16cid:durableId="1559433566">
    <w:abstractNumId w:val="5"/>
  </w:num>
  <w:num w:numId="12" w16cid:durableId="271014693">
    <w:abstractNumId w:val="0"/>
    <w:lvlOverride w:ilvl="0"/>
    <w:lvlOverride w:ilvl="1">
      <w:startOverride w:val="1"/>
    </w:lvlOverride>
    <w:lvlOverride w:ilvl="2"/>
    <w:lvlOverride w:ilvl="3"/>
    <w:lvlOverride w:ilvl="4"/>
    <w:lvlOverride w:ilvl="5"/>
    <w:lvlOverride w:ilvl="6"/>
    <w:lvlOverride w:ilvl="7"/>
    <w:lvlOverride w:ilvl="8"/>
  </w:num>
  <w:num w:numId="13" w16cid:durableId="572543865">
    <w:abstractNumId w:val="6"/>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earle Vieira Calvão">
    <w15:presenceInfo w15:providerId="AD" w15:userId="S::hearle.calvao@mdic.gov.br::232693c6-0190-46b9-bc6b-089f335cfc78"/>
  </w15:person>
  <w15:person w15:author="Thiago Fernandes Aquino">
    <w15:presenceInfo w15:providerId="AD" w15:userId="S::thiago.aquino@mdic.gov.br::d604b374-acd6-407a-a559-6bd9fec738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58"/>
    <w:rsid w:val="00007B18"/>
    <w:rsid w:val="00011ECB"/>
    <w:rsid w:val="00020EF9"/>
    <w:rsid w:val="00023AD1"/>
    <w:rsid w:val="00037C6A"/>
    <w:rsid w:val="000576FC"/>
    <w:rsid w:val="0007583A"/>
    <w:rsid w:val="000A5B82"/>
    <w:rsid w:val="000C0161"/>
    <w:rsid w:val="000D21F9"/>
    <w:rsid w:val="000D7C8C"/>
    <w:rsid w:val="000E3A80"/>
    <w:rsid w:val="000F1283"/>
    <w:rsid w:val="00105241"/>
    <w:rsid w:val="001168B2"/>
    <w:rsid w:val="0012201B"/>
    <w:rsid w:val="00126E4E"/>
    <w:rsid w:val="00142CB5"/>
    <w:rsid w:val="001714CF"/>
    <w:rsid w:val="0018659E"/>
    <w:rsid w:val="00191D5F"/>
    <w:rsid w:val="00192009"/>
    <w:rsid w:val="00210CE1"/>
    <w:rsid w:val="00215A4C"/>
    <w:rsid w:val="00216DA0"/>
    <w:rsid w:val="002223F8"/>
    <w:rsid w:val="0024082D"/>
    <w:rsid w:val="00253B0C"/>
    <w:rsid w:val="00261D8C"/>
    <w:rsid w:val="002743FC"/>
    <w:rsid w:val="00275363"/>
    <w:rsid w:val="002A30E6"/>
    <w:rsid w:val="002D25F2"/>
    <w:rsid w:val="002D6E4F"/>
    <w:rsid w:val="002E534C"/>
    <w:rsid w:val="002F6E3C"/>
    <w:rsid w:val="0030361C"/>
    <w:rsid w:val="00305DA2"/>
    <w:rsid w:val="003114B8"/>
    <w:rsid w:val="0031306B"/>
    <w:rsid w:val="00331663"/>
    <w:rsid w:val="00384585"/>
    <w:rsid w:val="00390FB5"/>
    <w:rsid w:val="00392F62"/>
    <w:rsid w:val="003A1338"/>
    <w:rsid w:val="003C4FA6"/>
    <w:rsid w:val="003D5E99"/>
    <w:rsid w:val="003E7405"/>
    <w:rsid w:val="00407491"/>
    <w:rsid w:val="004077DF"/>
    <w:rsid w:val="00420B5B"/>
    <w:rsid w:val="00421672"/>
    <w:rsid w:val="00421951"/>
    <w:rsid w:val="0042380D"/>
    <w:rsid w:val="0043472C"/>
    <w:rsid w:val="00444CC0"/>
    <w:rsid w:val="0046491A"/>
    <w:rsid w:val="0047775F"/>
    <w:rsid w:val="004A61F3"/>
    <w:rsid w:val="004A6E82"/>
    <w:rsid w:val="004B3A72"/>
    <w:rsid w:val="004B6C1A"/>
    <w:rsid w:val="004B7F16"/>
    <w:rsid w:val="004D4C5D"/>
    <w:rsid w:val="004E419D"/>
    <w:rsid w:val="004E60A7"/>
    <w:rsid w:val="004F7D39"/>
    <w:rsid w:val="00501B36"/>
    <w:rsid w:val="005228D7"/>
    <w:rsid w:val="00534189"/>
    <w:rsid w:val="00541CE2"/>
    <w:rsid w:val="005853B9"/>
    <w:rsid w:val="00594CD5"/>
    <w:rsid w:val="005C591A"/>
    <w:rsid w:val="00615FB7"/>
    <w:rsid w:val="0063402E"/>
    <w:rsid w:val="00644CF0"/>
    <w:rsid w:val="00654A70"/>
    <w:rsid w:val="0066650A"/>
    <w:rsid w:val="006B0520"/>
    <w:rsid w:val="006B3908"/>
    <w:rsid w:val="006D7D59"/>
    <w:rsid w:val="007223FF"/>
    <w:rsid w:val="00733FC4"/>
    <w:rsid w:val="00746734"/>
    <w:rsid w:val="00746F3B"/>
    <w:rsid w:val="00747934"/>
    <w:rsid w:val="00770C1A"/>
    <w:rsid w:val="007715B5"/>
    <w:rsid w:val="00775EC5"/>
    <w:rsid w:val="0079693E"/>
    <w:rsid w:val="007A0CA4"/>
    <w:rsid w:val="007B5225"/>
    <w:rsid w:val="007D2DB9"/>
    <w:rsid w:val="007D4B2B"/>
    <w:rsid w:val="007D4DE8"/>
    <w:rsid w:val="007F10F1"/>
    <w:rsid w:val="008033A3"/>
    <w:rsid w:val="008324C0"/>
    <w:rsid w:val="008338D3"/>
    <w:rsid w:val="00840ECF"/>
    <w:rsid w:val="00864C9A"/>
    <w:rsid w:val="00866585"/>
    <w:rsid w:val="008761D8"/>
    <w:rsid w:val="00885764"/>
    <w:rsid w:val="008D2E90"/>
    <w:rsid w:val="008D3349"/>
    <w:rsid w:val="008D467D"/>
    <w:rsid w:val="008E2368"/>
    <w:rsid w:val="008E5454"/>
    <w:rsid w:val="008F0DEE"/>
    <w:rsid w:val="008F35FF"/>
    <w:rsid w:val="00903BDC"/>
    <w:rsid w:val="00903C66"/>
    <w:rsid w:val="00907975"/>
    <w:rsid w:val="00912420"/>
    <w:rsid w:val="00913352"/>
    <w:rsid w:val="009211FA"/>
    <w:rsid w:val="00921D28"/>
    <w:rsid w:val="00957453"/>
    <w:rsid w:val="009602AD"/>
    <w:rsid w:val="00964AD2"/>
    <w:rsid w:val="009A1C7C"/>
    <w:rsid w:val="009A7495"/>
    <w:rsid w:val="009B04BC"/>
    <w:rsid w:val="009B2DEA"/>
    <w:rsid w:val="009B33DD"/>
    <w:rsid w:val="009B4169"/>
    <w:rsid w:val="009B785C"/>
    <w:rsid w:val="009D1A61"/>
    <w:rsid w:val="009F61CE"/>
    <w:rsid w:val="00A01AC3"/>
    <w:rsid w:val="00A1379E"/>
    <w:rsid w:val="00A62ACA"/>
    <w:rsid w:val="00A871C3"/>
    <w:rsid w:val="00A92A0A"/>
    <w:rsid w:val="00A96E20"/>
    <w:rsid w:val="00AA3DFF"/>
    <w:rsid w:val="00AA5E92"/>
    <w:rsid w:val="00AE286B"/>
    <w:rsid w:val="00B03935"/>
    <w:rsid w:val="00B149FF"/>
    <w:rsid w:val="00B150BA"/>
    <w:rsid w:val="00B1676C"/>
    <w:rsid w:val="00B4667A"/>
    <w:rsid w:val="00B46BB2"/>
    <w:rsid w:val="00B5073D"/>
    <w:rsid w:val="00B56A6C"/>
    <w:rsid w:val="00B64677"/>
    <w:rsid w:val="00B8674A"/>
    <w:rsid w:val="00B91324"/>
    <w:rsid w:val="00B93796"/>
    <w:rsid w:val="00BA63F0"/>
    <w:rsid w:val="00BB3013"/>
    <w:rsid w:val="00BC678F"/>
    <w:rsid w:val="00BC7BD4"/>
    <w:rsid w:val="00BD6666"/>
    <w:rsid w:val="00BE30DE"/>
    <w:rsid w:val="00BF7D7A"/>
    <w:rsid w:val="00C04E20"/>
    <w:rsid w:val="00C155D5"/>
    <w:rsid w:val="00C328AA"/>
    <w:rsid w:val="00C33E33"/>
    <w:rsid w:val="00C55F56"/>
    <w:rsid w:val="00C7031C"/>
    <w:rsid w:val="00C83D84"/>
    <w:rsid w:val="00CC4CB3"/>
    <w:rsid w:val="00CD0A2C"/>
    <w:rsid w:val="00D273CB"/>
    <w:rsid w:val="00D27F83"/>
    <w:rsid w:val="00D42E7B"/>
    <w:rsid w:val="00D50138"/>
    <w:rsid w:val="00D5746A"/>
    <w:rsid w:val="00DA3FCB"/>
    <w:rsid w:val="00DA7925"/>
    <w:rsid w:val="00DA7BC3"/>
    <w:rsid w:val="00E20620"/>
    <w:rsid w:val="00E36C12"/>
    <w:rsid w:val="00E37198"/>
    <w:rsid w:val="00E54F08"/>
    <w:rsid w:val="00E6797A"/>
    <w:rsid w:val="00E72BB4"/>
    <w:rsid w:val="00E77366"/>
    <w:rsid w:val="00E84EAC"/>
    <w:rsid w:val="00E91F5A"/>
    <w:rsid w:val="00E9289F"/>
    <w:rsid w:val="00E929D5"/>
    <w:rsid w:val="00ED72B1"/>
    <w:rsid w:val="00EF13C6"/>
    <w:rsid w:val="00EF5CAD"/>
    <w:rsid w:val="00F00BAC"/>
    <w:rsid w:val="00F05B67"/>
    <w:rsid w:val="00F10205"/>
    <w:rsid w:val="00F50EAF"/>
    <w:rsid w:val="00F5129B"/>
    <w:rsid w:val="00F6721B"/>
    <w:rsid w:val="00F67B58"/>
    <w:rsid w:val="00F72A39"/>
    <w:rsid w:val="00F93EA7"/>
    <w:rsid w:val="00FB3A14"/>
    <w:rsid w:val="00FC7216"/>
    <w:rsid w:val="00FF2C6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B587A6"/>
  <w15:docId w15:val="{CB7D9BEA-A4EB-4E48-AED5-A7FD84C51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aliases w:val="fn,footnote text,Footnotes,Footnote ak,ft,ALTS FOOTNOTE,Footnote Text Char1 Char,Footnote Text Char Char Char,Footnote Text Char1 Char Char Char,Footnote Text Char Char Char Char Char,fn cafc Char,fn Char,footnote text Char Char"/>
    <w:basedOn w:val="Normal"/>
    <w:link w:val="TextodenotaderodapChar"/>
    <w:uiPriority w:val="99"/>
    <w:qFormat/>
    <w:rsid w:val="00F67B58"/>
    <w:rPr>
      <w:lang w:val="x-none" w:eastAsia="x-none"/>
    </w:rPr>
  </w:style>
  <w:style w:type="character" w:customStyle="1" w:styleId="TextodenotaderodapChar">
    <w:name w:val="Texto de nota de rodapé Char"/>
    <w:aliases w:val="fn Char1,footnote text Char,Footnotes Char,Footnote ak Char,ft Char,ALTS FOOTNOTE Char,Footnote Text Char1 Char Char,Footnote Text Char Char Char Char,Footnote Text Char1 Char Char Char Char,fn cafc Char Char,fn Char Char"/>
    <w:basedOn w:val="Fontepargpadro"/>
    <w:link w:val="Textodenotaderodap"/>
    <w:uiPriority w:val="99"/>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aliases w:val="Ref,de nota al pie,(NECG) Footnote Reference,FC,sobrescrito,fr,註腳內容,de nota al pie + (Asian) MS Mincho,11 pt,Footnote Reference1,Ref1,de nota al pie1,-E Fußnotenzeichen,o,Nota de rodapé LRB,fr Char1,fr Char Char1 Char,Style 12"/>
    <w:link w:val="frCharChar1"/>
    <w:uiPriority w:val="99"/>
    <w:qFormat/>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link w:val="PargrafodaListaChar"/>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 w:type="character" w:styleId="MenoPendente">
    <w:name w:val="Unresolved Mention"/>
    <w:basedOn w:val="Fontepargpadro"/>
    <w:uiPriority w:val="99"/>
    <w:semiHidden/>
    <w:unhideWhenUsed/>
    <w:rsid w:val="000A5B82"/>
    <w:rPr>
      <w:color w:val="605E5C"/>
      <w:shd w:val="clear" w:color="auto" w:fill="E1DFDD"/>
    </w:rPr>
  </w:style>
  <w:style w:type="character" w:customStyle="1" w:styleId="PargrafodaListaChar">
    <w:name w:val="Parágrafo da Lista Char"/>
    <w:basedOn w:val="Fontepargpadro"/>
    <w:link w:val="PargrafodaLista"/>
    <w:rsid w:val="008338D3"/>
    <w:rPr>
      <w:rFonts w:ascii="Times New Roman" w:eastAsia="Times New Roman" w:hAnsi="Times New Roman" w:cs="Times New Roman"/>
      <w:snapToGrid w:val="0"/>
      <w:sz w:val="20"/>
      <w:szCs w:val="20"/>
      <w:lang w:eastAsia="pt-BR"/>
    </w:rPr>
  </w:style>
  <w:style w:type="paragraph" w:customStyle="1" w:styleId="frCharChar1">
    <w:name w:val="fr Char Char1"/>
    <w:aliases w:val="fr Char Char Char,Char Char6 Char Char Char Char Char Char Char Char Char Char Char,Char6 Char Char Char Char Char Char Char Char Char Char Char Char"/>
    <w:basedOn w:val="Normal"/>
    <w:link w:val="Refdenotaderodap"/>
    <w:uiPriority w:val="99"/>
    <w:rsid w:val="008338D3"/>
    <w:pPr>
      <w:widowControl/>
      <w:spacing w:line="360" w:lineRule="auto"/>
      <w:jc w:val="center"/>
    </w:pPr>
    <w:rPr>
      <w:rFonts w:asciiTheme="minorHAnsi" w:eastAsiaTheme="minorHAnsi" w:hAnsiTheme="minorHAnsi" w:cstheme="minorBidi"/>
      <w:snapToGrid/>
      <w:sz w:val="22"/>
      <w:szCs w:val="22"/>
      <w:vertAlign w:val="superscript"/>
      <w:lang w:eastAsia="en-US"/>
    </w:rPr>
  </w:style>
  <w:style w:type="paragraph" w:styleId="Reviso">
    <w:name w:val="Revision"/>
    <w:hidden/>
    <w:uiPriority w:val="99"/>
    <w:semiHidden/>
    <w:rsid w:val="00746F3B"/>
    <w:pPr>
      <w:spacing w:after="0" w:line="240" w:lineRule="auto"/>
    </w:pPr>
    <w:rPr>
      <w:rFonts w:ascii="Times New Roman" w:eastAsia="Times New Roman" w:hAnsi="Times New Roman" w:cs="Times New Roman"/>
      <w:snapToGrid w:val="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237637493">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ov.br/economia/pt-br/acesso-a-informacao/sei/usuario-externo-1"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ADA28-CB84-45EB-BE2D-82CCBFCA6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55</Pages>
  <Words>16119</Words>
  <Characters>87046</Characters>
  <Application>Microsoft Office Word</Application>
  <DocSecurity>0</DocSecurity>
  <Lines>725</Lines>
  <Paragraphs>205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Hearle Vieira Calvão</cp:lastModifiedBy>
  <cp:revision>2</cp:revision>
  <cp:lastPrinted>2015-06-23T12:20:00Z</cp:lastPrinted>
  <dcterms:created xsi:type="dcterms:W3CDTF">2024-03-15T16:29:00Z</dcterms:created>
  <dcterms:modified xsi:type="dcterms:W3CDTF">2024-03-15T16:29:00Z</dcterms:modified>
</cp:coreProperties>
</file>